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681" w:rsidRPr="0036206E" w:rsidRDefault="006D1681" w:rsidP="007B3B51">
      <w:pPr>
        <w:widowControl w:val="0"/>
        <w:spacing w:after="0"/>
        <w:jc w:val="center"/>
        <w:rPr>
          <w:b/>
          <w:sz w:val="22"/>
          <w:szCs w:val="22"/>
        </w:rPr>
      </w:pPr>
      <w:permStart w:id="123102985" w:edGrp="everyone"/>
      <w:r>
        <w:rPr>
          <w:b/>
          <w:sz w:val="22"/>
          <w:szCs w:val="22"/>
        </w:rPr>
        <w:t>Д</w:t>
      </w:r>
      <w:r w:rsidRPr="0036206E">
        <w:rPr>
          <w:b/>
          <w:sz w:val="22"/>
          <w:szCs w:val="22"/>
        </w:rPr>
        <w:t xml:space="preserve">ОГОВОР ПОСТАВКИ  № </w:t>
      </w:r>
      <w:r>
        <w:rPr>
          <w:b/>
          <w:sz w:val="22"/>
          <w:szCs w:val="22"/>
        </w:rPr>
        <w:t>31/2021</w:t>
      </w:r>
    </w:p>
    <w:p w:rsidR="006D1681" w:rsidRDefault="006D1681" w:rsidP="007B3B5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6D1681" w:rsidRDefault="006D1681" w:rsidP="007B3B5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6D1681" w:rsidRDefault="006D1681" w:rsidP="007B3B5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6D1681" w:rsidRPr="0036206E" w:rsidRDefault="006D1681" w:rsidP="007B3B5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6D1681" w:rsidRPr="0036206E" w:rsidRDefault="006D1681" w:rsidP="007B3B51">
      <w:pPr>
        <w:widowControl w:val="0"/>
        <w:spacing w:after="0"/>
        <w:rPr>
          <w:sz w:val="22"/>
          <w:szCs w:val="22"/>
        </w:rPr>
      </w:pPr>
      <w:r w:rsidRPr="0036206E">
        <w:rPr>
          <w:sz w:val="22"/>
          <w:szCs w:val="22"/>
        </w:rPr>
        <w:t>г. Прокопьевск</w:t>
      </w:r>
      <w:r w:rsidRPr="0036206E">
        <w:rPr>
          <w:sz w:val="22"/>
          <w:szCs w:val="22"/>
        </w:rPr>
        <w:tab/>
      </w:r>
      <w:r w:rsidRPr="0036206E">
        <w:rPr>
          <w:sz w:val="22"/>
          <w:szCs w:val="22"/>
        </w:rPr>
        <w:tab/>
        <w:t xml:space="preserve">                       </w:t>
      </w:r>
      <w:r w:rsidRPr="0036206E">
        <w:rPr>
          <w:sz w:val="22"/>
          <w:szCs w:val="22"/>
        </w:rPr>
        <w:tab/>
        <w:t xml:space="preserve">      </w:t>
      </w:r>
      <w:r w:rsidRPr="0036206E"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 xml:space="preserve">                               </w:t>
      </w:r>
      <w:r w:rsidRPr="0036206E">
        <w:rPr>
          <w:sz w:val="22"/>
          <w:szCs w:val="22"/>
        </w:rPr>
        <w:t xml:space="preserve"> «</w:t>
      </w:r>
      <w:r>
        <w:rPr>
          <w:sz w:val="22"/>
          <w:szCs w:val="22"/>
        </w:rPr>
        <w:t>26</w:t>
      </w:r>
      <w:r w:rsidRPr="0036206E">
        <w:rPr>
          <w:sz w:val="22"/>
          <w:szCs w:val="22"/>
        </w:rPr>
        <w:t xml:space="preserve">» </w:t>
      </w:r>
      <w:r>
        <w:rPr>
          <w:sz w:val="22"/>
          <w:szCs w:val="22"/>
        </w:rPr>
        <w:t>апреля</w:t>
      </w:r>
      <w:r w:rsidRPr="0036206E">
        <w:rPr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021 г"/>
        </w:smartTagPr>
        <w:r w:rsidRPr="0036206E">
          <w:rPr>
            <w:sz w:val="22"/>
            <w:szCs w:val="22"/>
          </w:rPr>
          <w:t>20</w:t>
        </w:r>
        <w:r>
          <w:rPr>
            <w:sz w:val="22"/>
            <w:szCs w:val="22"/>
          </w:rPr>
          <w:t xml:space="preserve">21 </w:t>
        </w:r>
        <w:r w:rsidRPr="0036206E">
          <w:rPr>
            <w:sz w:val="22"/>
            <w:szCs w:val="22"/>
          </w:rPr>
          <w:t>г</w:t>
        </w:r>
      </w:smartTag>
      <w:r w:rsidRPr="0036206E">
        <w:rPr>
          <w:sz w:val="22"/>
          <w:szCs w:val="22"/>
        </w:rPr>
        <w:t>.</w:t>
      </w:r>
    </w:p>
    <w:p w:rsidR="006D1681" w:rsidRDefault="006D1681" w:rsidP="007B3B51">
      <w:pPr>
        <w:widowControl w:val="0"/>
        <w:spacing w:after="0"/>
        <w:rPr>
          <w:sz w:val="22"/>
          <w:szCs w:val="22"/>
        </w:rPr>
      </w:pPr>
    </w:p>
    <w:p w:rsidR="006D1681" w:rsidRDefault="006D1681" w:rsidP="007B3B51">
      <w:pPr>
        <w:widowControl w:val="0"/>
        <w:spacing w:after="0"/>
        <w:rPr>
          <w:sz w:val="22"/>
          <w:szCs w:val="22"/>
        </w:rPr>
      </w:pPr>
    </w:p>
    <w:p w:rsidR="006D1681" w:rsidRDefault="006D1681" w:rsidP="007B3B51">
      <w:pPr>
        <w:widowControl w:val="0"/>
        <w:spacing w:after="0"/>
        <w:rPr>
          <w:sz w:val="22"/>
          <w:szCs w:val="22"/>
        </w:rPr>
      </w:pPr>
    </w:p>
    <w:p w:rsidR="006D1681" w:rsidRDefault="006D1681" w:rsidP="007B3B51">
      <w:pPr>
        <w:widowControl w:val="0"/>
        <w:spacing w:after="0"/>
        <w:rPr>
          <w:sz w:val="22"/>
          <w:szCs w:val="22"/>
        </w:rPr>
      </w:pPr>
    </w:p>
    <w:p w:rsidR="006D1681" w:rsidRPr="0036206E" w:rsidRDefault="006D1681" w:rsidP="007B3B51">
      <w:pPr>
        <w:widowControl w:val="0"/>
        <w:spacing w:after="0"/>
        <w:rPr>
          <w:sz w:val="22"/>
          <w:szCs w:val="22"/>
        </w:rPr>
      </w:pPr>
    </w:p>
    <w:p w:rsidR="006D1681" w:rsidRPr="00474C08" w:rsidRDefault="006D1681" w:rsidP="007B3B51">
      <w:pPr>
        <w:pStyle w:val="210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36206E">
        <w:rPr>
          <w:rFonts w:ascii="Times New Roman" w:hAnsi="Times New Roman"/>
          <w:b w:val="0"/>
          <w:sz w:val="22"/>
        </w:rPr>
        <w:t>ООО «ОЭСК»,</w:t>
      </w:r>
      <w:r w:rsidRPr="0036206E">
        <w:rPr>
          <w:rFonts w:ascii="Times New Roman" w:hAnsi="Times New Roman"/>
          <w:sz w:val="22"/>
        </w:rPr>
        <w:t xml:space="preserve">  именуем</w:t>
      </w:r>
      <w:r w:rsidR="003B5AD1">
        <w:rPr>
          <w:rFonts w:ascii="Times New Roman" w:hAnsi="Times New Roman"/>
          <w:sz w:val="22"/>
        </w:rPr>
        <w:t>ое</w:t>
      </w:r>
      <w:r w:rsidRPr="0036206E">
        <w:rPr>
          <w:rFonts w:ascii="Times New Roman" w:hAnsi="Times New Roman"/>
          <w:sz w:val="22"/>
        </w:rPr>
        <w:t xml:space="preserve"> в дальнейшем </w:t>
      </w:r>
      <w:r w:rsidRPr="0036206E">
        <w:rPr>
          <w:rFonts w:ascii="Times New Roman" w:hAnsi="Times New Roman"/>
          <w:b w:val="0"/>
          <w:sz w:val="22"/>
        </w:rPr>
        <w:t>«</w:t>
      </w:r>
      <w:r>
        <w:rPr>
          <w:rFonts w:ascii="Times New Roman" w:hAnsi="Times New Roman"/>
          <w:b w:val="0"/>
          <w:sz w:val="22"/>
        </w:rPr>
        <w:t>Заказчик</w:t>
      </w:r>
      <w:r w:rsidRPr="0036206E">
        <w:rPr>
          <w:rFonts w:ascii="Times New Roman" w:hAnsi="Times New Roman"/>
          <w:b w:val="0"/>
          <w:sz w:val="22"/>
        </w:rPr>
        <w:t>»</w:t>
      </w:r>
      <w:r w:rsidRPr="0036206E">
        <w:rPr>
          <w:rFonts w:ascii="Times New Roman" w:hAnsi="Times New Roman"/>
          <w:sz w:val="22"/>
        </w:rPr>
        <w:t xml:space="preserve">, в лице </w:t>
      </w:r>
      <w:r w:rsidRPr="0036206E">
        <w:rPr>
          <w:rFonts w:ascii="Times New Roman" w:hAnsi="Times New Roman"/>
          <w:b w:val="0"/>
          <w:sz w:val="22"/>
        </w:rPr>
        <w:t xml:space="preserve">Генерального  директора Фомичева Александра </w:t>
      </w:r>
      <w:r w:rsidRPr="00474C08">
        <w:rPr>
          <w:rFonts w:ascii="Times New Roman" w:hAnsi="Times New Roman"/>
          <w:b w:val="0"/>
          <w:sz w:val="22"/>
        </w:rPr>
        <w:t>Анатольевича</w:t>
      </w:r>
      <w:r w:rsidR="008F41F5">
        <w:rPr>
          <w:rFonts w:ascii="Times New Roman" w:hAnsi="Times New Roman"/>
          <w:b w:val="0"/>
          <w:sz w:val="22"/>
        </w:rPr>
        <w:t>,</w:t>
      </w:r>
      <w:r w:rsidRPr="00474C08">
        <w:rPr>
          <w:rFonts w:ascii="Times New Roman" w:hAnsi="Times New Roman"/>
          <w:sz w:val="22"/>
        </w:rPr>
        <w:t xml:space="preserve">  действующего на основании </w:t>
      </w:r>
      <w:r w:rsidRPr="00474C08">
        <w:rPr>
          <w:rFonts w:ascii="Times New Roman" w:hAnsi="Times New Roman"/>
          <w:b w:val="0"/>
          <w:sz w:val="22"/>
        </w:rPr>
        <w:t>Устава</w:t>
      </w:r>
      <w:r w:rsidRPr="00474C08">
        <w:rPr>
          <w:rFonts w:ascii="Times New Roman" w:hAnsi="Times New Roman"/>
          <w:sz w:val="22"/>
        </w:rPr>
        <w:t xml:space="preserve">, с одной стороны, </w:t>
      </w:r>
      <w:proofErr w:type="gramStart"/>
      <w:r w:rsidRPr="00474C08">
        <w:rPr>
          <w:rFonts w:ascii="Times New Roman" w:hAnsi="Times New Roman"/>
          <w:sz w:val="22"/>
        </w:rPr>
        <w:t xml:space="preserve">и </w:t>
      </w:r>
      <w:r>
        <w:rPr>
          <w:rFonts w:ascii="Times New Roman" w:hAnsi="Times New Roman"/>
          <w:b w:val="0"/>
          <w:sz w:val="22"/>
        </w:rPr>
        <w:t>ООО</w:t>
      </w:r>
      <w:proofErr w:type="gramEnd"/>
      <w:r>
        <w:rPr>
          <w:rFonts w:ascii="Times New Roman" w:hAnsi="Times New Roman"/>
          <w:b w:val="0"/>
          <w:sz w:val="22"/>
        </w:rPr>
        <w:t xml:space="preserve"> «</w:t>
      </w:r>
      <w:proofErr w:type="spellStart"/>
      <w:r>
        <w:rPr>
          <w:rFonts w:ascii="Times New Roman" w:hAnsi="Times New Roman"/>
          <w:b w:val="0"/>
          <w:sz w:val="22"/>
        </w:rPr>
        <w:t>СибирьПромЭксперт</w:t>
      </w:r>
      <w:proofErr w:type="spellEnd"/>
      <w:r>
        <w:rPr>
          <w:rFonts w:ascii="Times New Roman" w:hAnsi="Times New Roman"/>
          <w:b w:val="0"/>
          <w:sz w:val="22"/>
        </w:rPr>
        <w:t>»</w:t>
      </w:r>
      <w:r w:rsidR="008F41F5">
        <w:rPr>
          <w:rFonts w:ascii="Times New Roman" w:hAnsi="Times New Roman"/>
          <w:b w:val="0"/>
          <w:sz w:val="22"/>
        </w:rPr>
        <w:t>,</w:t>
      </w:r>
      <w:r w:rsidRPr="00474C08">
        <w:rPr>
          <w:rFonts w:ascii="Times New Roman" w:hAnsi="Times New Roman"/>
          <w:sz w:val="22"/>
        </w:rPr>
        <w:t xml:space="preserve"> именуемое в дальнейшем </w:t>
      </w:r>
      <w:r w:rsidRPr="00474C08">
        <w:rPr>
          <w:rFonts w:ascii="Times New Roman" w:hAnsi="Times New Roman"/>
          <w:b w:val="0"/>
          <w:sz w:val="22"/>
        </w:rPr>
        <w:t>«Поставщик»</w:t>
      </w:r>
      <w:r w:rsidR="008F41F5">
        <w:rPr>
          <w:rFonts w:ascii="Times New Roman" w:hAnsi="Times New Roman"/>
          <w:b w:val="0"/>
          <w:sz w:val="22"/>
        </w:rPr>
        <w:t>,</w:t>
      </w:r>
      <w:r w:rsidRPr="00474C08">
        <w:rPr>
          <w:rFonts w:ascii="Times New Roman" w:hAnsi="Times New Roman"/>
          <w:sz w:val="22"/>
        </w:rPr>
        <w:t xml:space="preserve"> в лице </w:t>
      </w:r>
      <w:r>
        <w:rPr>
          <w:rFonts w:ascii="Times New Roman" w:hAnsi="Times New Roman"/>
          <w:b w:val="0"/>
          <w:sz w:val="22"/>
        </w:rPr>
        <w:t>Директора Образцова Евгения Владиславовича</w:t>
      </w:r>
      <w:r w:rsidR="008F41F5">
        <w:rPr>
          <w:rFonts w:ascii="Times New Roman" w:hAnsi="Times New Roman"/>
          <w:b w:val="0"/>
          <w:sz w:val="22"/>
        </w:rPr>
        <w:t>,</w:t>
      </w:r>
      <w:r w:rsidRPr="00474C08">
        <w:rPr>
          <w:rFonts w:ascii="Times New Roman" w:hAnsi="Times New Roman"/>
          <w:sz w:val="22"/>
        </w:rPr>
        <w:t xml:space="preserve"> </w:t>
      </w:r>
      <w:r w:rsidRPr="00FC71E4">
        <w:rPr>
          <w:rFonts w:ascii="Times New Roman" w:hAnsi="Times New Roman"/>
          <w:sz w:val="22"/>
        </w:rPr>
        <w:t>действующего на основании</w:t>
      </w:r>
      <w:r w:rsidRPr="00474C08">
        <w:rPr>
          <w:rFonts w:ascii="Times New Roman" w:hAnsi="Times New Roman"/>
          <w:sz w:val="22"/>
        </w:rPr>
        <w:t xml:space="preserve"> </w:t>
      </w:r>
      <w:r w:rsidRPr="00FC71E4">
        <w:rPr>
          <w:rFonts w:ascii="Times New Roman" w:hAnsi="Times New Roman"/>
          <w:b w:val="0"/>
          <w:sz w:val="22"/>
        </w:rPr>
        <w:t>Устава</w:t>
      </w:r>
      <w:r w:rsidR="008F41F5">
        <w:rPr>
          <w:rFonts w:ascii="Times New Roman" w:hAnsi="Times New Roman"/>
          <w:b w:val="0"/>
          <w:sz w:val="22"/>
        </w:rPr>
        <w:t>,</w:t>
      </w:r>
      <w:r w:rsidRPr="00474C08">
        <w:rPr>
          <w:rFonts w:ascii="Times New Roman" w:hAnsi="Times New Roman"/>
          <w:sz w:val="22"/>
        </w:rPr>
        <w:t xml:space="preserve"> </w:t>
      </w:r>
      <w:r w:rsidRPr="00FC71E4">
        <w:rPr>
          <w:rFonts w:ascii="Times New Roman" w:hAnsi="Times New Roman"/>
          <w:sz w:val="22"/>
        </w:rPr>
        <w:t>с другой стороны</w:t>
      </w:r>
      <w:r w:rsidRPr="00474C08">
        <w:rPr>
          <w:rFonts w:ascii="Times New Roman" w:hAnsi="Times New Roman"/>
          <w:sz w:val="22"/>
        </w:rPr>
        <w:t>, заключили настоящий договор о нижеследующем</w:t>
      </w:r>
      <w:r w:rsidR="008F41F5">
        <w:rPr>
          <w:rFonts w:ascii="Times New Roman" w:hAnsi="Times New Roman"/>
          <w:sz w:val="22"/>
        </w:rPr>
        <w:t>:</w:t>
      </w:r>
    </w:p>
    <w:p w:rsidR="006D1681" w:rsidRPr="00474C08" w:rsidRDefault="006D1681" w:rsidP="007B3B51">
      <w:pPr>
        <w:pStyle w:val="210"/>
        <w:spacing w:line="240" w:lineRule="auto"/>
        <w:ind w:left="0"/>
        <w:rPr>
          <w:rFonts w:ascii="Times New Roman" w:hAnsi="Times New Roman"/>
          <w:sz w:val="22"/>
        </w:rPr>
      </w:pPr>
    </w:p>
    <w:p w:rsidR="006D1681" w:rsidRPr="00474C08" w:rsidRDefault="006D1681" w:rsidP="007B3B51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474C08">
        <w:rPr>
          <w:b/>
          <w:sz w:val="22"/>
          <w:szCs w:val="22"/>
        </w:rPr>
        <w:t>Предмет договора</w:t>
      </w:r>
    </w:p>
    <w:p w:rsidR="006D1681" w:rsidRPr="0036206E" w:rsidRDefault="006D1681" w:rsidP="007B3B51">
      <w:pPr>
        <w:pStyle w:val="3"/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bookmarkStart w:id="0" w:name="OLE_LINK1"/>
      <w:r w:rsidRPr="0036206E">
        <w:rPr>
          <w:sz w:val="22"/>
          <w:szCs w:val="22"/>
        </w:rPr>
        <w:t xml:space="preserve">Поставщик обязуется поставить </w:t>
      </w:r>
      <w:r>
        <w:rPr>
          <w:sz w:val="22"/>
          <w:szCs w:val="22"/>
        </w:rPr>
        <w:t>товар</w:t>
      </w:r>
      <w:r w:rsidRPr="0036206E">
        <w:rPr>
          <w:sz w:val="22"/>
          <w:szCs w:val="22"/>
        </w:rPr>
        <w:t xml:space="preserve">, 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– принять и оплатить </w:t>
      </w:r>
      <w:r>
        <w:rPr>
          <w:sz w:val="22"/>
          <w:szCs w:val="22"/>
        </w:rPr>
        <w:t>товар</w:t>
      </w:r>
      <w:r w:rsidRPr="0036206E">
        <w:rPr>
          <w:sz w:val="22"/>
          <w:szCs w:val="22"/>
        </w:rPr>
        <w:t xml:space="preserve"> согласно спецификации к договору </w:t>
      </w:r>
      <w:r w:rsidRPr="0036206E">
        <w:rPr>
          <w:b/>
          <w:sz w:val="22"/>
          <w:szCs w:val="22"/>
        </w:rPr>
        <w:t>№</w:t>
      </w:r>
      <w:r>
        <w:rPr>
          <w:b/>
          <w:sz w:val="22"/>
          <w:szCs w:val="22"/>
        </w:rPr>
        <w:t xml:space="preserve">31/2021 </w:t>
      </w:r>
      <w:r w:rsidRPr="0036206E">
        <w:rPr>
          <w:b/>
          <w:sz w:val="22"/>
          <w:szCs w:val="22"/>
        </w:rPr>
        <w:t>от «</w:t>
      </w:r>
      <w:r>
        <w:rPr>
          <w:b/>
          <w:sz w:val="22"/>
          <w:szCs w:val="22"/>
        </w:rPr>
        <w:t>26</w:t>
      </w:r>
      <w:r w:rsidRPr="0036206E">
        <w:rPr>
          <w:b/>
          <w:sz w:val="22"/>
          <w:szCs w:val="22"/>
        </w:rPr>
        <w:t>»</w:t>
      </w:r>
      <w:r>
        <w:rPr>
          <w:b/>
          <w:sz w:val="22"/>
          <w:szCs w:val="22"/>
        </w:rPr>
        <w:t xml:space="preserve"> апреля </w:t>
      </w:r>
      <w:smartTag w:uri="urn:schemas-microsoft-com:office:smarttags" w:element="metricconverter">
        <w:smartTagPr>
          <w:attr w:name="ProductID" w:val="2021 г"/>
        </w:smartTagPr>
        <w:r w:rsidRPr="0036206E">
          <w:rPr>
            <w:b/>
            <w:sz w:val="22"/>
            <w:szCs w:val="22"/>
          </w:rPr>
          <w:t>20</w:t>
        </w:r>
        <w:r>
          <w:rPr>
            <w:b/>
            <w:sz w:val="22"/>
            <w:szCs w:val="22"/>
          </w:rPr>
          <w:t>21</w:t>
        </w:r>
        <w:r w:rsidRPr="0036206E">
          <w:rPr>
            <w:b/>
            <w:sz w:val="22"/>
            <w:szCs w:val="22"/>
          </w:rPr>
          <w:t xml:space="preserve"> г</w:t>
        </w:r>
      </w:smartTag>
      <w:r w:rsidRPr="0036206E">
        <w:rPr>
          <w:sz w:val="22"/>
          <w:szCs w:val="22"/>
        </w:rPr>
        <w:t xml:space="preserve">, </w:t>
      </w:r>
      <w:proofErr w:type="gramStart"/>
      <w:r w:rsidRPr="0036206E">
        <w:rPr>
          <w:sz w:val="22"/>
          <w:szCs w:val="22"/>
        </w:rPr>
        <w:t>которая</w:t>
      </w:r>
      <w:proofErr w:type="gramEnd"/>
      <w:r w:rsidRPr="0036206E">
        <w:rPr>
          <w:sz w:val="22"/>
          <w:szCs w:val="22"/>
        </w:rPr>
        <w:t xml:space="preserve"> </w:t>
      </w:r>
      <w:r w:rsidR="008F41F5" w:rsidRPr="0036206E">
        <w:rPr>
          <w:sz w:val="22"/>
          <w:szCs w:val="22"/>
        </w:rPr>
        <w:t>явля</w:t>
      </w:r>
      <w:r w:rsidR="008F41F5">
        <w:rPr>
          <w:sz w:val="22"/>
          <w:szCs w:val="22"/>
        </w:rPr>
        <w:t>е</w:t>
      </w:r>
      <w:r w:rsidR="008F41F5" w:rsidRPr="0036206E">
        <w:rPr>
          <w:sz w:val="22"/>
          <w:szCs w:val="22"/>
        </w:rPr>
        <w:t xml:space="preserve">тся </w:t>
      </w:r>
      <w:r w:rsidRPr="0036206E">
        <w:rPr>
          <w:sz w:val="22"/>
          <w:szCs w:val="22"/>
        </w:rPr>
        <w:t>неотъемлемой частью настоящего договора.</w:t>
      </w:r>
    </w:p>
    <w:p w:rsidR="006D1681" w:rsidRPr="0036206E" w:rsidRDefault="006D1681" w:rsidP="007B3B5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6D1681" w:rsidRDefault="006D1681" w:rsidP="007B3B51">
      <w:pPr>
        <w:widowControl w:val="0"/>
        <w:spacing w:after="0"/>
        <w:rPr>
          <w:sz w:val="22"/>
          <w:szCs w:val="22"/>
        </w:rPr>
      </w:pPr>
    </w:p>
    <w:bookmarkEnd w:id="0"/>
    <w:p w:rsidR="006D1681" w:rsidRPr="0036206E" w:rsidRDefault="006D1681" w:rsidP="007B3B51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Сумма договора и условия оплаты</w:t>
      </w:r>
    </w:p>
    <w:p w:rsidR="006D1681" w:rsidRPr="0036206E" w:rsidRDefault="006D1681" w:rsidP="007B3B5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Сумма договора составляет </w:t>
      </w:r>
      <w:r>
        <w:rPr>
          <w:b/>
          <w:sz w:val="22"/>
          <w:szCs w:val="22"/>
        </w:rPr>
        <w:t>940 2</w:t>
      </w:r>
      <w:r w:rsidR="003B5AD1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0 руб. 00 коп</w:t>
      </w:r>
      <w:proofErr w:type="gramStart"/>
      <w:r>
        <w:rPr>
          <w:b/>
          <w:sz w:val="22"/>
          <w:szCs w:val="22"/>
        </w:rPr>
        <w:t>.</w:t>
      </w:r>
      <w:proofErr w:type="gramEnd"/>
      <w:r w:rsidRPr="0036206E">
        <w:rPr>
          <w:b/>
          <w:sz w:val="22"/>
          <w:szCs w:val="22"/>
        </w:rPr>
        <w:t xml:space="preserve"> (</w:t>
      </w:r>
      <w:proofErr w:type="gramStart"/>
      <w:r>
        <w:rPr>
          <w:b/>
          <w:sz w:val="22"/>
          <w:szCs w:val="22"/>
        </w:rPr>
        <w:t>д</w:t>
      </w:r>
      <w:proofErr w:type="gramEnd"/>
      <w:r>
        <w:rPr>
          <w:b/>
          <w:sz w:val="22"/>
          <w:szCs w:val="22"/>
        </w:rPr>
        <w:t>евятьсот сорок тысяч двести</w:t>
      </w:r>
      <w:r w:rsidRPr="0036206E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рублей 00 копеек с учетом НДС 20% 156 700 руб. 00 копеек</w:t>
      </w:r>
      <w:r w:rsidRPr="0036206E">
        <w:rPr>
          <w:sz w:val="22"/>
          <w:szCs w:val="22"/>
        </w:rPr>
        <w:t>.</w:t>
      </w:r>
    </w:p>
    <w:p w:rsidR="006D1681" w:rsidRPr="0036206E" w:rsidRDefault="006D1681" w:rsidP="007B3B5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производит оплату продукции безналичным платежом, согласно срокам и условиям, оговоренным в спецификациях (приложениях) и выставляемых счетах на оплату. </w:t>
      </w:r>
    </w:p>
    <w:p w:rsidR="006D1681" w:rsidRPr="0036206E" w:rsidRDefault="006D1681" w:rsidP="007B3B51">
      <w:pPr>
        <w:widowControl w:val="0"/>
        <w:spacing w:after="0"/>
        <w:rPr>
          <w:sz w:val="22"/>
          <w:szCs w:val="22"/>
        </w:rPr>
      </w:pPr>
    </w:p>
    <w:p w:rsidR="006D1681" w:rsidRPr="0036206E" w:rsidRDefault="006D1681" w:rsidP="007B3B51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Условия поставки и передачи продукции</w:t>
      </w:r>
    </w:p>
    <w:p w:rsidR="006D1681" w:rsidRPr="0036206E" w:rsidRDefault="006D1681" w:rsidP="007B3B5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Передача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 осуществляется на основании и в сроки, </w:t>
      </w:r>
      <w:r w:rsidR="008F41F5" w:rsidRPr="0036206E">
        <w:rPr>
          <w:sz w:val="22"/>
          <w:szCs w:val="22"/>
        </w:rPr>
        <w:t>указанн</w:t>
      </w:r>
      <w:r w:rsidR="008F41F5">
        <w:rPr>
          <w:sz w:val="22"/>
          <w:szCs w:val="22"/>
        </w:rPr>
        <w:t>ы</w:t>
      </w:r>
      <w:r w:rsidR="00771859">
        <w:rPr>
          <w:sz w:val="22"/>
          <w:szCs w:val="22"/>
        </w:rPr>
        <w:t>е</w:t>
      </w:r>
      <w:r w:rsidR="008F41F5" w:rsidRPr="0036206E">
        <w:rPr>
          <w:sz w:val="22"/>
          <w:szCs w:val="22"/>
        </w:rPr>
        <w:t xml:space="preserve"> </w:t>
      </w:r>
      <w:r w:rsidRPr="0036206E">
        <w:rPr>
          <w:sz w:val="22"/>
          <w:szCs w:val="22"/>
        </w:rPr>
        <w:t xml:space="preserve">в спецификации. </w:t>
      </w:r>
    </w:p>
    <w:p w:rsidR="006D1681" w:rsidRPr="0036206E" w:rsidRDefault="006D1681" w:rsidP="007B3B5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Приемка Товара производится </w:t>
      </w:r>
      <w:r>
        <w:rPr>
          <w:sz w:val="22"/>
          <w:szCs w:val="22"/>
        </w:rPr>
        <w:t>Заказчиком</w:t>
      </w:r>
      <w:r w:rsidRPr="0036206E">
        <w:rPr>
          <w:sz w:val="22"/>
          <w:szCs w:val="22"/>
        </w:rPr>
        <w:t xml:space="preserve"> по количеству,  качеству  и  ассортименту. После завершения приемки товара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6D1681" w:rsidRPr="0036206E" w:rsidRDefault="006D1681" w:rsidP="007B3B5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6D1681" w:rsidRPr="0036206E" w:rsidRDefault="006D1681" w:rsidP="007B3B51">
      <w:pPr>
        <w:widowControl w:val="0"/>
        <w:spacing w:after="0"/>
        <w:rPr>
          <w:sz w:val="22"/>
          <w:szCs w:val="22"/>
        </w:rPr>
      </w:pPr>
    </w:p>
    <w:p w:rsidR="006D1681" w:rsidRPr="0036206E" w:rsidRDefault="006D1681" w:rsidP="007B3B51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Качество продукции и гарантийные обязательства</w:t>
      </w:r>
    </w:p>
    <w:p w:rsidR="006D1681" w:rsidRPr="0036206E" w:rsidRDefault="006D1681" w:rsidP="007B3B5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Продукция должна быть выпущена не </w:t>
      </w:r>
      <w:r>
        <w:rPr>
          <w:sz w:val="22"/>
          <w:szCs w:val="22"/>
        </w:rPr>
        <w:t>позднее января 2021 года</w:t>
      </w:r>
      <w:r w:rsidRPr="0036206E">
        <w:rPr>
          <w:sz w:val="22"/>
          <w:szCs w:val="22"/>
        </w:rPr>
        <w:t xml:space="preserve">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6D1681" w:rsidRPr="0036206E" w:rsidRDefault="006D1681" w:rsidP="007B3B5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, а если гарантийный срок не указан, то в течение </w:t>
      </w:r>
      <w:r>
        <w:rPr>
          <w:sz w:val="22"/>
          <w:szCs w:val="22"/>
        </w:rPr>
        <w:t>12</w:t>
      </w:r>
      <w:r w:rsidRPr="0036206E">
        <w:rPr>
          <w:sz w:val="22"/>
          <w:szCs w:val="22"/>
        </w:rPr>
        <w:t xml:space="preserve"> месяцев.</w:t>
      </w:r>
    </w:p>
    <w:p w:rsidR="006D1681" w:rsidRPr="0036206E" w:rsidRDefault="006D1681" w:rsidP="007B3B5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в течение гарантийного срока обязан, по требованию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6D1681" w:rsidRPr="0036206E" w:rsidRDefault="006D1681" w:rsidP="007B3B51">
      <w:pPr>
        <w:widowControl w:val="0"/>
        <w:spacing w:after="0"/>
        <w:rPr>
          <w:sz w:val="22"/>
          <w:szCs w:val="22"/>
        </w:rPr>
      </w:pPr>
    </w:p>
    <w:p w:rsidR="006D1681" w:rsidRPr="0036206E" w:rsidRDefault="006D1681" w:rsidP="007B3B51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Имущественная ответственность</w:t>
      </w:r>
    </w:p>
    <w:p w:rsidR="006D1681" w:rsidRPr="0036206E" w:rsidRDefault="006D1681" w:rsidP="007B3B5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6D1681" w:rsidRPr="0036206E" w:rsidRDefault="006D1681" w:rsidP="007B3B5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Право собственности на приобретаемую продукцию переходит в момент передачи продукции от транспортной компании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, либо от Поставщика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.</w:t>
      </w:r>
    </w:p>
    <w:p w:rsidR="006D1681" w:rsidRPr="0036206E" w:rsidRDefault="006D1681" w:rsidP="007B3B5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 xml:space="preserve">В случае просрочки поставки товара, Поставщик уплачивает Покупателю пени в размере 0,1% </w:t>
      </w:r>
      <w:r w:rsidRPr="0036206E">
        <w:rPr>
          <w:color w:val="000000"/>
          <w:sz w:val="22"/>
          <w:szCs w:val="22"/>
        </w:rPr>
        <w:lastRenderedPageBreak/>
        <w:t>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6D1681" w:rsidRPr="0036206E" w:rsidRDefault="006D1681" w:rsidP="007B3B5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 xml:space="preserve">В случае просрочки оплаты товара, </w:t>
      </w:r>
      <w:r>
        <w:rPr>
          <w:color w:val="000000"/>
          <w:sz w:val="22"/>
          <w:szCs w:val="22"/>
        </w:rPr>
        <w:t>Заказчик</w:t>
      </w:r>
      <w:r w:rsidRPr="0036206E">
        <w:rPr>
          <w:color w:val="000000"/>
          <w:sz w:val="22"/>
          <w:szCs w:val="22"/>
        </w:rPr>
        <w:t xml:space="preserve">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:rsidR="006D1681" w:rsidRDefault="006D1681" w:rsidP="007B3B51">
      <w:pPr>
        <w:widowControl w:val="0"/>
        <w:spacing w:after="0"/>
        <w:rPr>
          <w:sz w:val="22"/>
          <w:szCs w:val="22"/>
        </w:rPr>
      </w:pPr>
    </w:p>
    <w:p w:rsidR="006D1681" w:rsidRPr="0036206E" w:rsidRDefault="006D1681" w:rsidP="007B3B51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Рассмотрение споров</w:t>
      </w:r>
    </w:p>
    <w:p w:rsidR="006D1681" w:rsidRPr="0036206E" w:rsidRDefault="006D1681" w:rsidP="007B3B5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6D1681" w:rsidRDefault="006D1681" w:rsidP="007B3B5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</w:t>
      </w:r>
    </w:p>
    <w:p w:rsidR="006D1681" w:rsidRDefault="006D1681" w:rsidP="007B3B51">
      <w:pPr>
        <w:widowControl w:val="0"/>
        <w:spacing w:after="0"/>
        <w:rPr>
          <w:sz w:val="22"/>
          <w:szCs w:val="22"/>
        </w:rPr>
      </w:pPr>
    </w:p>
    <w:p w:rsidR="006D1681" w:rsidRDefault="006D1681" w:rsidP="007B3B51">
      <w:pPr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174CE2">
        <w:rPr>
          <w:b/>
          <w:sz w:val="22"/>
          <w:szCs w:val="22"/>
        </w:rPr>
        <w:t>Заверения и гарантии</w:t>
      </w:r>
    </w:p>
    <w:p w:rsidR="006D1681" w:rsidRPr="00174CE2" w:rsidRDefault="006D1681" w:rsidP="007B3B51">
      <w:pPr>
        <w:shd w:val="clear" w:color="auto" w:fill="FFFFFF"/>
        <w:rPr>
          <w:sz w:val="22"/>
          <w:szCs w:val="22"/>
        </w:rPr>
      </w:pPr>
      <w:r w:rsidRPr="00931394">
        <w:t>7</w:t>
      </w:r>
      <w:r w:rsidRPr="00174CE2">
        <w:rPr>
          <w:sz w:val="22"/>
          <w:szCs w:val="22"/>
        </w:rPr>
        <w:t>.1 Каждая из сторон  заверяет, что на момент заключения настоящего договора:</w:t>
      </w:r>
    </w:p>
    <w:p w:rsidR="006D1681" w:rsidRPr="00174CE2" w:rsidRDefault="006D1681" w:rsidP="007B3B5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-она является юридическим лицом, надлежащим образом созданным  и действующим в соответствии с законодательством страны ее места нахождения, и обладает необходимой правоспособностью для заключения  и исполнения  Договора;</w:t>
      </w:r>
    </w:p>
    <w:p w:rsidR="006D1681" w:rsidRPr="00174CE2" w:rsidRDefault="006D1681" w:rsidP="007B3B5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="006D1681" w:rsidRPr="00174CE2" w:rsidRDefault="006D1681" w:rsidP="007B3B5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="006D1681" w:rsidRPr="00174CE2" w:rsidRDefault="006D1681" w:rsidP="007B3B5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  правам и обязательствам перед третьими лицами;</w:t>
      </w:r>
    </w:p>
    <w:p w:rsidR="006D1681" w:rsidRPr="00174CE2" w:rsidRDefault="006D1681" w:rsidP="007B3B5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6D1681" w:rsidRPr="00174CE2" w:rsidRDefault="006D1681" w:rsidP="007B3B5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 ущерб интересам представляемой Стороны;</w:t>
      </w:r>
    </w:p>
    <w:p w:rsidR="006D1681" w:rsidRPr="00174CE2" w:rsidRDefault="006D1681" w:rsidP="007B3B5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–либо требования в связи с таким нарушением;</w:t>
      </w:r>
    </w:p>
    <w:p w:rsidR="006D1681" w:rsidRPr="00174CE2" w:rsidRDefault="006D1681" w:rsidP="007B3B5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6D1681" w:rsidRPr="00174CE2" w:rsidRDefault="006D1681" w:rsidP="007B3B5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законными и обязательными для исполнения, а в случае  неисполнения могут быть исполнены в принудительном порядке;</w:t>
      </w:r>
    </w:p>
    <w:p w:rsidR="006D1681" w:rsidRPr="00174CE2" w:rsidRDefault="006D1681" w:rsidP="007B3B5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негативно повлиять на решение другой Стороны, касающееся заключения настоящего договора.</w:t>
      </w:r>
    </w:p>
    <w:p w:rsidR="006D1681" w:rsidRPr="00931394" w:rsidRDefault="006D1681" w:rsidP="007B3B51">
      <w:pPr>
        <w:pStyle w:val="a3"/>
        <w:numPr>
          <w:ilvl w:val="1"/>
          <w:numId w:val="5"/>
        </w:numPr>
        <w:suppressAutoHyphens/>
        <w:ind w:left="0" w:hanging="11"/>
        <w:rPr>
          <w:rFonts w:ascii="Times New Roman" w:hAnsi="Times New Roman"/>
          <w:lang w:eastAsia="ru-RU"/>
        </w:rPr>
      </w:pPr>
      <w:r w:rsidRPr="00931394">
        <w:rPr>
          <w:rFonts w:ascii="Times New Roman" w:hAnsi="Times New Roman"/>
          <w:lang w:eastAsia="ru-RU"/>
        </w:rPr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6D1681" w:rsidRPr="00174CE2" w:rsidRDefault="006D1681" w:rsidP="007B3B51">
      <w:pPr>
        <w:shd w:val="clear" w:color="auto" w:fill="FFFFFF"/>
        <w:ind w:hanging="11"/>
        <w:rPr>
          <w:sz w:val="22"/>
          <w:szCs w:val="22"/>
        </w:rPr>
      </w:pPr>
      <w:r w:rsidRPr="00174CE2">
        <w:rPr>
          <w:sz w:val="22"/>
          <w:szCs w:val="22"/>
        </w:rPr>
        <w:lastRenderedPageBreak/>
        <w:t>Поставщик в силу статьи 406.1 ГК РФ обязуется возместить имущественные потери Покупателя, возникшие в случае наступления любого из следующих обстоятельств:</w:t>
      </w:r>
    </w:p>
    <w:p w:rsidR="006D1681" w:rsidRPr="00174CE2" w:rsidRDefault="006D1681" w:rsidP="007B3B5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</w:t>
      </w:r>
      <w:r>
        <w:rPr>
          <w:sz w:val="22"/>
          <w:szCs w:val="22"/>
        </w:rPr>
        <w:t>Заказчиком</w:t>
      </w:r>
      <w:r w:rsidRPr="00174CE2">
        <w:rPr>
          <w:sz w:val="22"/>
          <w:szCs w:val="22"/>
        </w:rPr>
        <w:t xml:space="preserve"> в результате исполнения договора, заключенного с Поставщиком;</w:t>
      </w:r>
    </w:p>
    <w:p w:rsidR="006D1681" w:rsidRPr="00174CE2" w:rsidRDefault="006D1681" w:rsidP="007B3B5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</w:t>
      </w:r>
      <w:r>
        <w:rPr>
          <w:sz w:val="22"/>
          <w:szCs w:val="22"/>
        </w:rPr>
        <w:t>Заказчиком</w:t>
      </w:r>
      <w:r w:rsidRPr="00174CE2">
        <w:rPr>
          <w:sz w:val="22"/>
          <w:szCs w:val="22"/>
        </w:rPr>
        <w:t xml:space="preserve"> в результате исполнения данного договора поставки.</w:t>
      </w:r>
    </w:p>
    <w:p w:rsidR="006D1681" w:rsidRPr="00174CE2" w:rsidRDefault="006D1681" w:rsidP="007B3B5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Условия настоящего пункта применяются в случае, если указанные выше обстоятельства возникли в связи с недобросовестным поведением Поставщика и/или нарушений им требований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6D1681" w:rsidRPr="00174CE2" w:rsidRDefault="006D1681" w:rsidP="007B3B51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 w:rsidRPr="00174CE2">
        <w:rPr>
          <w:sz w:val="22"/>
          <w:szCs w:val="22"/>
        </w:rPr>
        <w:t>доначисленных</w:t>
      </w:r>
      <w:proofErr w:type="spellEnd"/>
      <w:r w:rsidRPr="00174CE2">
        <w:rPr>
          <w:sz w:val="22"/>
          <w:szCs w:val="22"/>
        </w:rPr>
        <w:t xml:space="preserve">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, суммы пени, штрафа по НДС и/или по налогу на прибыль, начисленных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, либо как сумма НДС, в возмещении которой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отказано по основаниям, указанным в данном пункте настоящего договора.</w:t>
      </w:r>
    </w:p>
    <w:p w:rsidR="006D1681" w:rsidRPr="00174CE2" w:rsidRDefault="006D1681" w:rsidP="007B3B5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6D1681" w:rsidRPr="00174CE2" w:rsidRDefault="006D1681" w:rsidP="007B3B51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 xml:space="preserve"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</w:t>
      </w:r>
      <w:r>
        <w:rPr>
          <w:sz w:val="22"/>
          <w:szCs w:val="22"/>
        </w:rPr>
        <w:t>Заказчика</w:t>
      </w:r>
      <w:r w:rsidRPr="00174CE2">
        <w:rPr>
          <w:sz w:val="22"/>
          <w:szCs w:val="22"/>
        </w:rPr>
        <w:t>. Поставщик обязан в течение 10 календарных дней с даты получения требования уплатить сумму возмещения потерь Покупателю в полном объеме.</w:t>
      </w:r>
    </w:p>
    <w:p w:rsidR="006D1681" w:rsidRPr="00931394" w:rsidRDefault="006D1681" w:rsidP="007B3B51">
      <w:pPr>
        <w:pStyle w:val="a3"/>
        <w:numPr>
          <w:ilvl w:val="1"/>
          <w:numId w:val="5"/>
        </w:numPr>
        <w:suppressAutoHyphens/>
        <w:ind w:left="0" w:hanging="11"/>
        <w:rPr>
          <w:rFonts w:ascii="Times New Roman" w:hAnsi="Times New Roman"/>
          <w:lang w:eastAsia="ru-RU"/>
        </w:rPr>
      </w:pPr>
      <w:r w:rsidRPr="00931394">
        <w:rPr>
          <w:rFonts w:ascii="Times New Roman" w:hAnsi="Times New Roman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6D1681" w:rsidRDefault="006D1681" w:rsidP="007B3B51">
      <w:pPr>
        <w:widowControl w:val="0"/>
        <w:spacing w:after="0"/>
        <w:rPr>
          <w:ins w:id="1" w:author="Артем Е. Мишенин" w:date="2021-04-20T14:35:00Z"/>
          <w:sz w:val="22"/>
          <w:szCs w:val="22"/>
        </w:rPr>
      </w:pPr>
    </w:p>
    <w:p w:rsidR="006F185A" w:rsidRPr="0036206E" w:rsidRDefault="006F185A" w:rsidP="007B3B51">
      <w:pPr>
        <w:widowControl w:val="0"/>
        <w:spacing w:after="0"/>
        <w:rPr>
          <w:sz w:val="22"/>
          <w:szCs w:val="22"/>
        </w:rPr>
      </w:pPr>
    </w:p>
    <w:p w:rsidR="006D1681" w:rsidRPr="00174CE2" w:rsidRDefault="006D1681" w:rsidP="007B3B51">
      <w:pPr>
        <w:pStyle w:val="a3"/>
        <w:widowControl w:val="0"/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hAnsi="Times New Roman"/>
          <w:b/>
          <w:lang w:eastAsia="ru-RU"/>
        </w:rPr>
      </w:pPr>
      <w:r w:rsidRPr="00174CE2">
        <w:rPr>
          <w:rFonts w:ascii="Times New Roman" w:hAnsi="Times New Roman"/>
          <w:b/>
          <w:lang w:eastAsia="ru-RU"/>
        </w:rPr>
        <w:t>Форс-мажор</w:t>
      </w:r>
    </w:p>
    <w:p w:rsidR="006D1681" w:rsidRPr="00174CE2" w:rsidRDefault="006D1681" w:rsidP="007B3B51">
      <w:pPr>
        <w:pStyle w:val="a3"/>
        <w:widowControl w:val="0"/>
        <w:numPr>
          <w:ilvl w:val="1"/>
          <w:numId w:val="7"/>
        </w:numPr>
        <w:ind w:left="0" w:firstLine="0"/>
        <w:rPr>
          <w:rFonts w:ascii="Times New Roman" w:hAnsi="Times New Roman"/>
          <w:lang w:eastAsia="ru-RU"/>
        </w:rPr>
      </w:pPr>
      <w:r w:rsidRPr="00174CE2">
        <w:rPr>
          <w:rFonts w:ascii="Times New Roman" w:hAnsi="Times New Roman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6D1681" w:rsidRPr="00174CE2" w:rsidRDefault="006D1681" w:rsidP="007B3B51">
      <w:pPr>
        <w:pStyle w:val="a3"/>
        <w:widowControl w:val="0"/>
        <w:numPr>
          <w:ilvl w:val="1"/>
          <w:numId w:val="7"/>
        </w:numPr>
        <w:ind w:left="0" w:firstLine="0"/>
        <w:rPr>
          <w:rFonts w:ascii="Times New Roman" w:hAnsi="Times New Roman"/>
          <w:lang w:eastAsia="ru-RU"/>
        </w:rPr>
      </w:pPr>
      <w:r w:rsidRPr="00174CE2">
        <w:rPr>
          <w:rFonts w:ascii="Times New Roman" w:hAnsi="Times New Roman"/>
          <w:lang w:eastAsia="ru-RU"/>
        </w:rPr>
        <w:t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6D1681" w:rsidRPr="00174CE2" w:rsidRDefault="006D1681" w:rsidP="007B3B51">
      <w:pPr>
        <w:pStyle w:val="a3"/>
        <w:widowControl w:val="0"/>
        <w:numPr>
          <w:ilvl w:val="1"/>
          <w:numId w:val="7"/>
        </w:numPr>
        <w:ind w:left="0" w:firstLine="0"/>
        <w:rPr>
          <w:rFonts w:ascii="Times New Roman" w:hAnsi="Times New Roman"/>
          <w:lang w:eastAsia="ru-RU"/>
        </w:rPr>
      </w:pPr>
      <w:r w:rsidRPr="00174CE2">
        <w:rPr>
          <w:rFonts w:ascii="Times New Roman" w:hAnsi="Times New Roman"/>
          <w:lang w:eastAsia="ru-RU"/>
        </w:rPr>
        <w:t>Во время действия непреодолимой силы и других обстоятельств, которые освобождают от ответственности, исполнение обязательств стороной приостанавливается, санкции за неисполнение договорных обязательств не применяются.</w:t>
      </w:r>
    </w:p>
    <w:p w:rsidR="006D1681" w:rsidRDefault="006D1681" w:rsidP="007B3B51">
      <w:pPr>
        <w:widowControl w:val="0"/>
        <w:spacing w:after="0"/>
        <w:rPr>
          <w:ins w:id="2" w:author="Артем Е. Мишенин" w:date="2021-04-20T14:35:00Z"/>
          <w:sz w:val="22"/>
          <w:szCs w:val="22"/>
        </w:rPr>
      </w:pPr>
    </w:p>
    <w:p w:rsidR="006F185A" w:rsidRPr="00174CE2" w:rsidRDefault="006F185A" w:rsidP="007B3B51">
      <w:pPr>
        <w:widowControl w:val="0"/>
        <w:spacing w:after="0"/>
        <w:rPr>
          <w:sz w:val="22"/>
          <w:szCs w:val="22"/>
        </w:rPr>
      </w:pPr>
    </w:p>
    <w:p w:rsidR="006D1681" w:rsidRPr="00174CE2" w:rsidRDefault="006D1681" w:rsidP="007B3B51">
      <w:pPr>
        <w:widowControl w:val="0"/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174CE2">
        <w:rPr>
          <w:b/>
          <w:sz w:val="22"/>
          <w:szCs w:val="22"/>
        </w:rPr>
        <w:t>Срок действия договора</w:t>
      </w:r>
    </w:p>
    <w:p w:rsidR="006D1681" w:rsidRPr="00174CE2" w:rsidRDefault="006D1681" w:rsidP="007B3B51">
      <w:pPr>
        <w:pStyle w:val="a3"/>
        <w:widowControl w:val="0"/>
        <w:numPr>
          <w:ilvl w:val="1"/>
          <w:numId w:val="8"/>
        </w:numPr>
        <w:rPr>
          <w:rFonts w:ascii="Times New Roman" w:hAnsi="Times New Roman"/>
          <w:lang w:eastAsia="ru-RU"/>
        </w:rPr>
      </w:pPr>
      <w:r w:rsidRPr="00174CE2">
        <w:rPr>
          <w:rFonts w:ascii="Times New Roman" w:hAnsi="Times New Roman"/>
          <w:lang w:eastAsia="ru-RU"/>
        </w:rPr>
        <w:t>Договор вступает в силу с момента его подписания и действует до 31 декабря 202</w:t>
      </w:r>
      <w:r>
        <w:rPr>
          <w:rFonts w:ascii="Times New Roman" w:hAnsi="Times New Roman"/>
          <w:lang w:eastAsia="ru-RU"/>
        </w:rPr>
        <w:t>1</w:t>
      </w:r>
      <w:r w:rsidRPr="00174CE2">
        <w:rPr>
          <w:rFonts w:ascii="Times New Roman" w:hAnsi="Times New Roman"/>
          <w:lang w:eastAsia="ru-RU"/>
        </w:rPr>
        <w:t xml:space="preserve"> г.</w:t>
      </w:r>
    </w:p>
    <w:p w:rsidR="006D1681" w:rsidRDefault="006D1681" w:rsidP="007B3B51">
      <w:pPr>
        <w:widowControl w:val="0"/>
        <w:spacing w:after="0"/>
        <w:rPr>
          <w:sz w:val="22"/>
          <w:szCs w:val="22"/>
        </w:rPr>
      </w:pPr>
    </w:p>
    <w:p w:rsidR="006D1681" w:rsidRPr="00174CE2" w:rsidRDefault="006D1681" w:rsidP="007B3B51">
      <w:pPr>
        <w:widowControl w:val="0"/>
        <w:spacing w:after="0"/>
        <w:rPr>
          <w:sz w:val="22"/>
          <w:szCs w:val="22"/>
        </w:rPr>
      </w:pPr>
    </w:p>
    <w:p w:rsidR="006D1681" w:rsidRPr="00174CE2" w:rsidRDefault="006D1681" w:rsidP="007B3B51">
      <w:pPr>
        <w:widowControl w:val="0"/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174CE2">
        <w:rPr>
          <w:b/>
          <w:sz w:val="22"/>
          <w:szCs w:val="22"/>
        </w:rPr>
        <w:t>Прочие условия</w:t>
      </w:r>
    </w:p>
    <w:p w:rsidR="006D1681" w:rsidRPr="00174CE2" w:rsidRDefault="006D1681" w:rsidP="007B3B51">
      <w:pPr>
        <w:pStyle w:val="a3"/>
        <w:widowControl w:val="0"/>
        <w:numPr>
          <w:ilvl w:val="1"/>
          <w:numId w:val="9"/>
        </w:numPr>
        <w:rPr>
          <w:rFonts w:ascii="Times New Roman" w:hAnsi="Times New Roman"/>
          <w:lang w:eastAsia="ru-RU"/>
        </w:rPr>
      </w:pPr>
      <w:r w:rsidRPr="00174CE2">
        <w:rPr>
          <w:rFonts w:ascii="Times New Roman" w:hAnsi="Times New Roman"/>
          <w:lang w:eastAsia="ru-RU"/>
        </w:rPr>
        <w:t>Договор составлен в двух экземплярах, имеющих равную юридическую силу.</w:t>
      </w:r>
    </w:p>
    <w:p w:rsidR="006D1681" w:rsidRPr="00174CE2" w:rsidRDefault="006D1681" w:rsidP="007B3B51">
      <w:pPr>
        <w:pStyle w:val="a3"/>
        <w:widowControl w:val="0"/>
        <w:numPr>
          <w:ilvl w:val="1"/>
          <w:numId w:val="9"/>
        </w:numPr>
        <w:rPr>
          <w:rFonts w:ascii="Times New Roman" w:hAnsi="Times New Roman"/>
          <w:lang w:eastAsia="ru-RU"/>
        </w:rPr>
      </w:pPr>
      <w:r w:rsidRPr="00174CE2">
        <w:rPr>
          <w:rFonts w:ascii="Times New Roman" w:hAnsi="Times New Roman"/>
          <w:lang w:eastAsia="ru-RU"/>
        </w:rPr>
        <w:t xml:space="preserve"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</w:t>
      </w:r>
      <w:r w:rsidRPr="00174CE2">
        <w:rPr>
          <w:rFonts w:ascii="Times New Roman" w:hAnsi="Times New Roman"/>
          <w:lang w:eastAsia="ru-RU"/>
        </w:rPr>
        <w:lastRenderedPageBreak/>
        <w:t>получения соответствующих оригиналов документов.</w:t>
      </w:r>
    </w:p>
    <w:p w:rsidR="006D1681" w:rsidRPr="00174CE2" w:rsidRDefault="006D1681" w:rsidP="007B3B51">
      <w:pPr>
        <w:pStyle w:val="a3"/>
        <w:widowControl w:val="0"/>
        <w:numPr>
          <w:ilvl w:val="1"/>
          <w:numId w:val="9"/>
        </w:numPr>
        <w:rPr>
          <w:rFonts w:ascii="Times New Roman" w:hAnsi="Times New Roman"/>
          <w:lang w:eastAsia="ru-RU"/>
        </w:rPr>
      </w:pPr>
      <w:r w:rsidRPr="00174CE2">
        <w:rPr>
          <w:rFonts w:ascii="Times New Roman" w:hAnsi="Times New Roman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6D1681" w:rsidRPr="00B01286" w:rsidRDefault="006D1681" w:rsidP="007B3B51">
      <w:pPr>
        <w:widowControl w:val="0"/>
        <w:spacing w:after="0"/>
        <w:rPr>
          <w:b/>
          <w:sz w:val="22"/>
          <w:szCs w:val="22"/>
        </w:rPr>
      </w:pPr>
    </w:p>
    <w:p w:rsidR="006D1681" w:rsidRPr="00B01286" w:rsidRDefault="006D1681" w:rsidP="007B3B51">
      <w:pPr>
        <w:widowControl w:val="0"/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B01286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5103"/>
      </w:tblGrid>
      <w:tr w:rsidR="006D1681" w:rsidRPr="00174CE2" w:rsidTr="00ED79E6">
        <w:tc>
          <w:tcPr>
            <w:tcW w:w="5103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D1681" w:rsidRPr="00174CE2" w:rsidRDefault="006D1681" w:rsidP="00ED79E6">
            <w:pPr>
              <w:widowControl w:val="0"/>
              <w:spacing w:after="0"/>
              <w:jc w:val="center"/>
            </w:pPr>
            <w:r w:rsidRPr="00174CE2">
              <w:rPr>
                <w:sz w:val="22"/>
                <w:szCs w:val="22"/>
              </w:rPr>
              <w:t>ПОСТАВЩИК:</w:t>
            </w:r>
          </w:p>
        </w:tc>
        <w:tc>
          <w:tcPr>
            <w:tcW w:w="5103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D1681" w:rsidRPr="00174CE2" w:rsidRDefault="006D1681" w:rsidP="00ED79E6">
            <w:pPr>
              <w:widowControl w:val="0"/>
              <w:spacing w:after="0"/>
              <w:jc w:val="center"/>
            </w:pPr>
            <w:r w:rsidRPr="00174CE2">
              <w:rPr>
                <w:sz w:val="22"/>
                <w:szCs w:val="22"/>
              </w:rPr>
              <w:t>ПОКУПАТЕЛЬ:</w:t>
            </w:r>
          </w:p>
        </w:tc>
      </w:tr>
      <w:tr w:rsidR="006D1681" w:rsidRPr="00174CE2" w:rsidTr="00ED79E6">
        <w:trPr>
          <w:trHeight w:val="17"/>
        </w:trPr>
        <w:tc>
          <w:tcPr>
            <w:tcW w:w="5103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6D1681" w:rsidRPr="00174CE2" w:rsidRDefault="006D1681" w:rsidP="00104FB4">
            <w:pPr>
              <w:widowControl w:val="0"/>
              <w:spacing w:after="0"/>
              <w:jc w:val="center"/>
            </w:pPr>
            <w:r w:rsidRPr="00174CE2"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СибирьПромЭксперт</w:t>
            </w:r>
            <w:proofErr w:type="spellEnd"/>
            <w:r w:rsidRPr="00174CE2">
              <w:rPr>
                <w:sz w:val="22"/>
                <w:szCs w:val="22"/>
              </w:rPr>
              <w:t>»</w:t>
            </w:r>
          </w:p>
          <w:p w:rsidR="006D1681" w:rsidRPr="00174CE2" w:rsidRDefault="006D1681" w:rsidP="00104FB4">
            <w:pPr>
              <w:widowControl w:val="0"/>
              <w:spacing w:after="0"/>
            </w:pPr>
            <w:r>
              <w:rPr>
                <w:sz w:val="22"/>
                <w:szCs w:val="22"/>
              </w:rPr>
              <w:t>Юридический и фактический адрес: 630041</w:t>
            </w:r>
            <w:r w:rsidRPr="00174CE2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Новосибирская</w:t>
            </w:r>
            <w:r w:rsidRPr="00174CE2">
              <w:rPr>
                <w:sz w:val="22"/>
                <w:szCs w:val="22"/>
              </w:rPr>
              <w:t xml:space="preserve"> область</w:t>
            </w:r>
            <w:r>
              <w:rPr>
                <w:sz w:val="22"/>
                <w:szCs w:val="22"/>
              </w:rPr>
              <w:t>,</w:t>
            </w:r>
            <w:r w:rsidRPr="00174CE2">
              <w:rPr>
                <w:sz w:val="22"/>
                <w:szCs w:val="22"/>
              </w:rPr>
              <w:t xml:space="preserve"> город </w:t>
            </w:r>
            <w:r>
              <w:rPr>
                <w:sz w:val="22"/>
                <w:szCs w:val="22"/>
              </w:rPr>
              <w:t>Новосибир</w:t>
            </w:r>
            <w:r w:rsidRPr="00174CE2">
              <w:rPr>
                <w:sz w:val="22"/>
                <w:szCs w:val="22"/>
              </w:rPr>
              <w:t xml:space="preserve">ск, ул. </w:t>
            </w:r>
            <w:r>
              <w:rPr>
                <w:sz w:val="22"/>
                <w:szCs w:val="22"/>
              </w:rPr>
              <w:t>Станционная, дом №38, корпус 6, офис 105</w:t>
            </w:r>
            <w:r w:rsidRPr="00174CE2">
              <w:rPr>
                <w:sz w:val="22"/>
                <w:szCs w:val="22"/>
              </w:rPr>
              <w:t xml:space="preserve"> </w:t>
            </w:r>
          </w:p>
          <w:p w:rsidR="006D1681" w:rsidRPr="00174CE2" w:rsidRDefault="006D1681" w:rsidP="00104FB4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 xml:space="preserve">ИНН </w:t>
            </w:r>
            <w:r>
              <w:rPr>
                <w:sz w:val="22"/>
                <w:szCs w:val="22"/>
              </w:rPr>
              <w:t>5404473499</w:t>
            </w:r>
          </w:p>
          <w:p w:rsidR="006D1681" w:rsidRPr="00174CE2" w:rsidRDefault="006D1681" w:rsidP="00104FB4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 xml:space="preserve">КПП </w:t>
            </w:r>
            <w:r>
              <w:rPr>
                <w:sz w:val="22"/>
                <w:szCs w:val="22"/>
              </w:rPr>
              <w:t>54040</w:t>
            </w:r>
            <w:r w:rsidRPr="00174CE2">
              <w:rPr>
                <w:sz w:val="22"/>
                <w:szCs w:val="22"/>
              </w:rPr>
              <w:t>1001</w:t>
            </w:r>
          </w:p>
          <w:p w:rsidR="006D1681" w:rsidRPr="00174CE2" w:rsidRDefault="006D1681" w:rsidP="00104FB4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 xml:space="preserve">ОГРН </w:t>
            </w:r>
            <w:r w:rsidRPr="00104FB4">
              <w:rPr>
                <w:sz w:val="22"/>
                <w:szCs w:val="22"/>
              </w:rPr>
              <w:t>1125476195437</w:t>
            </w:r>
          </w:p>
          <w:p w:rsidR="006D1681" w:rsidRPr="00104FB4" w:rsidRDefault="006D1681" w:rsidP="00104FB4">
            <w:pPr>
              <w:autoSpaceDE w:val="0"/>
              <w:autoSpaceDN w:val="0"/>
              <w:adjustRightInd w:val="0"/>
              <w:spacing w:after="0"/>
              <w:jc w:val="left"/>
            </w:pPr>
            <w:r w:rsidRPr="00104FB4">
              <w:rPr>
                <w:sz w:val="22"/>
                <w:szCs w:val="22"/>
              </w:rPr>
              <w:t>Сибирский Банк ПАО СБЕРБАНК</w:t>
            </w:r>
          </w:p>
          <w:p w:rsidR="006D1681" w:rsidRDefault="006D1681" w:rsidP="00104FB4">
            <w:pPr>
              <w:widowControl w:val="0"/>
              <w:spacing w:after="0"/>
            </w:pPr>
            <w:r w:rsidRPr="00104FB4">
              <w:rPr>
                <w:sz w:val="22"/>
                <w:szCs w:val="22"/>
              </w:rPr>
              <w:t>г. Новосибирск</w:t>
            </w:r>
          </w:p>
          <w:p w:rsidR="006D1681" w:rsidRPr="00174CE2" w:rsidRDefault="006D1681" w:rsidP="00104FB4">
            <w:pPr>
              <w:widowControl w:val="0"/>
              <w:spacing w:after="0"/>
            </w:pPr>
            <w:r w:rsidRPr="00104FB4">
              <w:rPr>
                <w:sz w:val="22"/>
                <w:szCs w:val="22"/>
              </w:rPr>
              <w:t>р</w:t>
            </w:r>
            <w:r w:rsidRPr="00174CE2">
              <w:rPr>
                <w:sz w:val="22"/>
                <w:szCs w:val="22"/>
              </w:rPr>
              <w:t>/с</w:t>
            </w:r>
            <w:r w:rsidRPr="00104FB4">
              <w:rPr>
                <w:sz w:val="22"/>
                <w:szCs w:val="22"/>
              </w:rPr>
              <w:t>:     40702810544050098284</w:t>
            </w:r>
          </w:p>
          <w:p w:rsidR="006D1681" w:rsidRPr="00174CE2" w:rsidRDefault="006D1681" w:rsidP="00104FB4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>БИК:  045</w:t>
            </w:r>
            <w:r>
              <w:rPr>
                <w:sz w:val="22"/>
                <w:szCs w:val="22"/>
              </w:rPr>
              <w:t>004641</w:t>
            </w:r>
          </w:p>
          <w:p w:rsidR="006D1681" w:rsidRPr="00174CE2" w:rsidRDefault="006D1681" w:rsidP="00104FB4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 xml:space="preserve">к/с:    </w:t>
            </w:r>
            <w:r w:rsidRPr="00104FB4">
              <w:rPr>
                <w:sz w:val="22"/>
                <w:szCs w:val="22"/>
              </w:rPr>
              <w:t>30101810500000000641</w:t>
            </w:r>
          </w:p>
        </w:tc>
        <w:tc>
          <w:tcPr>
            <w:tcW w:w="5103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6D1681" w:rsidRPr="00174CE2" w:rsidRDefault="006D1681" w:rsidP="00ED79E6">
            <w:pPr>
              <w:widowControl w:val="0"/>
              <w:spacing w:after="0"/>
              <w:jc w:val="center"/>
            </w:pPr>
            <w:r w:rsidRPr="00174CE2">
              <w:rPr>
                <w:sz w:val="22"/>
                <w:szCs w:val="22"/>
              </w:rPr>
              <w:t>ООО «ОЭСК»</w:t>
            </w:r>
          </w:p>
          <w:p w:rsidR="006D1681" w:rsidRPr="00174CE2" w:rsidRDefault="006D1681" w:rsidP="00ED79E6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>Юридический и почтовый адрес: 653053, Кемеровская область</w:t>
            </w:r>
            <w:r>
              <w:rPr>
                <w:sz w:val="22"/>
                <w:szCs w:val="22"/>
              </w:rPr>
              <w:t xml:space="preserve"> - Кузбасс</w:t>
            </w:r>
            <w:r w:rsidRPr="00174CE2">
              <w:rPr>
                <w:sz w:val="22"/>
                <w:szCs w:val="22"/>
              </w:rPr>
              <w:t xml:space="preserve">, город Прокопьевск, ул. Гайдара, д. 43,помещение 1п </w:t>
            </w:r>
          </w:p>
          <w:p w:rsidR="006D1681" w:rsidRPr="00174CE2" w:rsidRDefault="006D1681" w:rsidP="00ED79E6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>ИНН 4223052779</w:t>
            </w:r>
          </w:p>
          <w:p w:rsidR="006D1681" w:rsidRPr="00174CE2" w:rsidRDefault="006D1681" w:rsidP="00ED79E6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>КПП 422301001</w:t>
            </w:r>
          </w:p>
          <w:p w:rsidR="006D1681" w:rsidRPr="00174CE2" w:rsidRDefault="006D1681" w:rsidP="00ED79E6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>ОГРН 1094223000519  05.02.2009 г.</w:t>
            </w:r>
          </w:p>
          <w:p w:rsidR="006D1681" w:rsidRPr="00174CE2" w:rsidRDefault="006D1681" w:rsidP="00ED79E6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>Банк «Левобережный» (ПАО)</w:t>
            </w:r>
          </w:p>
          <w:p w:rsidR="006D1681" w:rsidRPr="00174CE2" w:rsidRDefault="006D1681" w:rsidP="00ED79E6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>р/с:     40702810509590000018</w:t>
            </w:r>
          </w:p>
          <w:p w:rsidR="006D1681" w:rsidRPr="00174CE2" w:rsidRDefault="006D1681" w:rsidP="00ED79E6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>БИК:  045004850</w:t>
            </w:r>
          </w:p>
          <w:p w:rsidR="006D1681" w:rsidRPr="00174CE2" w:rsidRDefault="006D1681" w:rsidP="00ED79E6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>к/с:    30101810100000000850</w:t>
            </w:r>
          </w:p>
        </w:tc>
      </w:tr>
      <w:tr w:rsidR="006D1681" w:rsidRPr="00174CE2" w:rsidTr="00ED79E6">
        <w:trPr>
          <w:trHeight w:val="704"/>
        </w:trPr>
        <w:tc>
          <w:tcPr>
            <w:tcW w:w="5103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D1681" w:rsidRDefault="006D1681" w:rsidP="00ED79E6">
            <w:pPr>
              <w:widowControl w:val="0"/>
              <w:spacing w:after="0"/>
            </w:pPr>
            <w:r w:rsidRPr="00104FB4">
              <w:rPr>
                <w:sz w:val="22"/>
                <w:szCs w:val="22"/>
              </w:rPr>
              <w:t>ООО «</w:t>
            </w:r>
            <w:proofErr w:type="spellStart"/>
            <w:r w:rsidRPr="00104FB4">
              <w:rPr>
                <w:sz w:val="22"/>
                <w:szCs w:val="22"/>
              </w:rPr>
              <w:t>СибирьПромЭксперт</w:t>
            </w:r>
            <w:proofErr w:type="spellEnd"/>
            <w:r w:rsidRPr="00104FB4">
              <w:rPr>
                <w:sz w:val="22"/>
                <w:szCs w:val="22"/>
              </w:rPr>
              <w:t>»</w:t>
            </w:r>
          </w:p>
          <w:p w:rsidR="006D1681" w:rsidRPr="00104FB4" w:rsidRDefault="006D1681" w:rsidP="00ED79E6">
            <w:pPr>
              <w:widowControl w:val="0"/>
              <w:spacing w:after="0"/>
            </w:pPr>
            <w:r w:rsidRPr="00104FB4">
              <w:rPr>
                <w:sz w:val="22"/>
                <w:szCs w:val="22"/>
              </w:rPr>
              <w:t>Директор</w:t>
            </w:r>
          </w:p>
          <w:p w:rsidR="006D1681" w:rsidRPr="00174CE2" w:rsidRDefault="006D1681" w:rsidP="00ED79E6">
            <w:pPr>
              <w:widowControl w:val="0"/>
              <w:spacing w:after="0"/>
            </w:pPr>
          </w:p>
          <w:p w:rsidR="006D1681" w:rsidRPr="00174CE2" w:rsidRDefault="006D1681" w:rsidP="00ED79E6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 xml:space="preserve">      _______________ </w:t>
            </w:r>
            <w:r>
              <w:rPr>
                <w:sz w:val="22"/>
                <w:szCs w:val="22"/>
              </w:rPr>
              <w:t>Образцов Е.В.</w:t>
            </w:r>
            <w:r w:rsidRPr="00174CE2">
              <w:rPr>
                <w:sz w:val="22"/>
                <w:szCs w:val="22"/>
              </w:rPr>
              <w:t xml:space="preserve">                                                                                            </w:t>
            </w:r>
          </w:p>
          <w:p w:rsidR="006D1681" w:rsidRPr="00174CE2" w:rsidRDefault="006D1681" w:rsidP="00ED79E6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 xml:space="preserve">                    М.П.</w:t>
            </w:r>
          </w:p>
        </w:tc>
        <w:tc>
          <w:tcPr>
            <w:tcW w:w="5103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D1681" w:rsidRPr="00174CE2" w:rsidRDefault="006D1681" w:rsidP="00ED79E6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>ООО «ОЭСК»</w:t>
            </w:r>
          </w:p>
          <w:p w:rsidR="006D1681" w:rsidRPr="00174CE2" w:rsidRDefault="006D1681" w:rsidP="00ED79E6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>Генеральный директор</w:t>
            </w:r>
          </w:p>
          <w:p w:rsidR="006D1681" w:rsidRPr="00174CE2" w:rsidRDefault="006D1681" w:rsidP="00ED79E6">
            <w:pPr>
              <w:widowControl w:val="0"/>
              <w:spacing w:after="0"/>
            </w:pPr>
          </w:p>
          <w:p w:rsidR="006D1681" w:rsidRPr="00174CE2" w:rsidRDefault="006D1681" w:rsidP="00ED79E6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 xml:space="preserve">      _______________ Фомичев А.А.                                                                                            </w:t>
            </w:r>
          </w:p>
          <w:p w:rsidR="006D1681" w:rsidRPr="00174CE2" w:rsidRDefault="006D1681" w:rsidP="00ED79E6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6D1681" w:rsidRDefault="006D1681" w:rsidP="007B3B51">
      <w:pPr>
        <w:tabs>
          <w:tab w:val="left" w:pos="6900"/>
        </w:tabs>
        <w:rPr>
          <w:sz w:val="22"/>
          <w:szCs w:val="22"/>
        </w:rPr>
      </w:pPr>
    </w:p>
    <w:p w:rsidR="006D1681" w:rsidRPr="00ED4F96" w:rsidRDefault="006D1681" w:rsidP="007B3B51">
      <w:pPr>
        <w:tabs>
          <w:tab w:val="left" w:pos="6900"/>
        </w:tabs>
        <w:rPr>
          <w:sz w:val="22"/>
          <w:szCs w:val="22"/>
        </w:rPr>
      </w:pPr>
    </w:p>
    <w:p w:rsidR="006D1681" w:rsidRDefault="006D1681" w:rsidP="007B3B51">
      <w:pPr>
        <w:tabs>
          <w:tab w:val="left" w:pos="708"/>
        </w:tabs>
        <w:spacing w:after="0"/>
        <w:jc w:val="right"/>
      </w:pPr>
    </w:p>
    <w:p w:rsidR="006D1681" w:rsidRDefault="006D1681" w:rsidP="007B3B51">
      <w:pPr>
        <w:tabs>
          <w:tab w:val="left" w:pos="708"/>
        </w:tabs>
        <w:spacing w:after="0"/>
        <w:jc w:val="right"/>
      </w:pPr>
    </w:p>
    <w:p w:rsidR="006D1681" w:rsidRDefault="006D1681" w:rsidP="007B3B51">
      <w:pPr>
        <w:tabs>
          <w:tab w:val="left" w:pos="708"/>
        </w:tabs>
        <w:spacing w:after="0"/>
        <w:jc w:val="right"/>
      </w:pPr>
    </w:p>
    <w:permEnd w:id="123102985"/>
    <w:p w:rsidR="006D1681" w:rsidRPr="000D7E91" w:rsidRDefault="006D1681" w:rsidP="007B3B51">
      <w:pPr>
        <w:widowControl w:val="0"/>
        <w:spacing w:before="60"/>
        <w:rPr>
          <w:szCs w:val="20"/>
        </w:rPr>
      </w:pPr>
    </w:p>
    <w:p w:rsidR="006D1681" w:rsidRPr="000D7E91" w:rsidRDefault="006D1681" w:rsidP="007B3B51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6D1681" w:rsidRPr="000D7E91" w:rsidRDefault="006D1681" w:rsidP="007B3B51">
      <w:pPr>
        <w:widowControl w:val="0"/>
        <w:spacing w:before="60"/>
        <w:rPr>
          <w:sz w:val="20"/>
          <w:szCs w:val="20"/>
        </w:rPr>
      </w:pPr>
    </w:p>
    <w:p w:rsidR="006D1681" w:rsidRPr="000D7E91" w:rsidRDefault="006D1681" w:rsidP="007B3B51">
      <w:pPr>
        <w:widowControl w:val="0"/>
        <w:spacing w:before="60"/>
        <w:rPr>
          <w:sz w:val="20"/>
          <w:szCs w:val="20"/>
        </w:rPr>
      </w:pPr>
    </w:p>
    <w:p w:rsidR="006D1681" w:rsidRPr="000D7E91" w:rsidRDefault="006D1681" w:rsidP="007B3B51"/>
    <w:p w:rsidR="006D1681" w:rsidRPr="003432C6" w:rsidRDefault="006D1681" w:rsidP="007B3B51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6D1681" w:rsidRPr="005008B2" w:rsidTr="00ED79E6">
        <w:tc>
          <w:tcPr>
            <w:tcW w:w="5070" w:type="dxa"/>
          </w:tcPr>
          <w:p w:rsidR="006D1681" w:rsidRPr="00BF06FB" w:rsidRDefault="006D1681" w:rsidP="00ED79E6">
            <w:pPr>
              <w:jc w:val="center"/>
            </w:pPr>
          </w:p>
        </w:tc>
        <w:tc>
          <w:tcPr>
            <w:tcW w:w="4853" w:type="dxa"/>
          </w:tcPr>
          <w:p w:rsidR="006D1681" w:rsidRPr="00BF06FB" w:rsidRDefault="006D1681" w:rsidP="00ED79E6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6D1681" w:rsidRPr="005944CC" w:rsidTr="00ED79E6">
        <w:tc>
          <w:tcPr>
            <w:tcW w:w="5070" w:type="dxa"/>
          </w:tcPr>
          <w:p w:rsidR="006D1681" w:rsidRPr="00BF06FB" w:rsidRDefault="006D1681" w:rsidP="00ED79E6">
            <w:pPr>
              <w:keepNext/>
              <w:outlineLvl w:val="0"/>
            </w:pPr>
          </w:p>
        </w:tc>
        <w:tc>
          <w:tcPr>
            <w:tcW w:w="4853" w:type="dxa"/>
          </w:tcPr>
          <w:p w:rsidR="006D1681" w:rsidRPr="00BF06FB" w:rsidRDefault="006D1681" w:rsidP="00ED79E6">
            <w:pPr>
              <w:ind w:left="21"/>
              <w:rPr>
                <w:b/>
                <w:color w:val="000000"/>
              </w:rPr>
            </w:pPr>
          </w:p>
        </w:tc>
      </w:tr>
      <w:tr w:rsidR="006D1681" w:rsidRPr="005008B2" w:rsidTr="00ED79E6">
        <w:tc>
          <w:tcPr>
            <w:tcW w:w="5070" w:type="dxa"/>
          </w:tcPr>
          <w:p w:rsidR="006D1681" w:rsidRPr="005008B2" w:rsidRDefault="006D1681" w:rsidP="00ED79E6"/>
        </w:tc>
        <w:tc>
          <w:tcPr>
            <w:tcW w:w="4853" w:type="dxa"/>
          </w:tcPr>
          <w:p w:rsidR="006D1681" w:rsidRPr="005008B2" w:rsidRDefault="006D1681" w:rsidP="00ED79E6">
            <w:pPr>
              <w:ind w:left="21"/>
              <w:rPr>
                <w:b/>
                <w:color w:val="000000"/>
              </w:rPr>
            </w:pPr>
          </w:p>
        </w:tc>
      </w:tr>
      <w:tr w:rsidR="006D1681" w:rsidRPr="005008B2" w:rsidTr="00ED79E6">
        <w:tc>
          <w:tcPr>
            <w:tcW w:w="5070" w:type="dxa"/>
          </w:tcPr>
          <w:p w:rsidR="006D1681" w:rsidRPr="005008B2" w:rsidRDefault="006D1681" w:rsidP="00ED79E6">
            <w:pPr>
              <w:rPr>
                <w:b/>
              </w:rPr>
            </w:pPr>
          </w:p>
        </w:tc>
        <w:tc>
          <w:tcPr>
            <w:tcW w:w="4853" w:type="dxa"/>
          </w:tcPr>
          <w:p w:rsidR="006D1681" w:rsidRPr="005008B2" w:rsidRDefault="006D1681" w:rsidP="00ED79E6">
            <w:pPr>
              <w:ind w:left="21"/>
              <w:rPr>
                <w:b/>
                <w:color w:val="000000"/>
              </w:rPr>
            </w:pPr>
          </w:p>
        </w:tc>
      </w:tr>
    </w:tbl>
    <w:p w:rsidR="006D1681" w:rsidRPr="008161F7" w:rsidRDefault="006D1681" w:rsidP="007B3B51">
      <w:pPr>
        <w:pStyle w:val="ConsPlusNormal"/>
        <w:ind w:left="540" w:hanging="540"/>
        <w:jc w:val="both"/>
      </w:pPr>
    </w:p>
    <w:p w:rsidR="006D1681" w:rsidRPr="000D69ED" w:rsidRDefault="006D1681" w:rsidP="007B3B51"/>
    <w:p w:rsidR="006D1681" w:rsidRDefault="006D1681" w:rsidP="007B3B51">
      <w:pPr>
        <w:tabs>
          <w:tab w:val="left" w:pos="5670"/>
        </w:tabs>
        <w:spacing w:after="0"/>
        <w:rPr>
          <w:sz w:val="26"/>
          <w:szCs w:val="26"/>
        </w:rPr>
      </w:pPr>
    </w:p>
    <w:p w:rsidR="006D1681" w:rsidRDefault="006D1681" w:rsidP="007B3B51">
      <w:pPr>
        <w:tabs>
          <w:tab w:val="left" w:pos="5670"/>
        </w:tabs>
        <w:spacing w:after="0"/>
        <w:rPr>
          <w:sz w:val="26"/>
          <w:szCs w:val="26"/>
        </w:rPr>
      </w:pPr>
    </w:p>
    <w:p w:rsidR="006D1681" w:rsidRDefault="006D1681" w:rsidP="007B3B51">
      <w:pPr>
        <w:tabs>
          <w:tab w:val="left" w:pos="5670"/>
        </w:tabs>
        <w:spacing w:after="0"/>
        <w:rPr>
          <w:sz w:val="26"/>
          <w:szCs w:val="26"/>
        </w:rPr>
      </w:pPr>
    </w:p>
    <w:p w:rsidR="006D1681" w:rsidRDefault="006D1681" w:rsidP="007B3B51">
      <w:pPr>
        <w:tabs>
          <w:tab w:val="left" w:pos="5670"/>
        </w:tabs>
        <w:spacing w:after="0"/>
        <w:rPr>
          <w:sz w:val="26"/>
          <w:szCs w:val="26"/>
        </w:rPr>
      </w:pPr>
    </w:p>
    <w:p w:rsidR="006D1681" w:rsidRDefault="006D1681" w:rsidP="007B3B51">
      <w:pPr>
        <w:tabs>
          <w:tab w:val="left" w:pos="5670"/>
        </w:tabs>
        <w:spacing w:after="0"/>
        <w:rPr>
          <w:sz w:val="26"/>
          <w:szCs w:val="26"/>
        </w:rPr>
      </w:pPr>
    </w:p>
    <w:p w:rsidR="006D1681" w:rsidRDefault="006D1681" w:rsidP="007B3B51">
      <w:pPr>
        <w:tabs>
          <w:tab w:val="left" w:pos="5670"/>
        </w:tabs>
        <w:spacing w:after="0"/>
        <w:rPr>
          <w:sz w:val="26"/>
          <w:szCs w:val="26"/>
        </w:rPr>
      </w:pPr>
    </w:p>
    <w:p w:rsidR="006D1681" w:rsidRDefault="006D1681" w:rsidP="007B3B51">
      <w:pPr>
        <w:tabs>
          <w:tab w:val="left" w:pos="5670"/>
        </w:tabs>
        <w:spacing w:after="0"/>
        <w:rPr>
          <w:sz w:val="26"/>
          <w:szCs w:val="26"/>
        </w:rPr>
      </w:pPr>
    </w:p>
    <w:p w:rsidR="006D1681" w:rsidRDefault="006D1681" w:rsidP="007B3B51">
      <w:pPr>
        <w:tabs>
          <w:tab w:val="left" w:pos="5670"/>
        </w:tabs>
        <w:spacing w:after="0"/>
        <w:rPr>
          <w:sz w:val="26"/>
          <w:szCs w:val="26"/>
        </w:rPr>
      </w:pPr>
    </w:p>
    <w:p w:rsidR="006D1681" w:rsidRDefault="006D1681" w:rsidP="007B3B51">
      <w:pPr>
        <w:tabs>
          <w:tab w:val="left" w:pos="5670"/>
        </w:tabs>
        <w:spacing w:after="0"/>
        <w:rPr>
          <w:sz w:val="26"/>
          <w:szCs w:val="26"/>
        </w:rPr>
      </w:pPr>
    </w:p>
    <w:p w:rsidR="006D1681" w:rsidRDefault="006D1681" w:rsidP="007B3B51">
      <w:pPr>
        <w:tabs>
          <w:tab w:val="left" w:pos="5670"/>
        </w:tabs>
        <w:spacing w:after="0"/>
        <w:rPr>
          <w:sz w:val="26"/>
          <w:szCs w:val="26"/>
        </w:rPr>
      </w:pPr>
    </w:p>
    <w:p w:rsidR="006D1681" w:rsidRDefault="006D1681" w:rsidP="007B3B51">
      <w:pPr>
        <w:tabs>
          <w:tab w:val="left" w:pos="5670"/>
        </w:tabs>
        <w:spacing w:after="0"/>
        <w:rPr>
          <w:sz w:val="26"/>
          <w:szCs w:val="26"/>
        </w:rPr>
      </w:pPr>
    </w:p>
    <w:p w:rsidR="006D1681" w:rsidRDefault="006D1681" w:rsidP="007B3B51">
      <w:pPr>
        <w:tabs>
          <w:tab w:val="left" w:pos="5670"/>
        </w:tabs>
        <w:spacing w:after="0"/>
        <w:rPr>
          <w:sz w:val="26"/>
          <w:szCs w:val="26"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13"/>
        <w:gridCol w:w="222"/>
      </w:tblGrid>
      <w:tr w:rsidR="006D1681" w:rsidTr="007B3B51">
        <w:tc>
          <w:tcPr>
            <w:tcW w:w="9775" w:type="dxa"/>
          </w:tcPr>
          <w:p w:rsidR="006D1681" w:rsidRDefault="006F185A" w:rsidP="00ED79E6">
            <w:pPr>
              <w:spacing w:after="0"/>
              <w:rPr>
                <w:i/>
                <w:iCs/>
              </w:rPr>
            </w:pPr>
            <w:r>
              <w:rPr>
                <w:rFonts w:ascii="Calibri" w:hAnsi="Calibri"/>
                <w:noProof/>
              </w:rP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479.8pt;height:41.9pt;visibility:visible">
                  <v:imagedata r:id="rId6" o:title=""/>
                </v:shape>
              </w:pict>
            </w:r>
          </w:p>
        </w:tc>
        <w:tc>
          <w:tcPr>
            <w:tcW w:w="222" w:type="dxa"/>
          </w:tcPr>
          <w:p w:rsidR="006D1681" w:rsidRDefault="006D1681" w:rsidP="00ED79E6">
            <w:pPr>
              <w:spacing w:after="0"/>
              <w:rPr>
                <w:i/>
                <w:iCs/>
              </w:rPr>
            </w:pPr>
          </w:p>
        </w:tc>
      </w:tr>
    </w:tbl>
    <w:p w:rsidR="006D1681" w:rsidRPr="00B01286" w:rsidRDefault="006D1681" w:rsidP="007B3B51">
      <w:pPr>
        <w:rPr>
          <w:i/>
          <w:sz w:val="22"/>
          <w:szCs w:val="22"/>
        </w:rPr>
      </w:pPr>
      <w:r w:rsidRPr="00B01286">
        <w:rPr>
          <w:i/>
          <w:sz w:val="22"/>
          <w:szCs w:val="22"/>
        </w:rPr>
        <w:t>Спецификация к договору №</w:t>
      </w:r>
      <w:r>
        <w:rPr>
          <w:i/>
          <w:sz w:val="22"/>
          <w:szCs w:val="22"/>
        </w:rPr>
        <w:t xml:space="preserve">31/2021 </w:t>
      </w:r>
      <w:r w:rsidRPr="00B01286">
        <w:rPr>
          <w:i/>
          <w:sz w:val="22"/>
          <w:szCs w:val="22"/>
        </w:rPr>
        <w:t>от «</w:t>
      </w:r>
      <w:r>
        <w:rPr>
          <w:i/>
          <w:sz w:val="22"/>
          <w:szCs w:val="22"/>
        </w:rPr>
        <w:t>2</w:t>
      </w:r>
      <w:bookmarkStart w:id="3" w:name="_GoBack"/>
      <w:bookmarkEnd w:id="3"/>
      <w:r>
        <w:rPr>
          <w:i/>
          <w:sz w:val="22"/>
          <w:szCs w:val="22"/>
        </w:rPr>
        <w:t>6</w:t>
      </w:r>
      <w:r w:rsidRPr="00B01286">
        <w:rPr>
          <w:i/>
          <w:sz w:val="22"/>
          <w:szCs w:val="22"/>
        </w:rPr>
        <w:t>»</w:t>
      </w:r>
      <w:r>
        <w:rPr>
          <w:i/>
          <w:sz w:val="22"/>
          <w:szCs w:val="22"/>
        </w:rPr>
        <w:t xml:space="preserve"> апреля </w:t>
      </w:r>
      <w:r w:rsidRPr="00B01286">
        <w:rPr>
          <w:i/>
          <w:sz w:val="22"/>
          <w:szCs w:val="22"/>
        </w:rPr>
        <w:t>20</w:t>
      </w:r>
      <w:r>
        <w:rPr>
          <w:i/>
          <w:sz w:val="22"/>
          <w:szCs w:val="22"/>
        </w:rPr>
        <w:t>21</w:t>
      </w:r>
      <w:r w:rsidRPr="00B01286">
        <w:rPr>
          <w:i/>
          <w:sz w:val="22"/>
          <w:szCs w:val="22"/>
        </w:rPr>
        <w:t xml:space="preserve">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6D1681" w:rsidRPr="00B01286" w:rsidTr="00ED79E6">
        <w:tc>
          <w:tcPr>
            <w:tcW w:w="6237" w:type="dxa"/>
          </w:tcPr>
          <w:p w:rsidR="006D1681" w:rsidRPr="00B01286" w:rsidRDefault="006D1681" w:rsidP="00ED79E6">
            <w:pPr>
              <w:tabs>
                <w:tab w:val="left" w:pos="0"/>
              </w:tabs>
              <w:spacing w:after="0"/>
            </w:pPr>
          </w:p>
        </w:tc>
        <w:tc>
          <w:tcPr>
            <w:tcW w:w="3827" w:type="dxa"/>
          </w:tcPr>
          <w:p w:rsidR="006D1681" w:rsidRPr="00B01286" w:rsidRDefault="006D1681" w:rsidP="00ED79E6">
            <w:pPr>
              <w:tabs>
                <w:tab w:val="left" w:pos="201"/>
              </w:tabs>
              <w:spacing w:after="0"/>
              <w:rPr>
                <w:b/>
              </w:rPr>
            </w:pPr>
          </w:p>
          <w:p w:rsidR="006D1681" w:rsidRPr="00B01286" w:rsidRDefault="006D1681" w:rsidP="00ED79E6">
            <w:pPr>
              <w:tabs>
                <w:tab w:val="left" w:pos="201"/>
              </w:tabs>
              <w:spacing w:after="0"/>
              <w:rPr>
                <w:b/>
              </w:rPr>
            </w:pPr>
            <w:r w:rsidRPr="00B01286">
              <w:rPr>
                <w:b/>
                <w:sz w:val="22"/>
                <w:szCs w:val="22"/>
              </w:rPr>
              <w:t>Утверждаю:</w:t>
            </w:r>
          </w:p>
          <w:p w:rsidR="006D1681" w:rsidRPr="00B01286" w:rsidRDefault="006D1681" w:rsidP="00ED79E6">
            <w:pPr>
              <w:tabs>
                <w:tab w:val="left" w:pos="0"/>
                <w:tab w:val="left" w:pos="201"/>
              </w:tabs>
              <w:spacing w:after="0"/>
            </w:pPr>
            <w:r w:rsidRPr="00B01286">
              <w:rPr>
                <w:sz w:val="22"/>
                <w:szCs w:val="22"/>
              </w:rPr>
              <w:t>Генеральный директор</w:t>
            </w:r>
          </w:p>
          <w:p w:rsidR="006D1681" w:rsidRPr="00B01286" w:rsidRDefault="006D1681" w:rsidP="00ED79E6">
            <w:pPr>
              <w:tabs>
                <w:tab w:val="left" w:pos="0"/>
                <w:tab w:val="left" w:pos="201"/>
              </w:tabs>
              <w:spacing w:after="0"/>
            </w:pPr>
            <w:r w:rsidRPr="00B01286">
              <w:rPr>
                <w:sz w:val="22"/>
                <w:szCs w:val="22"/>
              </w:rPr>
              <w:t>ООО «ОЭСК»</w:t>
            </w:r>
          </w:p>
          <w:p w:rsidR="006D1681" w:rsidRPr="00B01286" w:rsidRDefault="006D1681" w:rsidP="00ED79E6">
            <w:pPr>
              <w:tabs>
                <w:tab w:val="left" w:pos="0"/>
                <w:tab w:val="left" w:pos="201"/>
              </w:tabs>
              <w:spacing w:after="0"/>
            </w:pPr>
            <w:r w:rsidRPr="00B01286">
              <w:rPr>
                <w:sz w:val="22"/>
                <w:szCs w:val="22"/>
              </w:rPr>
              <w:t>_________  А.А. Фомичев</w:t>
            </w:r>
          </w:p>
          <w:p w:rsidR="006D1681" w:rsidRPr="00B01286" w:rsidRDefault="006D1681" w:rsidP="006B5ECD">
            <w:pPr>
              <w:tabs>
                <w:tab w:val="left" w:pos="0"/>
                <w:tab w:val="left" w:pos="201"/>
              </w:tabs>
              <w:spacing w:after="0"/>
            </w:pPr>
            <w:r w:rsidRPr="00B01286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26</w:t>
            </w:r>
            <w:r w:rsidRPr="00B01286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апреля</w:t>
            </w:r>
            <w:r w:rsidRPr="00B01286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B01286">
              <w:rPr>
                <w:sz w:val="22"/>
                <w:szCs w:val="22"/>
              </w:rPr>
              <w:t xml:space="preserve"> г.</w:t>
            </w:r>
          </w:p>
        </w:tc>
      </w:tr>
    </w:tbl>
    <w:p w:rsidR="006D1681" w:rsidRDefault="006D1681" w:rsidP="007B3B51">
      <w:pPr>
        <w:pStyle w:val="Style2"/>
        <w:widowControl/>
        <w:tabs>
          <w:tab w:val="left" w:pos="403"/>
        </w:tabs>
        <w:spacing w:line="240" w:lineRule="auto"/>
        <w:rPr>
          <w:rStyle w:val="FontStyle13"/>
          <w:b/>
          <w:sz w:val="26"/>
          <w:szCs w:val="26"/>
        </w:rPr>
      </w:pPr>
    </w:p>
    <w:p w:rsidR="006D1681" w:rsidRDefault="006D1681" w:rsidP="007B3B51">
      <w:pPr>
        <w:pStyle w:val="Style2"/>
        <w:widowControl/>
        <w:tabs>
          <w:tab w:val="left" w:pos="403"/>
        </w:tabs>
        <w:spacing w:line="240" w:lineRule="auto"/>
        <w:rPr>
          <w:rStyle w:val="FontStyle13"/>
          <w:b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368"/>
      </w:tblGrid>
      <w:tr w:rsidR="006D1681" w:rsidTr="00ED79E6">
        <w:trPr>
          <w:trHeight w:val="627"/>
        </w:trPr>
        <w:tc>
          <w:tcPr>
            <w:tcW w:w="10368" w:type="dxa"/>
          </w:tcPr>
          <w:p w:rsidR="006D1681" w:rsidRPr="00B01286" w:rsidRDefault="006D1681" w:rsidP="00ED79E6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Спецификация</w:t>
            </w:r>
          </w:p>
          <w:p w:rsidR="006D1681" w:rsidRPr="00B01286" w:rsidRDefault="006D1681" w:rsidP="00ED79E6">
            <w:pPr>
              <w:spacing w:after="0"/>
              <w:jc w:val="center"/>
              <w:outlineLvl w:val="0"/>
            </w:pPr>
            <w:r w:rsidRPr="00B01286">
              <w:rPr>
                <w:sz w:val="22"/>
                <w:szCs w:val="22"/>
              </w:rPr>
              <w:t xml:space="preserve">на поставку </w:t>
            </w:r>
            <w:r w:rsidRPr="00EA1141">
              <w:rPr>
                <w:spacing w:val="-6"/>
              </w:rPr>
              <w:t xml:space="preserve">грунт-эмали PROFORM COMPLEX RAL 7004 и </w:t>
            </w:r>
            <w:proofErr w:type="spellStart"/>
            <w:r w:rsidRPr="00EA1141">
              <w:rPr>
                <w:spacing w:val="-6"/>
              </w:rPr>
              <w:t>ортоксилола</w:t>
            </w:r>
            <w:proofErr w:type="spellEnd"/>
            <w:r w:rsidRPr="00EA1141">
              <w:rPr>
                <w:spacing w:val="-6"/>
              </w:rPr>
              <w:t xml:space="preserve"> нефтяного</w:t>
            </w:r>
          </w:p>
          <w:p w:rsidR="006D1681" w:rsidRPr="00474C08" w:rsidRDefault="006D1681" w:rsidP="00ED79E6">
            <w:pPr>
              <w:rPr>
                <w:sz w:val="30"/>
                <w:szCs w:val="28"/>
              </w:rPr>
            </w:pPr>
          </w:p>
        </w:tc>
      </w:tr>
    </w:tbl>
    <w:p w:rsidR="006D1681" w:rsidRPr="00B01286" w:rsidRDefault="006D1681" w:rsidP="007B3B51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B01286">
        <w:rPr>
          <w:b/>
          <w:bCs/>
          <w:szCs w:val="22"/>
        </w:rPr>
        <w:t>Наименование и перечень видов поставляемого товара:</w:t>
      </w:r>
    </w:p>
    <w:p w:rsidR="006D1681" w:rsidRPr="00B01286" w:rsidRDefault="006D1681" w:rsidP="007B3B51">
      <w:pPr>
        <w:pStyle w:val="ListBul2"/>
        <w:tabs>
          <w:tab w:val="clear" w:pos="360"/>
        </w:tabs>
        <w:rPr>
          <w:szCs w:val="22"/>
        </w:rPr>
      </w:pPr>
    </w:p>
    <w:tbl>
      <w:tblPr>
        <w:tblW w:w="8714" w:type="dxa"/>
        <w:tblInd w:w="1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2"/>
        <w:gridCol w:w="4155"/>
        <w:gridCol w:w="755"/>
        <w:gridCol w:w="1511"/>
        <w:gridCol w:w="1511"/>
      </w:tblGrid>
      <w:tr w:rsidR="006D1681" w:rsidRPr="00B01286" w:rsidTr="009F7365">
        <w:trPr>
          <w:trHeight w:val="448"/>
        </w:trPr>
        <w:tc>
          <w:tcPr>
            <w:tcW w:w="782" w:type="dxa"/>
            <w:noWrap/>
            <w:vAlign w:val="center"/>
          </w:tcPr>
          <w:p w:rsidR="006D1681" w:rsidRPr="00B01286" w:rsidRDefault="006D1681" w:rsidP="00ED79E6">
            <w:pPr>
              <w:rPr>
                <w:b/>
                <w:bCs/>
              </w:rPr>
            </w:pPr>
            <w:r w:rsidRPr="00B01286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155" w:type="dxa"/>
            <w:vAlign w:val="center"/>
          </w:tcPr>
          <w:p w:rsidR="006D1681" w:rsidRPr="00B01286" w:rsidRDefault="006D1681" w:rsidP="00ED79E6">
            <w:pPr>
              <w:rPr>
                <w:b/>
                <w:bCs/>
              </w:rPr>
            </w:pPr>
            <w:r w:rsidRPr="00B01286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755" w:type="dxa"/>
            <w:vAlign w:val="center"/>
          </w:tcPr>
          <w:p w:rsidR="006D1681" w:rsidRPr="00B01286" w:rsidRDefault="006D1681" w:rsidP="00ED79E6">
            <w:pPr>
              <w:jc w:val="center"/>
              <w:rPr>
                <w:b/>
                <w:bCs/>
              </w:rPr>
            </w:pPr>
            <w:r w:rsidRPr="00B0128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511" w:type="dxa"/>
            <w:shd w:val="clear" w:color="000000" w:fill="FFFFFF"/>
            <w:vAlign w:val="center"/>
          </w:tcPr>
          <w:p w:rsidR="006D1681" w:rsidRPr="00B01286" w:rsidRDefault="006D1681" w:rsidP="00842709">
            <w:pPr>
              <w:jc w:val="center"/>
              <w:rPr>
                <w:b/>
                <w:bCs/>
              </w:rPr>
            </w:pPr>
            <w:r w:rsidRPr="00B01286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511" w:type="dxa"/>
            <w:shd w:val="clear" w:color="000000" w:fill="FFFFFF"/>
          </w:tcPr>
          <w:p w:rsidR="006D1681" w:rsidRPr="00B01286" w:rsidRDefault="006D1681" w:rsidP="00ED79E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Цена за ед. продукции с учетом НДС</w:t>
            </w:r>
          </w:p>
        </w:tc>
      </w:tr>
      <w:tr w:rsidR="006D1681" w:rsidRPr="00B01286" w:rsidTr="009F7365">
        <w:trPr>
          <w:trHeight w:val="260"/>
        </w:trPr>
        <w:tc>
          <w:tcPr>
            <w:tcW w:w="782" w:type="dxa"/>
          </w:tcPr>
          <w:p w:rsidR="006D1681" w:rsidRPr="00B01286" w:rsidRDefault="006D1681" w:rsidP="00ED79E6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155" w:type="dxa"/>
            <w:shd w:val="clear" w:color="000000" w:fill="FFFFFF"/>
          </w:tcPr>
          <w:p w:rsidR="006D1681" w:rsidRPr="008F41F5" w:rsidRDefault="006D1681" w:rsidP="00ED79E6">
            <w:pPr>
              <w:rPr>
                <w:lang w:val="en-US"/>
              </w:rPr>
            </w:pPr>
            <w:r w:rsidRPr="00EA1141">
              <w:rPr>
                <w:spacing w:val="-6"/>
              </w:rPr>
              <w:t>грунт</w:t>
            </w:r>
            <w:r w:rsidRPr="008F41F5">
              <w:rPr>
                <w:spacing w:val="-6"/>
                <w:lang w:val="en-US"/>
              </w:rPr>
              <w:t>-</w:t>
            </w:r>
            <w:r w:rsidRPr="00EA1141">
              <w:rPr>
                <w:spacing w:val="-6"/>
              </w:rPr>
              <w:t>эмал</w:t>
            </w:r>
            <w:r>
              <w:rPr>
                <w:spacing w:val="-6"/>
              </w:rPr>
              <w:t>ь</w:t>
            </w:r>
            <w:r w:rsidRPr="008F41F5">
              <w:rPr>
                <w:spacing w:val="-6"/>
                <w:lang w:val="en-US"/>
              </w:rPr>
              <w:t xml:space="preserve"> </w:t>
            </w:r>
            <w:r w:rsidRPr="004705E5">
              <w:rPr>
                <w:spacing w:val="-6"/>
                <w:lang w:val="en-US"/>
              </w:rPr>
              <w:t>PROFORM</w:t>
            </w:r>
            <w:r w:rsidRPr="008F41F5">
              <w:rPr>
                <w:spacing w:val="-6"/>
                <w:lang w:val="en-US"/>
              </w:rPr>
              <w:t xml:space="preserve"> </w:t>
            </w:r>
            <w:r w:rsidRPr="004705E5">
              <w:rPr>
                <w:spacing w:val="-6"/>
                <w:lang w:val="en-US"/>
              </w:rPr>
              <w:t>COMPLEX</w:t>
            </w:r>
            <w:r w:rsidRPr="008F41F5">
              <w:rPr>
                <w:spacing w:val="-6"/>
                <w:lang w:val="en-US"/>
              </w:rPr>
              <w:t xml:space="preserve"> </w:t>
            </w:r>
            <w:r w:rsidRPr="004705E5">
              <w:rPr>
                <w:spacing w:val="-6"/>
                <w:lang w:val="en-US"/>
              </w:rPr>
              <w:t>RAL</w:t>
            </w:r>
            <w:r w:rsidRPr="008F41F5">
              <w:rPr>
                <w:spacing w:val="-6"/>
                <w:lang w:val="en-US"/>
              </w:rPr>
              <w:t xml:space="preserve"> 7004</w:t>
            </w:r>
          </w:p>
        </w:tc>
        <w:tc>
          <w:tcPr>
            <w:tcW w:w="755" w:type="dxa"/>
          </w:tcPr>
          <w:p w:rsidR="006D1681" w:rsidRPr="00B01286" w:rsidRDefault="006D1681" w:rsidP="00ED79E6">
            <w:proofErr w:type="gramStart"/>
            <w:r>
              <w:rPr>
                <w:sz w:val="22"/>
                <w:szCs w:val="22"/>
              </w:rPr>
              <w:t>кг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11" w:type="dxa"/>
            <w:shd w:val="clear" w:color="000000" w:fill="FFFFFF"/>
            <w:vAlign w:val="center"/>
          </w:tcPr>
          <w:p w:rsidR="006D1681" w:rsidRPr="00B01286" w:rsidRDefault="006D1681" w:rsidP="00842709">
            <w:pPr>
              <w:jc w:val="center"/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1511" w:type="dxa"/>
            <w:shd w:val="clear" w:color="000000" w:fill="FFFFFF"/>
          </w:tcPr>
          <w:p w:rsidR="006D1681" w:rsidRDefault="006D1681" w:rsidP="00ED79E6">
            <w:pPr>
              <w:jc w:val="center"/>
            </w:pPr>
            <w:r>
              <w:rPr>
                <w:sz w:val="22"/>
                <w:szCs w:val="22"/>
              </w:rPr>
              <w:t>434,40</w:t>
            </w:r>
          </w:p>
        </w:tc>
      </w:tr>
      <w:tr w:rsidR="006D1681" w:rsidRPr="00B01286" w:rsidTr="009F7365">
        <w:trPr>
          <w:trHeight w:val="260"/>
        </w:trPr>
        <w:tc>
          <w:tcPr>
            <w:tcW w:w="782" w:type="dxa"/>
          </w:tcPr>
          <w:p w:rsidR="006D1681" w:rsidRDefault="006D1681" w:rsidP="00ED79E6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155" w:type="dxa"/>
            <w:shd w:val="clear" w:color="000000" w:fill="FFFFFF"/>
          </w:tcPr>
          <w:p w:rsidR="006D1681" w:rsidRPr="00B01286" w:rsidRDefault="006D1681" w:rsidP="00ED79E6">
            <w:proofErr w:type="spellStart"/>
            <w:r>
              <w:rPr>
                <w:spacing w:val="-6"/>
              </w:rPr>
              <w:t>ортоксилол</w:t>
            </w:r>
            <w:proofErr w:type="spellEnd"/>
            <w:r w:rsidRPr="00EA1141">
              <w:rPr>
                <w:spacing w:val="-6"/>
              </w:rPr>
              <w:t xml:space="preserve"> нефтяно</w:t>
            </w:r>
            <w:r>
              <w:rPr>
                <w:spacing w:val="-6"/>
              </w:rPr>
              <w:t>й</w:t>
            </w:r>
          </w:p>
        </w:tc>
        <w:tc>
          <w:tcPr>
            <w:tcW w:w="755" w:type="dxa"/>
          </w:tcPr>
          <w:p w:rsidR="006D1681" w:rsidRPr="00B01286" w:rsidRDefault="006D1681" w:rsidP="00ED79E6">
            <w:pPr>
              <w:jc w:val="center"/>
            </w:pPr>
            <w:r>
              <w:rPr>
                <w:sz w:val="22"/>
                <w:szCs w:val="22"/>
              </w:rPr>
              <w:t>л.</w:t>
            </w:r>
          </w:p>
        </w:tc>
        <w:tc>
          <w:tcPr>
            <w:tcW w:w="1511" w:type="dxa"/>
            <w:shd w:val="clear" w:color="000000" w:fill="FFFFFF"/>
            <w:vAlign w:val="center"/>
          </w:tcPr>
          <w:p w:rsidR="006D1681" w:rsidRDefault="006D1681" w:rsidP="00842709">
            <w:pPr>
              <w:jc w:val="center"/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511" w:type="dxa"/>
            <w:shd w:val="clear" w:color="000000" w:fill="FFFFFF"/>
          </w:tcPr>
          <w:p w:rsidR="006D1681" w:rsidRDefault="006D1681" w:rsidP="00ED79E6">
            <w:pPr>
              <w:jc w:val="center"/>
            </w:pPr>
            <w:r>
              <w:rPr>
                <w:sz w:val="22"/>
                <w:szCs w:val="22"/>
              </w:rPr>
              <w:t>204,00</w:t>
            </w:r>
          </w:p>
        </w:tc>
      </w:tr>
    </w:tbl>
    <w:p w:rsidR="006D1681" w:rsidRPr="00B01286" w:rsidRDefault="006D1681" w:rsidP="007B3B51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Cs w:val="22"/>
        </w:rPr>
      </w:pPr>
      <w:r w:rsidRPr="00B01286">
        <w:rPr>
          <w:b/>
          <w:szCs w:val="22"/>
        </w:rPr>
        <w:t>Место поставки товара</w:t>
      </w:r>
      <w:r w:rsidRPr="00B01286">
        <w:rPr>
          <w:szCs w:val="22"/>
        </w:rPr>
        <w:t>: Кемеровская область, г. Киселевск, ул. Боевая, 27а.</w:t>
      </w:r>
    </w:p>
    <w:p w:rsidR="006D1681" w:rsidRPr="00B01286" w:rsidRDefault="006D1681" w:rsidP="007B3B51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Cs w:val="22"/>
        </w:rPr>
      </w:pPr>
      <w:r w:rsidRPr="00B01286">
        <w:rPr>
          <w:b/>
          <w:szCs w:val="22"/>
        </w:rPr>
        <w:t>Сроки (периоды) поставки товара</w:t>
      </w:r>
      <w:r w:rsidRPr="00B01286">
        <w:rPr>
          <w:szCs w:val="22"/>
        </w:rPr>
        <w:t xml:space="preserve">: Поставщик должен обеспечить поставку товара за свой счет по заявке Заказчика о количестве и наименовании </w:t>
      </w:r>
      <w:r>
        <w:rPr>
          <w:szCs w:val="22"/>
        </w:rPr>
        <w:t>товара</w:t>
      </w:r>
      <w:r w:rsidRPr="00B01286">
        <w:rPr>
          <w:szCs w:val="22"/>
        </w:rPr>
        <w:t>, в течении всего периода действия договора.</w:t>
      </w:r>
    </w:p>
    <w:p w:rsidR="006D1681" w:rsidRPr="00B01286" w:rsidRDefault="006D1681" w:rsidP="007B3B51">
      <w:pPr>
        <w:pStyle w:val="2"/>
        <w:widowControl w:val="0"/>
        <w:suppressAutoHyphens/>
        <w:rPr>
          <w:sz w:val="22"/>
          <w:szCs w:val="22"/>
        </w:rPr>
      </w:pPr>
      <w:r w:rsidRPr="00B01286">
        <w:rPr>
          <w:b/>
          <w:sz w:val="22"/>
          <w:szCs w:val="22"/>
        </w:rPr>
        <w:t xml:space="preserve">Условия поставки товара: </w:t>
      </w:r>
      <w:r w:rsidRPr="00B01286">
        <w:rPr>
          <w:sz w:val="22"/>
          <w:szCs w:val="22"/>
        </w:rPr>
        <w:t xml:space="preserve">Заказчик отправляет на электронную почту Поставщика заявку на нужное количество и наименование </w:t>
      </w:r>
      <w:r>
        <w:rPr>
          <w:sz w:val="22"/>
          <w:szCs w:val="22"/>
        </w:rPr>
        <w:t>товара</w:t>
      </w:r>
      <w:r w:rsidRPr="00B01286">
        <w:rPr>
          <w:sz w:val="22"/>
          <w:szCs w:val="22"/>
        </w:rPr>
        <w:t>. Поставщик предоставляет счет на оплату Заказчику согласно поданной заявки в этот же день по местному времени заказчика.</w:t>
      </w:r>
      <w:r w:rsidRPr="00B01286">
        <w:rPr>
          <w:b/>
          <w:sz w:val="22"/>
          <w:szCs w:val="22"/>
        </w:rPr>
        <w:t xml:space="preserve"> </w:t>
      </w:r>
      <w:r w:rsidRPr="00B01286">
        <w:rPr>
          <w:sz w:val="22"/>
          <w:szCs w:val="22"/>
        </w:rPr>
        <w:t>Поставка производится в течении 3-х рабочих дней, со дня оплаты счета Заказчиком, предварительно согласовав время и дату с Заказчиком.</w:t>
      </w:r>
    </w:p>
    <w:p w:rsidR="006D1681" w:rsidRPr="00B01286" w:rsidRDefault="006D1681" w:rsidP="007B3B51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  <w:r w:rsidRPr="00B01286">
        <w:rPr>
          <w:b/>
          <w:szCs w:val="22"/>
        </w:rPr>
        <w:tab/>
      </w:r>
      <w:r w:rsidRPr="00B01286">
        <w:rPr>
          <w:szCs w:val="22"/>
        </w:rPr>
        <w:t xml:space="preserve">Заявки от Заказчика на наименование и количество </w:t>
      </w:r>
      <w:r>
        <w:rPr>
          <w:szCs w:val="22"/>
        </w:rPr>
        <w:t>товара</w:t>
      </w:r>
      <w:r w:rsidRPr="00B01286">
        <w:rPr>
          <w:szCs w:val="22"/>
        </w:rPr>
        <w:t>, не определяются ни каким графиком поставки и  отправляется Поставщику по мере необходимости Заказчика, согласно пункта 1 Спецификации «</w:t>
      </w:r>
      <w:r w:rsidRPr="00B01286">
        <w:rPr>
          <w:bCs/>
          <w:szCs w:val="22"/>
        </w:rPr>
        <w:t>наименования и перечня видов поставляемого товара»</w:t>
      </w:r>
    </w:p>
    <w:p w:rsidR="006D1681" w:rsidRPr="00A77ABB" w:rsidRDefault="006D1681" w:rsidP="007B3B51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sz w:val="22"/>
          <w:szCs w:val="22"/>
        </w:rPr>
      </w:pPr>
      <w:r w:rsidRPr="00B01286">
        <w:rPr>
          <w:b/>
          <w:szCs w:val="22"/>
        </w:rPr>
        <w:t>Условия</w:t>
      </w:r>
      <w:r w:rsidRPr="00B01286">
        <w:rPr>
          <w:szCs w:val="22"/>
        </w:rPr>
        <w:t xml:space="preserve"> </w:t>
      </w:r>
      <w:r w:rsidRPr="00B01286">
        <w:rPr>
          <w:b/>
          <w:szCs w:val="22"/>
        </w:rPr>
        <w:t>оплаты продукции</w:t>
      </w:r>
      <w:r w:rsidRPr="00B01286">
        <w:rPr>
          <w:szCs w:val="22"/>
        </w:rPr>
        <w:t xml:space="preserve">: - </w:t>
      </w:r>
      <w:r w:rsidRPr="00A77ABB">
        <w:rPr>
          <w:sz w:val="22"/>
          <w:szCs w:val="22"/>
        </w:rPr>
        <w:t>Внесение платы за поставку товара производится следующим образом:</w:t>
      </w:r>
    </w:p>
    <w:p w:rsidR="006D1681" w:rsidRPr="00A77ABB" w:rsidRDefault="006D1681" w:rsidP="007B3B51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  <w:r w:rsidRPr="00A77ABB">
        <w:rPr>
          <w:szCs w:val="22"/>
        </w:rPr>
        <w:t>100% оплата в течении 10 рабочих дней, после осуществления поставки полного объема товара на склад согласно заявки Заказчика  и подписания акта сдачи-приемки.</w:t>
      </w:r>
    </w:p>
    <w:p w:rsidR="006D1681" w:rsidRPr="00B01286" w:rsidRDefault="006D1681" w:rsidP="007B3B51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szCs w:val="22"/>
        </w:rPr>
      </w:pPr>
      <w:r w:rsidRPr="00B01286">
        <w:rPr>
          <w:b/>
          <w:szCs w:val="22"/>
        </w:rPr>
        <w:t>Требования к выполнению поставки.</w:t>
      </w:r>
    </w:p>
    <w:p w:rsidR="006D1681" w:rsidRPr="00B01286" w:rsidRDefault="006D1681" w:rsidP="007B3B51">
      <w:pPr>
        <w:ind w:firstLine="567"/>
        <w:rPr>
          <w:sz w:val="22"/>
          <w:szCs w:val="22"/>
        </w:rPr>
      </w:pPr>
      <w:r>
        <w:rPr>
          <w:sz w:val="22"/>
          <w:szCs w:val="22"/>
        </w:rPr>
        <w:t>4</w:t>
      </w:r>
      <w:r w:rsidRPr="00B01286">
        <w:rPr>
          <w:sz w:val="22"/>
          <w:szCs w:val="22"/>
        </w:rPr>
        <w:t>.1.В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:rsidR="006D1681" w:rsidRPr="00B01286" w:rsidRDefault="006D1681" w:rsidP="007B3B51">
      <w:pPr>
        <w:ind w:firstLine="567"/>
        <w:rPr>
          <w:sz w:val="22"/>
          <w:szCs w:val="22"/>
        </w:rPr>
      </w:pPr>
      <w:r>
        <w:rPr>
          <w:sz w:val="22"/>
          <w:szCs w:val="22"/>
        </w:rPr>
        <w:t>4</w:t>
      </w:r>
      <w:r w:rsidRPr="00B01286">
        <w:rPr>
          <w:sz w:val="22"/>
          <w:szCs w:val="22"/>
        </w:rPr>
        <w:t>.2. Требования к применению  нормативно-технической документации:</w:t>
      </w:r>
    </w:p>
    <w:p w:rsidR="006D1681" w:rsidRPr="00B01286" w:rsidRDefault="006D1681" w:rsidP="007B3B51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6D1681" w:rsidRPr="00B01286" w:rsidRDefault="006D1681" w:rsidP="007B3B51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Р или паспорт безопасности.</w:t>
      </w:r>
    </w:p>
    <w:p w:rsidR="006D1681" w:rsidRPr="00B01286" w:rsidRDefault="006D1681" w:rsidP="007B3B51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соответствующих  нормативных документов России.</w:t>
      </w:r>
    </w:p>
    <w:p w:rsidR="006D1681" w:rsidRPr="00B01286" w:rsidRDefault="006D1681" w:rsidP="007B3B51">
      <w:pPr>
        <w:rPr>
          <w:sz w:val="22"/>
          <w:szCs w:val="22"/>
        </w:rPr>
      </w:pPr>
      <w:r>
        <w:rPr>
          <w:sz w:val="22"/>
          <w:szCs w:val="22"/>
        </w:rPr>
        <w:t>4</w:t>
      </w:r>
      <w:r w:rsidRPr="00B01286">
        <w:rPr>
          <w:sz w:val="22"/>
          <w:szCs w:val="22"/>
        </w:rPr>
        <w:t>.3. Требования  к организации поставки:</w:t>
      </w:r>
    </w:p>
    <w:p w:rsidR="006D1681" w:rsidRPr="00B01286" w:rsidRDefault="006D1681" w:rsidP="007B3B51">
      <w:pPr>
        <w:rPr>
          <w:sz w:val="22"/>
          <w:szCs w:val="22"/>
        </w:rPr>
      </w:pPr>
      <w:r w:rsidRPr="00B01286">
        <w:rPr>
          <w:sz w:val="22"/>
          <w:szCs w:val="22"/>
        </w:rPr>
        <w:lastRenderedPageBreak/>
        <w:t xml:space="preserve">- Поставляемая продукция на день поставки должна быть новой, ранее неиспользованной, изготовленной </w:t>
      </w:r>
      <w:r w:rsidR="003B5AD1">
        <w:rPr>
          <w:sz w:val="22"/>
          <w:szCs w:val="22"/>
        </w:rPr>
        <w:t xml:space="preserve">не ранее </w:t>
      </w:r>
      <w:r>
        <w:rPr>
          <w:sz w:val="22"/>
          <w:szCs w:val="22"/>
        </w:rPr>
        <w:t>января</w:t>
      </w:r>
      <w:r w:rsidRPr="00B01286">
        <w:rPr>
          <w:sz w:val="22"/>
          <w:szCs w:val="22"/>
        </w:rPr>
        <w:t xml:space="preserve"> 20</w:t>
      </w:r>
      <w:r>
        <w:rPr>
          <w:sz w:val="22"/>
          <w:szCs w:val="22"/>
        </w:rPr>
        <w:t>21</w:t>
      </w:r>
      <w:r w:rsidRPr="00B01286">
        <w:rPr>
          <w:sz w:val="22"/>
          <w:szCs w:val="22"/>
        </w:rPr>
        <w:t xml:space="preserve"> года.</w:t>
      </w:r>
    </w:p>
    <w:p w:rsidR="006D1681" w:rsidRPr="00B01286" w:rsidRDefault="006D1681" w:rsidP="007B3B51">
      <w:pPr>
        <w:rPr>
          <w:sz w:val="22"/>
          <w:szCs w:val="22"/>
        </w:rPr>
      </w:pPr>
      <w:r w:rsidRPr="00B01286">
        <w:rPr>
          <w:sz w:val="22"/>
          <w:szCs w:val="22"/>
        </w:rPr>
        <w:t>-  С продукцией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6D1681" w:rsidRPr="00B01286" w:rsidRDefault="006D1681" w:rsidP="007B3B51">
      <w:pPr>
        <w:rPr>
          <w:sz w:val="22"/>
          <w:szCs w:val="22"/>
        </w:rPr>
      </w:pPr>
      <w:r w:rsidRPr="00B01286">
        <w:rPr>
          <w:sz w:val="22"/>
          <w:szCs w:val="22"/>
        </w:rPr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соответствии с нормативной документацией.</w:t>
      </w:r>
    </w:p>
    <w:p w:rsidR="006D1681" w:rsidRPr="00B01286" w:rsidRDefault="006D1681" w:rsidP="007B3B51">
      <w:pPr>
        <w:ind w:firstLine="60"/>
        <w:rPr>
          <w:sz w:val="22"/>
          <w:szCs w:val="22"/>
        </w:rPr>
      </w:pPr>
      <w:r w:rsidRPr="00B01286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продукции, изготовленной заводом-изготовителем.</w:t>
      </w:r>
    </w:p>
    <w:p w:rsidR="006D1681" w:rsidRDefault="006D1681" w:rsidP="007B3B51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- Гарантийный срок продукции должен составлять срок, указанный в техническом паспорте, но не менее </w:t>
      </w:r>
      <w:r>
        <w:rPr>
          <w:sz w:val="22"/>
          <w:szCs w:val="22"/>
        </w:rPr>
        <w:t>12</w:t>
      </w:r>
      <w:r w:rsidRPr="00B01286">
        <w:rPr>
          <w:sz w:val="22"/>
          <w:szCs w:val="22"/>
        </w:rPr>
        <w:t xml:space="preserve"> месяцев с даты производства продукции. </w:t>
      </w:r>
    </w:p>
    <w:p w:rsidR="006D1681" w:rsidRDefault="006D1681" w:rsidP="007B3B51">
      <w:pPr>
        <w:rPr>
          <w:sz w:val="22"/>
          <w:szCs w:val="22"/>
        </w:rPr>
      </w:pPr>
      <w:r>
        <w:rPr>
          <w:sz w:val="22"/>
          <w:szCs w:val="22"/>
        </w:rPr>
        <w:t>- Грунт-эмаль должна быть поставлена в заводской таре объемом не менее 15 кг. и не более 30 кг.</w:t>
      </w:r>
    </w:p>
    <w:p w:rsidR="006D1681" w:rsidRPr="00B01286" w:rsidRDefault="006D1681" w:rsidP="007B3B51">
      <w:pPr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Ортоксилол</w:t>
      </w:r>
      <w:proofErr w:type="spellEnd"/>
      <w:r>
        <w:rPr>
          <w:sz w:val="22"/>
          <w:szCs w:val="22"/>
        </w:rPr>
        <w:t xml:space="preserve"> нефтяной должен быть поставлен в заводской таре объемом не менее 10 л.</w:t>
      </w:r>
    </w:p>
    <w:p w:rsidR="006D1681" w:rsidRPr="00B01286" w:rsidRDefault="006D1681" w:rsidP="007B3B51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6D1681" w:rsidRPr="00B01286" w:rsidRDefault="006D1681" w:rsidP="007B3B51">
      <w:pPr>
        <w:pStyle w:val="a3"/>
        <w:tabs>
          <w:tab w:val="left" w:pos="1134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B01286">
        <w:rPr>
          <w:rFonts w:ascii="Times New Roman" w:hAnsi="Times New Roman"/>
        </w:rPr>
        <w:t>.4.</w:t>
      </w:r>
      <w:r w:rsidRPr="00B01286">
        <w:t xml:space="preserve"> </w:t>
      </w:r>
      <w:r w:rsidRPr="00B01286">
        <w:rPr>
          <w:rFonts w:ascii="Times New Roman" w:hAnsi="Times New Roman"/>
        </w:rPr>
        <w:t xml:space="preserve">Особые условия: </w:t>
      </w:r>
    </w:p>
    <w:p w:rsidR="006D1681" w:rsidRPr="00B01286" w:rsidRDefault="006D1681" w:rsidP="007B3B51">
      <w:pPr>
        <w:pStyle w:val="a3"/>
        <w:numPr>
          <w:ilvl w:val="1"/>
          <w:numId w:val="4"/>
        </w:numPr>
        <w:tabs>
          <w:tab w:val="left" w:pos="0"/>
        </w:tabs>
        <w:ind w:left="0" w:firstLine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6D1681" w:rsidRPr="00B01286" w:rsidRDefault="006D1681" w:rsidP="007B3B51">
      <w:pPr>
        <w:pStyle w:val="a3"/>
        <w:numPr>
          <w:ilvl w:val="1"/>
          <w:numId w:val="4"/>
        </w:numPr>
        <w:tabs>
          <w:tab w:val="left" w:pos="0"/>
        </w:tabs>
        <w:ind w:left="0" w:firstLine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6D1681" w:rsidRPr="00B01286" w:rsidRDefault="006D1681" w:rsidP="007B3B51">
      <w:pPr>
        <w:pStyle w:val="a3"/>
        <w:numPr>
          <w:ilvl w:val="1"/>
          <w:numId w:val="4"/>
        </w:numPr>
        <w:tabs>
          <w:tab w:val="left" w:pos="0"/>
        </w:tabs>
        <w:ind w:left="0" w:firstLine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6D1681" w:rsidRPr="00B01286" w:rsidRDefault="006D1681" w:rsidP="007B3B51">
      <w:pPr>
        <w:pStyle w:val="a3"/>
        <w:numPr>
          <w:ilvl w:val="1"/>
          <w:numId w:val="4"/>
        </w:numPr>
        <w:tabs>
          <w:tab w:val="left" w:pos="0"/>
        </w:tabs>
        <w:ind w:left="0" w:firstLine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Продукцию, не отвечающую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Федерации, Поставщик должен заменить без каких-либо затрат со стороны Заказчика.</w:t>
      </w:r>
    </w:p>
    <w:p w:rsidR="006D1681" w:rsidRPr="00B01286" w:rsidRDefault="006D1681" w:rsidP="007B3B51">
      <w:pPr>
        <w:pStyle w:val="a3"/>
        <w:numPr>
          <w:ilvl w:val="1"/>
          <w:numId w:val="4"/>
        </w:numPr>
        <w:tabs>
          <w:tab w:val="left" w:pos="0"/>
        </w:tabs>
        <w:ind w:left="0" w:firstLine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У поставщика Железобетонных стоек должен находиться склад с Продукцией на территории Кемеровской области, </w:t>
      </w:r>
      <w:proofErr w:type="spellStart"/>
      <w:r w:rsidRPr="00B01286">
        <w:rPr>
          <w:rFonts w:ascii="Times New Roman" w:hAnsi="Times New Roman"/>
        </w:rPr>
        <w:t>воизбежании</w:t>
      </w:r>
      <w:proofErr w:type="spellEnd"/>
      <w:r w:rsidRPr="00B01286">
        <w:rPr>
          <w:rFonts w:ascii="Times New Roman" w:hAnsi="Times New Roman"/>
        </w:rPr>
        <w:t xml:space="preserve"> срыва поставки в нужные сроки.</w:t>
      </w:r>
    </w:p>
    <w:p w:rsidR="006D1681" w:rsidRPr="00B01286" w:rsidRDefault="006D1681" w:rsidP="007B3B51">
      <w:pPr>
        <w:pStyle w:val="a3"/>
        <w:tabs>
          <w:tab w:val="left" w:pos="1134"/>
        </w:tabs>
        <w:ind w:left="0"/>
        <w:rPr>
          <w:rFonts w:ascii="Times New Roman" w:hAnsi="Times New Roman"/>
        </w:rPr>
      </w:pPr>
    </w:p>
    <w:p w:rsidR="006D1681" w:rsidRPr="00B01286" w:rsidRDefault="006D1681" w:rsidP="007B3B51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 w:rsidRPr="00B01286">
        <w:rPr>
          <w:b/>
          <w:szCs w:val="22"/>
        </w:rPr>
        <w:t>Требования к участникам.</w:t>
      </w:r>
    </w:p>
    <w:p w:rsidR="006D1681" w:rsidRPr="00B01286" w:rsidRDefault="006D1681" w:rsidP="007B3B51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b/>
          <w:szCs w:val="22"/>
        </w:rPr>
      </w:pPr>
    </w:p>
    <w:p w:rsidR="006D1681" w:rsidRDefault="006D1681" w:rsidP="007B3B51">
      <w:pPr>
        <w:pStyle w:val="a3"/>
        <w:numPr>
          <w:ilvl w:val="1"/>
          <w:numId w:val="10"/>
        </w:numPr>
        <w:ind w:left="0" w:firstLine="0"/>
        <w:rPr>
          <w:rFonts w:ascii="Times New Roman" w:hAnsi="Times New Roman"/>
        </w:rPr>
      </w:pPr>
      <w:r w:rsidRPr="00A77ABB">
        <w:rPr>
          <w:rFonts w:ascii="Times New Roman" w:hAnsi="Times New Roman"/>
        </w:rPr>
        <w:t>Участник конкурса должен обладать необходимыми профессиональными знаниями и опытом, управленческой компетентностью, опытом и репутацией, иметь ресурсные возможности (финансовые, материально-технические, производственные, трудовые);</w:t>
      </w:r>
    </w:p>
    <w:p w:rsidR="006D1681" w:rsidRDefault="006D1681" w:rsidP="007B3B51">
      <w:pPr>
        <w:pStyle w:val="a3"/>
        <w:numPr>
          <w:ilvl w:val="1"/>
          <w:numId w:val="10"/>
        </w:numPr>
        <w:ind w:left="0" w:firstLine="0"/>
        <w:rPr>
          <w:rFonts w:ascii="Times New Roman" w:hAnsi="Times New Roman"/>
        </w:rPr>
      </w:pPr>
      <w:r w:rsidRPr="00A77ABB">
        <w:rPr>
          <w:rFonts w:ascii="Times New Roman" w:hAnsi="Times New Roman"/>
        </w:rPr>
        <w:t>Участник конкурса должны обладать опытом поставок данной продукции</w:t>
      </w:r>
      <w:r w:rsidRPr="00A77ABB">
        <w:rPr>
          <w:rFonts w:ascii="Times New Roman" w:hAnsi="Times New Roman"/>
          <w:b/>
          <w:i/>
        </w:rPr>
        <w:t xml:space="preserve"> </w:t>
      </w:r>
      <w:r w:rsidRPr="00A77ABB">
        <w:rPr>
          <w:rFonts w:ascii="Times New Roman" w:hAnsi="Times New Roman"/>
        </w:rPr>
        <w:t xml:space="preserve">за последние 2 года, предшествующие дате окончания срока подачи заявок на участие в закупке. </w:t>
      </w:r>
    </w:p>
    <w:p w:rsidR="006D1681" w:rsidRPr="00A77ABB" w:rsidRDefault="006D1681" w:rsidP="007B3B51">
      <w:pPr>
        <w:pStyle w:val="a3"/>
        <w:numPr>
          <w:ilvl w:val="1"/>
          <w:numId w:val="10"/>
        </w:numPr>
        <w:ind w:left="0" w:firstLine="0"/>
        <w:rPr>
          <w:rFonts w:ascii="Times New Roman" w:hAnsi="Times New Roman"/>
        </w:rPr>
      </w:pPr>
      <w:r w:rsidRPr="00A77ABB">
        <w:rPr>
          <w:rFonts w:ascii="Times New Roman" w:hAnsi="Times New Roman"/>
        </w:rPr>
        <w:t>Участник конкурса должен предоставить:</w:t>
      </w:r>
    </w:p>
    <w:p w:rsidR="006D1681" w:rsidRPr="00B01286" w:rsidRDefault="006D1681" w:rsidP="007B3B51">
      <w:pPr>
        <w:pStyle w:val="a3"/>
        <w:ind w:left="0" w:firstLine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договор поставки продукции, являющейся предметом Закупки, между Участником и изготовителем; </w:t>
      </w:r>
    </w:p>
    <w:p w:rsidR="006D1681" w:rsidRDefault="006D1681" w:rsidP="007B3B51">
      <w:pPr>
        <w:pStyle w:val="a3"/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- декларация соответствия ТР ТС.</w:t>
      </w:r>
    </w:p>
    <w:p w:rsidR="006D1681" w:rsidRPr="00B01286" w:rsidRDefault="006D1681" w:rsidP="007B3B51">
      <w:pPr>
        <w:pStyle w:val="a3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5.4. </w:t>
      </w:r>
      <w:r w:rsidRPr="00B01286">
        <w:rPr>
          <w:rFonts w:ascii="Times New Roman" w:hAnsi="Times New Roman"/>
        </w:rPr>
        <w:t>Участник конкурса должен обладать гражданской правоспособностью в полном объеме для заключения и исполнения Договора, должен быть зарегистрирован в установленном порядке.</w:t>
      </w:r>
    </w:p>
    <w:p w:rsidR="006D1681" w:rsidRPr="00B01286" w:rsidRDefault="006D1681" w:rsidP="007B3B51">
      <w:pPr>
        <w:pStyle w:val="a3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Pr="00B01286">
        <w:rPr>
          <w:rFonts w:ascii="Times New Roman" w:hAnsi="Times New Roman"/>
        </w:rPr>
        <w:t>.5. Участник конкурса не должен являться неплатежеспособным или банкротом, находиться в процессе ликвидации, на имущество Участника открытого запроса предложений и изготовителя продукции в части, существенной для исполнения договора, не должен быть наложен арест, экономическая деятельность Участника открытого запроса предложений и изготовителя продукции не должна быть приостановлена.</w:t>
      </w:r>
    </w:p>
    <w:p w:rsidR="006D1681" w:rsidRPr="00B01286" w:rsidRDefault="006D1681" w:rsidP="007B3B51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6D1681" w:rsidRPr="00B01286" w:rsidRDefault="006D1681" w:rsidP="007B3B51">
      <w:pPr>
        <w:widowControl w:val="0"/>
        <w:autoSpaceDE w:val="0"/>
        <w:autoSpaceDN w:val="0"/>
        <w:adjustRightInd w:val="0"/>
        <w:spacing w:after="0"/>
        <w:rPr>
          <w:sz w:val="22"/>
          <w:szCs w:val="22"/>
        </w:rPr>
      </w:pPr>
    </w:p>
    <w:p w:rsidR="006D1681" w:rsidRPr="00B01286" w:rsidRDefault="006D1681" w:rsidP="007B3B5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Подготовил:</w:t>
      </w:r>
    </w:p>
    <w:p w:rsidR="006D1681" w:rsidRPr="00B01286" w:rsidRDefault="006D1681" w:rsidP="007B3B5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           </w:t>
      </w:r>
      <w:r>
        <w:rPr>
          <w:spacing w:val="-10"/>
          <w:sz w:val="22"/>
          <w:szCs w:val="22"/>
        </w:rPr>
        <w:t>Начальник общего отдела ООО «ОЭСК»</w:t>
      </w:r>
      <w:r w:rsidRPr="00B01286">
        <w:rPr>
          <w:spacing w:val="-10"/>
          <w:sz w:val="22"/>
          <w:szCs w:val="22"/>
        </w:rPr>
        <w:t xml:space="preserve"> _________________ А.Е. Мишенин</w:t>
      </w:r>
    </w:p>
    <w:p w:rsidR="006D1681" w:rsidRPr="00B01286" w:rsidRDefault="006D1681" w:rsidP="007B3B51">
      <w:pPr>
        <w:suppressAutoHyphens/>
        <w:spacing w:after="0"/>
        <w:rPr>
          <w:spacing w:val="-10"/>
          <w:sz w:val="22"/>
          <w:szCs w:val="22"/>
        </w:rPr>
      </w:pPr>
    </w:p>
    <w:p w:rsidR="006D1681" w:rsidRPr="00B01286" w:rsidRDefault="006D1681" w:rsidP="007B3B51">
      <w:pPr>
        <w:suppressAutoHyphens/>
        <w:spacing w:after="0"/>
        <w:rPr>
          <w:b/>
          <w:sz w:val="22"/>
          <w:szCs w:val="22"/>
        </w:rPr>
      </w:pPr>
    </w:p>
    <w:p w:rsidR="006D1681" w:rsidRDefault="006D1681" w:rsidP="007B3B5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Поставщик:</w:t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</w:p>
    <w:p w:rsidR="006D1681" w:rsidRPr="007B3B51" w:rsidRDefault="006D1681" w:rsidP="00F0375D">
      <w:pPr>
        <w:suppressAutoHyphens/>
        <w:spacing w:after="0"/>
        <w:ind w:firstLine="708"/>
        <w:rPr>
          <w:spacing w:val="-10"/>
          <w:sz w:val="22"/>
          <w:szCs w:val="22"/>
        </w:rPr>
      </w:pPr>
      <w:r>
        <w:rPr>
          <w:spacing w:val="-10"/>
          <w:sz w:val="22"/>
          <w:szCs w:val="22"/>
        </w:rPr>
        <w:t>Дире</w:t>
      </w:r>
      <w:r w:rsidR="004A6B06">
        <w:rPr>
          <w:spacing w:val="-10"/>
          <w:sz w:val="22"/>
          <w:szCs w:val="22"/>
        </w:rPr>
        <w:t>к</w:t>
      </w:r>
      <w:r>
        <w:rPr>
          <w:spacing w:val="-10"/>
          <w:sz w:val="22"/>
          <w:szCs w:val="22"/>
        </w:rPr>
        <w:t>тор ООО «</w:t>
      </w:r>
      <w:proofErr w:type="spellStart"/>
      <w:r>
        <w:rPr>
          <w:spacing w:val="-10"/>
          <w:sz w:val="22"/>
          <w:szCs w:val="22"/>
        </w:rPr>
        <w:t>СибирьПромЭксперт</w:t>
      </w:r>
      <w:proofErr w:type="spellEnd"/>
      <w:r>
        <w:rPr>
          <w:spacing w:val="-10"/>
          <w:sz w:val="22"/>
          <w:szCs w:val="22"/>
        </w:rPr>
        <w:t xml:space="preserve">»   </w:t>
      </w:r>
      <w:r w:rsidRPr="00B01286">
        <w:rPr>
          <w:spacing w:val="-10"/>
          <w:sz w:val="22"/>
          <w:szCs w:val="22"/>
        </w:rPr>
        <w:t>___</w:t>
      </w:r>
      <w:r>
        <w:rPr>
          <w:spacing w:val="-10"/>
          <w:sz w:val="22"/>
          <w:szCs w:val="22"/>
        </w:rPr>
        <w:t>____</w:t>
      </w:r>
      <w:r w:rsidRPr="00B01286">
        <w:rPr>
          <w:spacing w:val="-10"/>
          <w:sz w:val="22"/>
          <w:szCs w:val="22"/>
        </w:rPr>
        <w:t>__________</w:t>
      </w:r>
      <w:r>
        <w:rPr>
          <w:spacing w:val="-10"/>
          <w:sz w:val="22"/>
          <w:szCs w:val="22"/>
        </w:rPr>
        <w:t>__ Е.В. Образцов</w:t>
      </w:r>
    </w:p>
    <w:sectPr w:rsidR="006D1681" w:rsidRPr="007B3B51" w:rsidSect="00F0375D">
      <w:pgSz w:w="11906" w:h="16838"/>
      <w:pgMar w:top="1134" w:right="707" w:bottom="53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5003E3"/>
    <w:multiLevelType w:val="multilevel"/>
    <w:tmpl w:val="89E0F5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3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3D0B1B4D"/>
    <w:multiLevelType w:val="hybridMultilevel"/>
    <w:tmpl w:val="770813F4"/>
    <w:lvl w:ilvl="0" w:tplc="F8685896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2"/>
        <w:szCs w:val="22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7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/>
      </w:rPr>
    </w:lvl>
  </w:abstractNum>
  <w:abstractNum w:abstractNumId="8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9"/>
  </w:num>
  <w:num w:numId="5">
    <w:abstractNumId w:val="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  <w:num w:numId="8">
    <w:abstractNumId w:val="8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3B51"/>
    <w:rsid w:val="000D69ED"/>
    <w:rsid w:val="000D7E91"/>
    <w:rsid w:val="00104FB4"/>
    <w:rsid w:val="00174CE2"/>
    <w:rsid w:val="00282948"/>
    <w:rsid w:val="002D4A63"/>
    <w:rsid w:val="003432C6"/>
    <w:rsid w:val="0036206E"/>
    <w:rsid w:val="00383CCF"/>
    <w:rsid w:val="003B5AD1"/>
    <w:rsid w:val="004518CD"/>
    <w:rsid w:val="004705E5"/>
    <w:rsid w:val="00474C08"/>
    <w:rsid w:val="004A6B06"/>
    <w:rsid w:val="005008B2"/>
    <w:rsid w:val="005944CC"/>
    <w:rsid w:val="006B5ECD"/>
    <w:rsid w:val="006D1681"/>
    <w:rsid w:val="006F185A"/>
    <w:rsid w:val="00771859"/>
    <w:rsid w:val="007B3B51"/>
    <w:rsid w:val="008161F7"/>
    <w:rsid w:val="00842709"/>
    <w:rsid w:val="008F41F5"/>
    <w:rsid w:val="00920C45"/>
    <w:rsid w:val="00931394"/>
    <w:rsid w:val="009F7365"/>
    <w:rsid w:val="00A77ABB"/>
    <w:rsid w:val="00B01286"/>
    <w:rsid w:val="00BF06FB"/>
    <w:rsid w:val="00EA1141"/>
    <w:rsid w:val="00ED4F96"/>
    <w:rsid w:val="00ED79E6"/>
    <w:rsid w:val="00F0375D"/>
    <w:rsid w:val="00FC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B51"/>
    <w:pPr>
      <w:spacing w:after="60"/>
      <w:jc w:val="both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aliases w:val="H2"/>
    <w:basedOn w:val="a"/>
    <w:next w:val="a"/>
    <w:link w:val="21"/>
    <w:uiPriority w:val="99"/>
    <w:qFormat/>
    <w:rsid w:val="007B3B51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1"/>
    <w:aliases w:val="H2 Знак"/>
    <w:link w:val="2"/>
    <w:uiPriority w:val="99"/>
    <w:locked/>
    <w:rsid w:val="007B3B5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uiPriority w:val="99"/>
    <w:semiHidden/>
    <w:rsid w:val="007B3B51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Body Text Indent 3"/>
    <w:basedOn w:val="a"/>
    <w:link w:val="30"/>
    <w:uiPriority w:val="99"/>
    <w:rsid w:val="007B3B51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link w:val="3"/>
    <w:uiPriority w:val="99"/>
    <w:locked/>
    <w:rsid w:val="007B3B5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7B3B51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210">
    <w:name w:val="Основной текст 21"/>
    <w:basedOn w:val="a"/>
    <w:uiPriority w:val="99"/>
    <w:rsid w:val="007B3B51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3">
    <w:name w:val="List Paragraph"/>
    <w:basedOn w:val="a"/>
    <w:uiPriority w:val="99"/>
    <w:qFormat/>
    <w:rsid w:val="007B3B51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uiPriority w:val="99"/>
    <w:rsid w:val="007B3B51"/>
    <w:rPr>
      <w:rFonts w:ascii="Times New Roman" w:hAnsi="Times New Roman"/>
      <w:sz w:val="24"/>
    </w:rPr>
  </w:style>
  <w:style w:type="paragraph" w:customStyle="1" w:styleId="Style2">
    <w:name w:val="Style2"/>
    <w:basedOn w:val="a"/>
    <w:uiPriority w:val="99"/>
    <w:rsid w:val="007B3B51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uiPriority w:val="99"/>
    <w:rsid w:val="007B3B51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ListNum">
    <w:name w:val="ListNum"/>
    <w:basedOn w:val="a"/>
    <w:uiPriority w:val="99"/>
    <w:rsid w:val="007B3B51"/>
    <w:pPr>
      <w:numPr>
        <w:numId w:val="3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uiPriority w:val="99"/>
    <w:rsid w:val="007B3B51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4">
    <w:name w:val="Balloon Text"/>
    <w:basedOn w:val="a"/>
    <w:link w:val="a5"/>
    <w:uiPriority w:val="99"/>
    <w:semiHidden/>
    <w:rsid w:val="007B3B51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B3B5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2791</Words>
  <Characters>15910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 31/2021</vt:lpstr>
    </vt:vector>
  </TitlesOfParts>
  <Company/>
  <LinksUpToDate>false</LinksUpToDate>
  <CharactersWithSpaces>18664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 31/2021</dc:title>
  <dc:subject/>
  <dc:creator>Артем Е. Мишенин</dc:creator>
  <cp:keywords/>
  <dc:description/>
  <cp:lastModifiedBy>Артем Е. Мишенин</cp:lastModifiedBy>
  <cp:revision>7</cp:revision>
  <cp:lastPrinted>2021-04-20T07:35:00Z</cp:lastPrinted>
  <dcterms:created xsi:type="dcterms:W3CDTF">2021-04-13T05:37:00Z</dcterms:created>
  <dcterms:modified xsi:type="dcterms:W3CDTF">2021-04-20T07:35:00Z</dcterms:modified>
</cp:coreProperties>
</file>