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CA4451">
        <w:rPr>
          <w:sz w:val="28"/>
          <w:szCs w:val="28"/>
        </w:rPr>
        <w:t>май</w:t>
      </w:r>
      <w:r w:rsidRPr="00334027">
        <w:rPr>
          <w:sz w:val="28"/>
          <w:szCs w:val="28"/>
        </w:rPr>
        <w:t xml:space="preserve"> 201</w:t>
      </w:r>
      <w:r w:rsidR="00CA4451">
        <w:rPr>
          <w:sz w:val="28"/>
          <w:szCs w:val="28"/>
        </w:rPr>
        <w:t>9</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DD58C9" w:rsidP="00DD58C9">
      <w:pPr>
        <w:spacing w:after="0"/>
        <w:jc w:val="center"/>
        <w:outlineLvl w:val="0"/>
        <w:rPr>
          <w:b/>
          <w:bCs/>
          <w:sz w:val="32"/>
          <w:szCs w:val="32"/>
        </w:rPr>
      </w:pPr>
      <w:r>
        <w:rPr>
          <w:b/>
          <w:bCs/>
          <w:sz w:val="32"/>
          <w:szCs w:val="32"/>
        </w:rPr>
        <w:t>К</w:t>
      </w:r>
      <w:r w:rsidR="00334027" w:rsidRPr="00334027">
        <w:rPr>
          <w:b/>
          <w:bCs/>
          <w:sz w:val="32"/>
          <w:szCs w:val="32"/>
        </w:rPr>
        <w:t>онкурс</w:t>
      </w:r>
    </w:p>
    <w:p w:rsidR="00DD697D" w:rsidRDefault="00334027" w:rsidP="001A4581">
      <w:pPr>
        <w:spacing w:after="0"/>
        <w:jc w:val="center"/>
        <w:outlineLvl w:val="0"/>
        <w:rPr>
          <w:b/>
          <w:sz w:val="32"/>
          <w:szCs w:val="32"/>
        </w:rPr>
      </w:pPr>
      <w:r w:rsidRPr="00334027">
        <w:rPr>
          <w:b/>
          <w:sz w:val="32"/>
          <w:szCs w:val="32"/>
        </w:rPr>
        <w:t>на право заключения договора</w:t>
      </w:r>
      <w:r w:rsidR="0000256E">
        <w:rPr>
          <w:b/>
          <w:sz w:val="32"/>
          <w:szCs w:val="32"/>
        </w:rPr>
        <w:t xml:space="preserve"> на</w:t>
      </w:r>
      <w:r w:rsidRPr="00334027">
        <w:rPr>
          <w:b/>
          <w:sz w:val="32"/>
          <w:szCs w:val="32"/>
        </w:rPr>
        <w:t xml:space="preserve"> </w:t>
      </w:r>
      <w:r w:rsidR="00DD697D">
        <w:rPr>
          <w:b/>
          <w:sz w:val="32"/>
          <w:szCs w:val="32"/>
        </w:rPr>
        <w:t xml:space="preserve">поставку ГСМ </w:t>
      </w:r>
    </w:p>
    <w:p w:rsidR="008333BB" w:rsidRPr="001A4581" w:rsidRDefault="00DD697D" w:rsidP="001A4581">
      <w:pPr>
        <w:spacing w:after="0"/>
        <w:jc w:val="center"/>
        <w:outlineLvl w:val="0"/>
        <w:rPr>
          <w:b/>
          <w:sz w:val="32"/>
          <w:szCs w:val="32"/>
        </w:rPr>
      </w:pPr>
      <w:r>
        <w:rPr>
          <w:b/>
          <w:sz w:val="32"/>
          <w:szCs w:val="32"/>
        </w:rPr>
        <w:t>(АИ-92, АИ-95, ДТ) для ООО «ОЭСК»</w:t>
      </w:r>
    </w:p>
    <w:p w:rsidR="0000256E" w:rsidRPr="0000256E" w:rsidRDefault="0000256E" w:rsidP="00252CC2">
      <w:pPr>
        <w:widowControl w:val="0"/>
        <w:spacing w:after="0"/>
        <w:jc w:val="center"/>
        <w:rPr>
          <w:b/>
          <w:sz w:val="32"/>
          <w:szCs w:val="32"/>
        </w:rPr>
      </w:pPr>
      <w:bookmarkStart w:id="17" w:name="_GoBack"/>
      <w:bookmarkEnd w:id="17"/>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426479" w:rsidRDefault="00426479" w:rsidP="00334027">
      <w:pPr>
        <w:snapToGrid w:val="0"/>
        <w:rPr>
          <w:b/>
        </w:rPr>
      </w:pPr>
    </w:p>
    <w:p w:rsidR="00426479" w:rsidRPr="00334027" w:rsidRDefault="00426479" w:rsidP="00334027">
      <w:pPr>
        <w:snapToGrid w:val="0"/>
        <w:rPr>
          <w:b/>
        </w:rPr>
      </w:pPr>
    </w:p>
    <w:p w:rsidR="00334027" w:rsidRPr="00334027" w:rsidRDefault="00334027"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201</w:t>
      </w:r>
      <w:r w:rsidR="00CA4451">
        <w:rPr>
          <w:b/>
          <w:sz w:val="28"/>
          <w:szCs w:val="28"/>
        </w:rPr>
        <w:t>9</w:t>
      </w:r>
      <w:r w:rsidRPr="00334027">
        <w:rPr>
          <w:b/>
          <w:sz w:val="28"/>
          <w:szCs w:val="28"/>
        </w:rPr>
        <w:t xml:space="preserve"> г.</w:t>
      </w:r>
    </w:p>
    <w:p w:rsidR="00334027" w:rsidRDefault="00334027" w:rsidP="00334027">
      <w:pPr>
        <w:jc w:val="center"/>
      </w:pPr>
      <w:r>
        <w:br w:type="page"/>
      </w:r>
    </w:p>
    <w:p w:rsidR="00334027" w:rsidRPr="00334027" w:rsidRDefault="00334027" w:rsidP="00334027">
      <w:pPr>
        <w:jc w:val="center"/>
        <w:outlineLvl w:val="0"/>
      </w:pPr>
      <w:bookmarkStart w:id="18" w:name="_Toc352559354"/>
      <w:r w:rsidRPr="00334027">
        <w:lastRenderedPageBreak/>
        <w:t xml:space="preserve">ИЗВЕЩЕНИЕ О ПРОВЕДЕНИИ </w:t>
      </w:r>
      <w:bookmarkEnd w:id="18"/>
      <w:r w:rsidRPr="00334027">
        <w:t>КОНКУРСА</w:t>
      </w:r>
    </w:p>
    <w:p w:rsidR="00334027" w:rsidRPr="00334027" w:rsidRDefault="00334027" w:rsidP="00334027">
      <w:pPr>
        <w:jc w:val="center"/>
        <w:outlineLvl w:val="0"/>
      </w:pPr>
    </w:p>
    <w:p w:rsidR="00DD697D" w:rsidRPr="00DD697D" w:rsidRDefault="00334027" w:rsidP="00DD697D">
      <w:pPr>
        <w:spacing w:after="0"/>
        <w:outlineLvl w:val="0"/>
        <w:rPr>
          <w:spacing w:val="-6"/>
        </w:rPr>
      </w:pPr>
      <w:r w:rsidRPr="00334027">
        <w:rPr>
          <w:b/>
          <w:spacing w:val="-6"/>
        </w:rPr>
        <w:t xml:space="preserve">Форма и способ процедуры закупки: </w:t>
      </w:r>
      <w:r w:rsidR="00CA4451">
        <w:rPr>
          <w:spacing w:val="-6"/>
        </w:rPr>
        <w:t>К</w:t>
      </w:r>
      <w:r w:rsidRPr="00334027">
        <w:rPr>
          <w:spacing w:val="-6"/>
        </w:rPr>
        <w:t>онкурс</w:t>
      </w:r>
      <w:r w:rsidRPr="00334027">
        <w:rPr>
          <w:b/>
          <w:spacing w:val="-6"/>
        </w:rPr>
        <w:t xml:space="preserve"> </w:t>
      </w:r>
      <w:r w:rsidR="00DD697D" w:rsidRPr="00DD697D">
        <w:rPr>
          <w:spacing w:val="-6"/>
        </w:rPr>
        <w:t>на право заключения договора на поста</w:t>
      </w:r>
      <w:r w:rsidR="00DD697D">
        <w:rPr>
          <w:spacing w:val="-6"/>
        </w:rPr>
        <w:t>в</w:t>
      </w:r>
      <w:r w:rsidR="00DD697D" w:rsidRPr="00DD697D">
        <w:rPr>
          <w:spacing w:val="-6"/>
        </w:rPr>
        <w:t>ку ГСМ (АИ-92, АИ-95, ДТ) для ООО «ОЭСК»</w:t>
      </w:r>
    </w:p>
    <w:p w:rsidR="00334027" w:rsidRPr="00334027" w:rsidRDefault="001A4581" w:rsidP="00DD697D">
      <w:pPr>
        <w:widowControl w:val="0"/>
        <w:spacing w:after="0"/>
        <w:rPr>
          <w:b/>
          <w:spacing w:val="-6"/>
        </w:rPr>
      </w:pPr>
      <w:r w:rsidRPr="00334027">
        <w:rPr>
          <w:b/>
          <w:spacing w:val="-6"/>
        </w:rPr>
        <w:t xml:space="preserve"> </w:t>
      </w:r>
      <w:r w:rsidR="00334027" w:rsidRPr="00334027">
        <w:rPr>
          <w:b/>
          <w:spacing w:val="-6"/>
        </w:rPr>
        <w:t xml:space="preserve">Заказчик: </w:t>
      </w:r>
      <w:r w:rsidR="00334027" w:rsidRPr="00334027">
        <w:t xml:space="preserve">Общество с ограниченной ответственностью «ОЭСК»; </w:t>
      </w:r>
      <w:r w:rsidR="00334027" w:rsidRPr="00334027">
        <w:rPr>
          <w:b/>
          <w:spacing w:val="-6"/>
        </w:rPr>
        <w:t xml:space="preserve">        </w:t>
      </w:r>
    </w:p>
    <w:p w:rsidR="00334027" w:rsidRPr="00334027" w:rsidRDefault="00334027" w:rsidP="00334027">
      <w:pPr>
        <w:spacing w:after="0"/>
        <w:ind w:firstLine="709"/>
        <w:contextualSpacing/>
      </w:pPr>
      <w:r w:rsidRPr="00334027">
        <w:rPr>
          <w:b/>
          <w:spacing w:val="-6"/>
        </w:rPr>
        <w:t>Место нахождения:</w:t>
      </w:r>
      <w:r w:rsidRPr="00334027">
        <w:t xml:space="preserve"> </w:t>
      </w:r>
      <w:r w:rsidRPr="00334027">
        <w:rPr>
          <w:bCs/>
          <w:iCs/>
        </w:rPr>
        <w:t>653047, Кемеровская область, г. Прокоп</w:t>
      </w:r>
      <w:r w:rsidR="001A4581">
        <w:rPr>
          <w:bCs/>
          <w:iCs/>
        </w:rPr>
        <w:t>ьевск, ул. Гайдара, 43, пом. 1</w:t>
      </w:r>
      <w:r w:rsidRPr="00334027">
        <w:rPr>
          <w:bCs/>
          <w:iCs/>
        </w:rPr>
        <w:t>п</w:t>
      </w:r>
      <w:r w:rsidRPr="00334027">
        <w:t xml:space="preserve">. </w:t>
      </w:r>
    </w:p>
    <w:p w:rsidR="00334027" w:rsidRPr="00334027" w:rsidRDefault="00334027" w:rsidP="00334027">
      <w:pPr>
        <w:spacing w:after="0"/>
        <w:ind w:firstLine="709"/>
        <w:contextualSpacing/>
      </w:pPr>
      <w:r w:rsidRPr="00334027">
        <w:rPr>
          <w:b/>
          <w:spacing w:val="-6"/>
        </w:rPr>
        <w:t xml:space="preserve">Почтовый адрес: </w:t>
      </w:r>
      <w:r w:rsidRPr="00334027">
        <w:rPr>
          <w:bCs/>
          <w:iCs/>
        </w:rPr>
        <w:t>653047, Кемеровская область, г. Проко</w:t>
      </w:r>
      <w:r w:rsidR="001A4581">
        <w:rPr>
          <w:bCs/>
          <w:iCs/>
        </w:rPr>
        <w:t>пьевск, ул. Гайдара, 43, пом. 1</w:t>
      </w:r>
      <w:r w:rsidRPr="00334027">
        <w:rPr>
          <w:bCs/>
          <w:iCs/>
        </w:rPr>
        <w:t>п</w:t>
      </w:r>
      <w:r w:rsidRPr="00334027">
        <w:t xml:space="preserve">. </w:t>
      </w:r>
    </w:p>
    <w:p w:rsidR="00334027" w:rsidRPr="00334027" w:rsidRDefault="00334027" w:rsidP="00334027">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334027" w:rsidRPr="00334027" w:rsidRDefault="00334027" w:rsidP="00334027">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proofErr w:type="spellStart"/>
      <w:r w:rsidRPr="00334027">
        <w:rPr>
          <w:lang w:val="en-US"/>
        </w:rPr>
        <w:t>mishenin</w:t>
      </w:r>
      <w:proofErr w:type="spellEnd"/>
      <w:r w:rsidRPr="00334027">
        <w:t>@</w:t>
      </w:r>
      <w:proofErr w:type="spellStart"/>
      <w:r w:rsidRPr="00334027">
        <w:rPr>
          <w:lang w:val="en-US"/>
        </w:rPr>
        <w:t>elektroseti</w:t>
      </w:r>
      <w:proofErr w:type="spellEnd"/>
      <w:r w:rsidRPr="00334027">
        <w:t>.</w:t>
      </w:r>
      <w:r w:rsidRPr="00334027">
        <w:rPr>
          <w:lang w:val="en-US"/>
        </w:rPr>
        <w:t>com</w:t>
      </w:r>
      <w:r w:rsidRPr="00334027">
        <w:t>;</w:t>
      </w:r>
    </w:p>
    <w:p w:rsidR="00334027" w:rsidRPr="00334027" w:rsidRDefault="00334027" w:rsidP="00334027">
      <w:pPr>
        <w:spacing w:after="0"/>
        <w:ind w:firstLine="709"/>
        <w:contextualSpacing/>
        <w:rPr>
          <w:b/>
          <w:spacing w:val="-6"/>
        </w:rPr>
      </w:pPr>
      <w:r w:rsidRPr="00334027">
        <w:rPr>
          <w:b/>
        </w:rPr>
        <w:t>Телефон/факс:</w:t>
      </w:r>
      <w:r w:rsidRPr="00334027">
        <w:t xml:space="preserve"> 8 (3846) 69-35-00 отдел АХО;</w:t>
      </w:r>
    </w:p>
    <w:p w:rsidR="00CA4451" w:rsidRPr="00DD697D" w:rsidRDefault="00334027" w:rsidP="00CA4451">
      <w:pPr>
        <w:spacing w:after="0"/>
        <w:outlineLvl w:val="0"/>
        <w:rPr>
          <w:spacing w:val="-6"/>
        </w:rPr>
      </w:pPr>
      <w:r w:rsidRPr="00334027">
        <w:rPr>
          <w:b/>
        </w:rPr>
        <w:t>Предмет договора:</w:t>
      </w:r>
      <w:r w:rsidR="002E336A">
        <w:t xml:space="preserve"> </w:t>
      </w:r>
      <w:r w:rsidR="00CA4451" w:rsidRPr="00DD697D">
        <w:rPr>
          <w:spacing w:val="-6"/>
        </w:rPr>
        <w:t>на право заключения договора на поста</w:t>
      </w:r>
      <w:r w:rsidR="00CA4451">
        <w:rPr>
          <w:spacing w:val="-6"/>
        </w:rPr>
        <w:t>в</w:t>
      </w:r>
      <w:r w:rsidR="00CA4451" w:rsidRPr="00DD697D">
        <w:rPr>
          <w:spacing w:val="-6"/>
        </w:rPr>
        <w:t>ку ГСМ (АИ-92, АИ-95, ДТ) для ООО «ОЭСК»</w:t>
      </w:r>
    </w:p>
    <w:p w:rsidR="00334027" w:rsidRPr="00334027" w:rsidRDefault="00334027" w:rsidP="001A4581">
      <w:pPr>
        <w:shd w:val="clear" w:color="auto" w:fill="FFFFFF"/>
        <w:spacing w:before="5"/>
        <w:ind w:right="480" w:firstLine="725"/>
        <w:rPr>
          <w:b/>
          <w:spacing w:val="-6"/>
        </w:rPr>
      </w:pPr>
      <w:r w:rsidRPr="00334027">
        <w:rPr>
          <w:b/>
          <w:spacing w:val="-6"/>
        </w:rPr>
        <w:t xml:space="preserve">Состав и объем приобретаемых услуг: </w:t>
      </w:r>
      <w:r w:rsidRPr="00334027">
        <w:rPr>
          <w:spacing w:val="-6"/>
        </w:rPr>
        <w:t xml:space="preserve">определяются Техническим заданием;                                            </w:t>
      </w:r>
    </w:p>
    <w:p w:rsidR="00334027" w:rsidRPr="004062DF" w:rsidRDefault="00334027" w:rsidP="00334027">
      <w:pPr>
        <w:spacing w:after="0"/>
        <w:ind w:firstLine="709"/>
        <w:contextualSpacing/>
      </w:pPr>
      <w:r w:rsidRPr="0079154E">
        <w:rPr>
          <w:b/>
        </w:rPr>
        <w:t>Место оказания услуг:</w:t>
      </w:r>
      <w:r w:rsidRPr="0079154E">
        <w:t xml:space="preserve"> </w:t>
      </w:r>
      <w:r w:rsidRPr="0079154E">
        <w:rPr>
          <w:bCs/>
          <w:iCs/>
        </w:rPr>
        <w:t>Кемеровская область, г. Прокопьевск</w:t>
      </w:r>
      <w:r w:rsidR="00426479">
        <w:rPr>
          <w:bCs/>
          <w:iCs/>
        </w:rPr>
        <w:t>.</w:t>
      </w:r>
    </w:p>
    <w:p w:rsidR="00334027" w:rsidRPr="00334027" w:rsidRDefault="00334027" w:rsidP="00334027">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Открытый конкурс проводится в соответствии с Федеральным законом</w:t>
      </w:r>
      <w:r w:rsidRPr="00334027">
        <w:rPr>
          <w:spacing w:val="2"/>
          <w:shd w:val="clear" w:color="auto" w:fill="FFFFFF"/>
        </w:rPr>
        <w:t xml:space="preserve"> «О закупках т</w:t>
      </w:r>
      <w:r w:rsidRPr="00334027">
        <w:rPr>
          <w:spacing w:val="2"/>
          <w:shd w:val="clear" w:color="auto" w:fill="FFFFFF"/>
        </w:rPr>
        <w:t>о</w:t>
      </w:r>
      <w:r w:rsidRPr="00334027">
        <w:rPr>
          <w:spacing w:val="2"/>
          <w:shd w:val="clear" w:color="auto" w:fill="FFFFFF"/>
        </w:rPr>
        <w:t>варов, работ, услуг отдельными видами юридических лиц» от 18.07.2011</w:t>
      </w:r>
      <w:r w:rsidRPr="00334027">
        <w:t xml:space="preserve"> № 223-ФЗ и </w:t>
      </w:r>
      <w:r w:rsidRPr="00334027">
        <w:rPr>
          <w:spacing w:val="-2"/>
        </w:rPr>
        <w:t>Пол</w:t>
      </w:r>
      <w:r w:rsidRPr="00334027">
        <w:rPr>
          <w:spacing w:val="-2"/>
        </w:rPr>
        <w:t>о</w:t>
      </w:r>
      <w:r w:rsidRPr="00334027">
        <w:rPr>
          <w:spacing w:val="-2"/>
        </w:rPr>
        <w:t xml:space="preserve">жением о проведении закупок товаров, работ, услуг для нужд </w:t>
      </w:r>
      <w:r w:rsidRPr="00334027">
        <w:t>Общества с ограниченной отве</w:t>
      </w:r>
      <w:r w:rsidRPr="00334027">
        <w:t>т</w:t>
      </w:r>
      <w:r w:rsidRPr="00334027">
        <w:t>ственностью «ОЭСК»</w:t>
      </w:r>
      <w:r w:rsidRPr="00334027">
        <w:rPr>
          <w:spacing w:val="-2"/>
        </w:rPr>
        <w:t>, утвержденным на основании Решения № 01/2016 единственного учас</w:t>
      </w:r>
      <w:r w:rsidRPr="00334027">
        <w:rPr>
          <w:spacing w:val="-2"/>
        </w:rPr>
        <w:t>т</w:t>
      </w:r>
      <w:r w:rsidRPr="00334027">
        <w:rPr>
          <w:spacing w:val="-2"/>
        </w:rPr>
        <w:t xml:space="preserve">ника </w:t>
      </w:r>
      <w:r w:rsidRPr="00334027">
        <w:t>Общество с ограниченной ответственностью «ОЭСК» от «17» марта 2016 г.</w:t>
      </w:r>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8333BB" w:rsidRDefault="00334027" w:rsidP="00334027">
      <w:pPr>
        <w:tabs>
          <w:tab w:val="left" w:pos="1134"/>
        </w:tabs>
        <w:spacing w:after="0"/>
        <w:ind w:firstLine="709"/>
        <w:contextualSpacing/>
        <w:rPr>
          <w:color w:val="FF0000"/>
        </w:rPr>
      </w:pPr>
      <w:r w:rsidRPr="00334027">
        <w:rPr>
          <w:b/>
        </w:rPr>
        <w:t xml:space="preserve">Начальная (максимальная) цена договора: </w:t>
      </w:r>
      <w:r w:rsidR="006F78A4" w:rsidRPr="006F78A4">
        <w:rPr>
          <w:b/>
        </w:rPr>
        <w:t>4</w:t>
      </w:r>
      <w:r w:rsidR="000D4117" w:rsidRPr="006F78A4">
        <w:rPr>
          <w:b/>
        </w:rPr>
        <w:t xml:space="preserve"> </w:t>
      </w:r>
      <w:r w:rsidR="006F78A4" w:rsidRPr="006F78A4">
        <w:rPr>
          <w:b/>
          <w:shd w:val="clear" w:color="auto" w:fill="FFFFFF"/>
        </w:rPr>
        <w:t>8</w:t>
      </w:r>
      <w:r w:rsidR="000D4117" w:rsidRPr="006F78A4">
        <w:rPr>
          <w:b/>
          <w:shd w:val="clear" w:color="auto" w:fill="FFFFFF"/>
        </w:rPr>
        <w:t>0</w:t>
      </w:r>
      <w:r w:rsidR="001A4581" w:rsidRPr="006F78A4">
        <w:rPr>
          <w:b/>
          <w:shd w:val="clear" w:color="auto" w:fill="FFFFFF"/>
        </w:rPr>
        <w:t>0 000</w:t>
      </w:r>
      <w:r w:rsidR="00671E73" w:rsidRPr="006F78A4">
        <w:rPr>
          <w:b/>
          <w:shd w:val="clear" w:color="auto" w:fill="FFFFFF"/>
        </w:rPr>
        <w:t>,</w:t>
      </w:r>
      <w:r w:rsidR="0061206B" w:rsidRPr="006F78A4">
        <w:rPr>
          <w:b/>
          <w:shd w:val="clear" w:color="auto" w:fill="FFFFFF"/>
        </w:rPr>
        <w:t>00</w:t>
      </w:r>
      <w:r w:rsidRPr="006F78A4">
        <w:rPr>
          <w:b/>
        </w:rPr>
        <w:t xml:space="preserve"> (</w:t>
      </w:r>
      <w:r w:rsidR="006F78A4" w:rsidRPr="006F78A4">
        <w:rPr>
          <w:b/>
        </w:rPr>
        <w:t>Четыре миллиона восем</w:t>
      </w:r>
      <w:r w:rsidR="006F78A4" w:rsidRPr="006F78A4">
        <w:rPr>
          <w:b/>
        </w:rPr>
        <w:t>ь</w:t>
      </w:r>
      <w:r w:rsidR="006F78A4" w:rsidRPr="006F78A4">
        <w:rPr>
          <w:b/>
        </w:rPr>
        <w:t>сот тысяч</w:t>
      </w:r>
      <w:r w:rsidRPr="006F78A4">
        <w:rPr>
          <w:b/>
        </w:rPr>
        <w:t xml:space="preserve">) рублей </w:t>
      </w:r>
      <w:r w:rsidR="0061206B" w:rsidRPr="006F78A4">
        <w:rPr>
          <w:b/>
        </w:rPr>
        <w:t>00</w:t>
      </w:r>
      <w:r w:rsidRPr="006F78A4">
        <w:rPr>
          <w:b/>
        </w:rPr>
        <w:t xml:space="preserve"> копеек</w:t>
      </w:r>
      <w:r w:rsidRPr="00671E73">
        <w:t xml:space="preserve">, </w:t>
      </w:r>
      <w:r w:rsidR="00671E73" w:rsidRPr="00671E73">
        <w:t>с учетом</w:t>
      </w:r>
      <w:r w:rsidR="00BE59A5" w:rsidRPr="00671E73">
        <w:t xml:space="preserve"> </w:t>
      </w:r>
      <w:r w:rsidRPr="00671E73">
        <w:t>НДС.</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334027" w:rsidRPr="00334027" w:rsidRDefault="00334027" w:rsidP="00334027">
      <w:pPr>
        <w:tabs>
          <w:tab w:val="left" w:pos="1134"/>
        </w:tabs>
        <w:spacing w:after="0"/>
        <w:ind w:firstLine="720"/>
        <w:contextualSpacing/>
        <w:rPr>
          <w:spacing w:val="-6"/>
        </w:rPr>
      </w:pPr>
      <w:r w:rsidRPr="00334027">
        <w:rPr>
          <w:spacing w:val="-6"/>
        </w:rPr>
        <w:t>В единой информационной системе (далее – ЕИС) (http://</w:t>
      </w:r>
      <w:r w:rsidRPr="00334027">
        <w:rPr>
          <w:spacing w:val="-6"/>
          <w:lang w:val="en-US"/>
        </w:rPr>
        <w:t>www</w:t>
      </w:r>
      <w:r w:rsidRPr="00334027">
        <w:rPr>
          <w:spacing w:val="-6"/>
        </w:rPr>
        <w:t>.</w:t>
      </w:r>
      <w:proofErr w:type="spellStart"/>
      <w:r w:rsidRPr="00334027">
        <w:rPr>
          <w:spacing w:val="-6"/>
          <w:lang w:val="en-US"/>
        </w:rPr>
        <w:t>zakupki</w:t>
      </w:r>
      <w:proofErr w:type="spellEnd"/>
      <w:r w:rsidRPr="00334027">
        <w:rPr>
          <w:spacing w:val="-6"/>
        </w:rPr>
        <w:t>.</w:t>
      </w:r>
      <w:proofErr w:type="spellStart"/>
      <w:r w:rsidRPr="00334027">
        <w:rPr>
          <w:spacing w:val="-6"/>
          <w:lang w:val="en-US"/>
        </w:rPr>
        <w:t>gov</w:t>
      </w:r>
      <w:proofErr w:type="spellEnd"/>
      <w:r w:rsidRPr="00334027">
        <w:rPr>
          <w:spacing w:val="-6"/>
        </w:rPr>
        <w:t>.</w:t>
      </w:r>
      <w:proofErr w:type="spellStart"/>
      <w:r w:rsidRPr="00334027">
        <w:rPr>
          <w:spacing w:val="-6"/>
          <w:lang w:val="en-US"/>
        </w:rPr>
        <w:t>ru</w:t>
      </w:r>
      <w:proofErr w:type="spellEnd"/>
      <w:r w:rsidRPr="00334027">
        <w:rPr>
          <w:spacing w:val="-6"/>
        </w:rPr>
        <w:t xml:space="preserve">) документация по конкурсу находится в открытом доступе, начиная </w:t>
      </w:r>
      <w:r w:rsidRPr="00334027">
        <w:t>с даты размещения настоящего извещения и документации по конкурсу</w:t>
      </w:r>
      <w:r w:rsidRPr="00334027">
        <w:rPr>
          <w:spacing w:val="-6"/>
        </w:rPr>
        <w:t xml:space="preserve">. </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6F78A4">
        <w:t>0</w:t>
      </w:r>
      <w:r w:rsidRPr="00334027">
        <w:t xml:space="preserve"> % от начальной (максимальной) цены договора, что составляет </w:t>
      </w:r>
      <w:r w:rsidR="006F78A4">
        <w:t>__________</w:t>
      </w:r>
      <w:r w:rsidRPr="00334027">
        <w:t xml:space="preserve"> (</w:t>
      </w:r>
      <w:r w:rsidR="006F78A4">
        <w:t>_______________________</w:t>
      </w:r>
      <w:r w:rsidRPr="00334027">
        <w:t>) рублей 00 копеек.</w:t>
      </w:r>
    </w:p>
    <w:p w:rsidR="00334027" w:rsidRPr="00334027" w:rsidRDefault="00334027" w:rsidP="0033402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334027" w:rsidRPr="00334027" w:rsidRDefault="00CA4451" w:rsidP="00334027">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15.00, 31мая</w:t>
      </w:r>
      <w:r w:rsidRPr="00334027">
        <w:rPr>
          <w:spacing w:val="-6"/>
        </w:rPr>
        <w:t xml:space="preserve"> 201</w:t>
      </w:r>
      <w:r>
        <w:rPr>
          <w:spacing w:val="-6"/>
        </w:rPr>
        <w:t>9 г. до 10.00,</w:t>
      </w:r>
      <w:r w:rsidRPr="00334027">
        <w:rPr>
          <w:spacing w:val="-6"/>
        </w:rPr>
        <w:t xml:space="preserve"> </w:t>
      </w:r>
      <w:r>
        <w:rPr>
          <w:spacing w:val="-6"/>
        </w:rPr>
        <w:t>17</w:t>
      </w:r>
      <w:r w:rsidRPr="00334027">
        <w:rPr>
          <w:spacing w:val="-6"/>
        </w:rPr>
        <w:t xml:space="preserve"> </w:t>
      </w:r>
      <w:r>
        <w:rPr>
          <w:spacing w:val="-6"/>
        </w:rPr>
        <w:t>июня</w:t>
      </w:r>
      <w:r w:rsidRPr="00334027">
        <w:rPr>
          <w:spacing w:val="-6"/>
        </w:rPr>
        <w:t xml:space="preserve"> 201</w:t>
      </w:r>
      <w:r>
        <w:rPr>
          <w:spacing w:val="-6"/>
        </w:rPr>
        <w:t>9 г</w:t>
      </w:r>
      <w:r w:rsidRPr="00334027">
        <w:rPr>
          <w:spacing w:val="-6"/>
        </w:rPr>
        <w:t>.</w:t>
      </w:r>
    </w:p>
    <w:p w:rsidR="00334027" w:rsidRPr="00334027" w:rsidRDefault="00334027" w:rsidP="0033402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334027" w:rsidRPr="00334027" w:rsidRDefault="00334027" w:rsidP="00334027">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sidR="002E336A">
        <w:rPr>
          <w:spacing w:val="-6"/>
        </w:rPr>
        <w:t>1</w:t>
      </w:r>
      <w:r w:rsidR="0061206B">
        <w:rPr>
          <w:spacing w:val="-6"/>
        </w:rPr>
        <w:t>5</w:t>
      </w:r>
      <w:r w:rsidRPr="00334027">
        <w:rPr>
          <w:spacing w:val="-6"/>
        </w:rPr>
        <w:t xml:space="preserve">.00 (время местное) </w:t>
      </w:r>
      <w:r w:rsidR="00CA4451">
        <w:rPr>
          <w:spacing w:val="-6"/>
        </w:rPr>
        <w:t>31</w:t>
      </w:r>
      <w:r w:rsidRPr="00334027">
        <w:rPr>
          <w:spacing w:val="-6"/>
        </w:rPr>
        <w:t xml:space="preserve"> </w:t>
      </w:r>
      <w:r w:rsidR="00E472FE">
        <w:rPr>
          <w:spacing w:val="-6"/>
        </w:rPr>
        <w:t>мая</w:t>
      </w:r>
      <w:r w:rsidRPr="00334027">
        <w:rPr>
          <w:spacing w:val="-6"/>
        </w:rPr>
        <w:t xml:space="preserve"> 201</w:t>
      </w:r>
      <w:r w:rsidR="00CA4451">
        <w:rPr>
          <w:spacing w:val="-6"/>
        </w:rPr>
        <w:t>9</w:t>
      </w:r>
      <w:r w:rsidRPr="00334027">
        <w:rPr>
          <w:spacing w:val="-6"/>
        </w:rPr>
        <w:t xml:space="preserve"> г. до 17.00 (время местное) </w:t>
      </w:r>
      <w:r w:rsidR="00CA4451">
        <w:rPr>
          <w:spacing w:val="-6"/>
        </w:rPr>
        <w:t>11</w:t>
      </w:r>
      <w:r w:rsidRPr="00334027">
        <w:rPr>
          <w:spacing w:val="-6"/>
        </w:rPr>
        <w:t xml:space="preserve"> </w:t>
      </w:r>
      <w:r w:rsidR="00E472FE">
        <w:rPr>
          <w:spacing w:val="-6"/>
        </w:rPr>
        <w:t>июня</w:t>
      </w:r>
      <w:r w:rsidRPr="00334027">
        <w:rPr>
          <w:spacing w:val="-6"/>
        </w:rPr>
        <w:t xml:space="preserve"> 201</w:t>
      </w:r>
      <w:r w:rsidR="00CA4451">
        <w:rPr>
          <w:spacing w:val="-6"/>
        </w:rPr>
        <w:t>9</w:t>
      </w:r>
      <w:r w:rsidRPr="00334027">
        <w:rPr>
          <w:spacing w:val="-6"/>
        </w:rPr>
        <w:t xml:space="preserve"> г. </w:t>
      </w:r>
    </w:p>
    <w:p w:rsidR="00334027" w:rsidRPr="00334027" w:rsidRDefault="00334027" w:rsidP="00334027">
      <w:pPr>
        <w:spacing w:after="0"/>
        <w:ind w:firstLine="709"/>
        <w:contextualSpacing/>
      </w:pPr>
      <w:r w:rsidRPr="00334027">
        <w:rPr>
          <w:b/>
          <w:spacing w:val="-6"/>
        </w:rPr>
        <w:t xml:space="preserve">Место, дата и время </w:t>
      </w:r>
      <w:r w:rsidR="00CA4451">
        <w:rPr>
          <w:b/>
          <w:spacing w:val="-6"/>
        </w:rPr>
        <w:t>рассмотрения заявок</w:t>
      </w:r>
      <w:r w:rsidRPr="00334027">
        <w:rPr>
          <w:b/>
        </w:rPr>
        <w:t xml:space="preserve"> осуществляется</w:t>
      </w:r>
      <w:r w:rsidRPr="00334027">
        <w:rPr>
          <w:b/>
          <w:spacing w:val="-6"/>
        </w:rPr>
        <w:t xml:space="preserve">: </w:t>
      </w:r>
      <w:r w:rsidR="00CA4451">
        <w:rPr>
          <w:spacing w:val="-6"/>
        </w:rPr>
        <w:t>на электронной площадке РТС-Тендер</w:t>
      </w:r>
      <w:r w:rsidR="00CA4451" w:rsidRPr="00334027">
        <w:rPr>
          <w:spacing w:val="-6"/>
        </w:rPr>
        <w:t xml:space="preserve"> (</w:t>
      </w:r>
      <w:hyperlink r:id="rId10" w:history="1">
        <w:r w:rsidR="00CA4451" w:rsidRPr="00DB59A1">
          <w:rPr>
            <w:rStyle w:val="a3"/>
            <w:spacing w:val="-6"/>
          </w:rPr>
          <w:t>http://</w:t>
        </w:r>
        <w:r w:rsidR="00CA4451" w:rsidRPr="00DB59A1">
          <w:rPr>
            <w:rStyle w:val="a3"/>
            <w:spacing w:val="-6"/>
            <w:lang w:val="en-US"/>
          </w:rPr>
          <w:t>www</w:t>
        </w:r>
        <w:r w:rsidR="00CA4451" w:rsidRPr="00DB59A1">
          <w:rPr>
            <w:rStyle w:val="a3"/>
            <w:spacing w:val="-6"/>
          </w:rPr>
          <w:t>.</w:t>
        </w:r>
        <w:proofErr w:type="spellStart"/>
        <w:r w:rsidR="00CA4451" w:rsidRPr="00DB59A1">
          <w:rPr>
            <w:rStyle w:val="a3"/>
            <w:spacing w:val="-6"/>
            <w:lang w:val="en-US"/>
          </w:rPr>
          <w:t>rts</w:t>
        </w:r>
        <w:proofErr w:type="spellEnd"/>
        <w:r w:rsidR="00CA4451" w:rsidRPr="00DB59A1">
          <w:rPr>
            <w:rStyle w:val="a3"/>
            <w:spacing w:val="-6"/>
          </w:rPr>
          <w:t>-</w:t>
        </w:r>
        <w:r w:rsidR="00CA4451" w:rsidRPr="00DB59A1">
          <w:rPr>
            <w:rStyle w:val="a3"/>
            <w:spacing w:val="-6"/>
            <w:lang w:val="en-US"/>
          </w:rPr>
          <w:t>tender</w:t>
        </w:r>
        <w:r w:rsidR="00CA4451" w:rsidRPr="00DB59A1">
          <w:rPr>
            <w:rStyle w:val="a3"/>
            <w:spacing w:val="-6"/>
          </w:rPr>
          <w:t>.</w:t>
        </w:r>
        <w:proofErr w:type="spellStart"/>
        <w:r w:rsidR="00CA4451" w:rsidRPr="00DB59A1">
          <w:rPr>
            <w:rStyle w:val="a3"/>
            <w:spacing w:val="-6"/>
            <w:lang w:val="en-US"/>
          </w:rPr>
          <w:t>ru</w:t>
        </w:r>
        <w:proofErr w:type="spellEnd"/>
      </w:hyperlink>
      <w:r w:rsidR="00CA4451" w:rsidRPr="00334027">
        <w:rPr>
          <w:spacing w:val="-6"/>
        </w:rPr>
        <w:t>)</w:t>
      </w:r>
      <w:r w:rsidR="00736299" w:rsidRPr="00334027">
        <w:rPr>
          <w:bCs/>
          <w:iCs/>
        </w:rPr>
        <w:t>,</w:t>
      </w:r>
      <w:r w:rsidR="00736299" w:rsidRPr="00334027">
        <w:rPr>
          <w:b/>
        </w:rPr>
        <w:t xml:space="preserve"> в</w:t>
      </w:r>
      <w:r w:rsidRPr="00334027">
        <w:rPr>
          <w:spacing w:val="-6"/>
        </w:rPr>
        <w:t xml:space="preserve"> </w:t>
      </w:r>
      <w:r w:rsidR="008A3827">
        <w:t>1</w:t>
      </w:r>
      <w:r w:rsidR="0099353A">
        <w:t>1</w:t>
      </w:r>
      <w:r w:rsidRPr="00334027">
        <w:t xml:space="preserve"> часов 00 минут (время местное) «</w:t>
      </w:r>
      <w:r w:rsidR="00F7174C">
        <w:t>1</w:t>
      </w:r>
      <w:r w:rsidR="00CA4451">
        <w:t>7</w:t>
      </w:r>
      <w:r w:rsidRPr="00334027">
        <w:t xml:space="preserve">» </w:t>
      </w:r>
      <w:r w:rsidR="00E472FE">
        <w:t>июня</w:t>
      </w:r>
      <w:r w:rsidRPr="00334027">
        <w:t xml:space="preserve"> 201</w:t>
      </w:r>
      <w:r w:rsidR="00CA4451">
        <w:t>9</w:t>
      </w:r>
      <w:r w:rsidRPr="00334027">
        <w:t xml:space="preserve"> г. </w:t>
      </w:r>
    </w:p>
    <w:p w:rsidR="00334027" w:rsidRPr="00334027" w:rsidRDefault="00334027" w:rsidP="00334027">
      <w:pPr>
        <w:spacing w:after="0"/>
        <w:ind w:firstLine="709"/>
        <w:contextualSpacing/>
        <w:rPr>
          <w:b/>
          <w:spacing w:val="-6"/>
        </w:rPr>
      </w:pPr>
      <w:r w:rsidRPr="00334027">
        <w:t xml:space="preserve">Дата окончания рассмотрения заявок: </w:t>
      </w:r>
      <w:r w:rsidR="00E472FE" w:rsidRPr="00334027">
        <w:t>«</w:t>
      </w:r>
      <w:r w:rsidR="00F7174C">
        <w:t>1</w:t>
      </w:r>
      <w:r w:rsidR="00CA4451">
        <w:t>7</w:t>
      </w:r>
      <w:r w:rsidR="00E472FE" w:rsidRPr="00334027">
        <w:t xml:space="preserve">» </w:t>
      </w:r>
      <w:r w:rsidR="00E472FE">
        <w:t>июня</w:t>
      </w:r>
      <w:r w:rsidR="00E472FE" w:rsidRPr="00334027">
        <w:t xml:space="preserve"> 201</w:t>
      </w:r>
      <w:r w:rsidR="00CA4451">
        <w:t>9</w:t>
      </w:r>
      <w:r w:rsidRPr="00334027">
        <w:t xml:space="preserve"> г. </w:t>
      </w:r>
    </w:p>
    <w:p w:rsidR="00334027" w:rsidRPr="00334027" w:rsidRDefault="00334027" w:rsidP="00334027">
      <w:pPr>
        <w:spacing w:after="0"/>
        <w:ind w:firstLine="709"/>
        <w:contextualSpacing/>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sidR="00CA4451">
        <w:rPr>
          <w:spacing w:val="-6"/>
        </w:rPr>
        <w:t>на электронной площадке РТС-Тендер</w:t>
      </w:r>
      <w:r w:rsidR="00CA4451" w:rsidRPr="00334027">
        <w:rPr>
          <w:spacing w:val="-6"/>
        </w:rPr>
        <w:t xml:space="preserve"> (</w:t>
      </w:r>
      <w:hyperlink r:id="rId11" w:history="1">
        <w:r w:rsidR="00CA4451" w:rsidRPr="00DB59A1">
          <w:rPr>
            <w:rStyle w:val="a3"/>
            <w:spacing w:val="-6"/>
          </w:rPr>
          <w:t>http://</w:t>
        </w:r>
        <w:r w:rsidR="00CA4451" w:rsidRPr="00DB59A1">
          <w:rPr>
            <w:rStyle w:val="a3"/>
            <w:spacing w:val="-6"/>
            <w:lang w:val="en-US"/>
          </w:rPr>
          <w:t>www</w:t>
        </w:r>
        <w:r w:rsidR="00CA4451" w:rsidRPr="00DB59A1">
          <w:rPr>
            <w:rStyle w:val="a3"/>
            <w:spacing w:val="-6"/>
          </w:rPr>
          <w:t>.</w:t>
        </w:r>
        <w:proofErr w:type="spellStart"/>
        <w:r w:rsidR="00CA4451" w:rsidRPr="00DB59A1">
          <w:rPr>
            <w:rStyle w:val="a3"/>
            <w:spacing w:val="-6"/>
            <w:lang w:val="en-US"/>
          </w:rPr>
          <w:t>rts</w:t>
        </w:r>
        <w:proofErr w:type="spellEnd"/>
        <w:r w:rsidR="00CA4451" w:rsidRPr="00DB59A1">
          <w:rPr>
            <w:rStyle w:val="a3"/>
            <w:spacing w:val="-6"/>
          </w:rPr>
          <w:t>-</w:t>
        </w:r>
        <w:r w:rsidR="00CA4451" w:rsidRPr="00DB59A1">
          <w:rPr>
            <w:rStyle w:val="a3"/>
            <w:spacing w:val="-6"/>
            <w:lang w:val="en-US"/>
          </w:rPr>
          <w:t>tender</w:t>
        </w:r>
        <w:r w:rsidR="00CA4451" w:rsidRPr="00DB59A1">
          <w:rPr>
            <w:rStyle w:val="a3"/>
            <w:spacing w:val="-6"/>
          </w:rPr>
          <w:t>.</w:t>
        </w:r>
        <w:proofErr w:type="spellStart"/>
        <w:r w:rsidR="00CA4451" w:rsidRPr="00DB59A1">
          <w:rPr>
            <w:rStyle w:val="a3"/>
            <w:spacing w:val="-6"/>
            <w:lang w:val="en-US"/>
          </w:rPr>
          <w:t>ru</w:t>
        </w:r>
        <w:proofErr w:type="spellEnd"/>
      </w:hyperlink>
      <w:r w:rsidR="00CA4451" w:rsidRPr="00334027">
        <w:rPr>
          <w:spacing w:val="-6"/>
        </w:rPr>
        <w:t>)</w:t>
      </w:r>
      <w:r w:rsidRPr="00334027">
        <w:t xml:space="preserve"> </w:t>
      </w:r>
    </w:p>
    <w:p w:rsidR="0061206B" w:rsidRDefault="00334027" w:rsidP="0061206B">
      <w:pPr>
        <w:spacing w:after="0"/>
        <w:ind w:firstLine="709"/>
        <w:contextualSpacing/>
      </w:pPr>
      <w:r w:rsidRPr="00334027">
        <w:t xml:space="preserve">Дата начала оценки и сопоставления заявок: </w:t>
      </w:r>
      <w:r w:rsidR="00E472FE" w:rsidRPr="00334027">
        <w:t>«</w:t>
      </w:r>
      <w:r w:rsidR="00F7174C">
        <w:t>1</w:t>
      </w:r>
      <w:r w:rsidR="00CA4451">
        <w:t>7</w:t>
      </w:r>
      <w:r w:rsidR="00E472FE" w:rsidRPr="00334027">
        <w:t xml:space="preserve">» </w:t>
      </w:r>
      <w:r w:rsidR="00E472FE">
        <w:t>июня</w:t>
      </w:r>
      <w:r w:rsidR="00E472FE" w:rsidRPr="00334027">
        <w:t xml:space="preserve"> 201</w:t>
      </w:r>
      <w:r w:rsidR="00CA4451">
        <w:t>9</w:t>
      </w:r>
      <w:r w:rsidR="0061206B" w:rsidRPr="00334027">
        <w:t xml:space="preserve"> г.</w:t>
      </w:r>
    </w:p>
    <w:p w:rsidR="00334027" w:rsidRPr="00334027" w:rsidRDefault="00334027" w:rsidP="0061206B">
      <w:pPr>
        <w:spacing w:after="0"/>
        <w:ind w:firstLine="709"/>
        <w:contextualSpacing/>
      </w:pPr>
      <w:r w:rsidRPr="00334027">
        <w:t xml:space="preserve">Дата окончания оценки и сопоставления заявок: </w:t>
      </w:r>
      <w:r w:rsidR="00E472FE" w:rsidRPr="00334027">
        <w:t>«</w:t>
      </w:r>
      <w:r w:rsidR="00F7174C">
        <w:t>1</w:t>
      </w:r>
      <w:r w:rsidR="00CA4451">
        <w:t>7</w:t>
      </w:r>
      <w:r w:rsidR="00E472FE" w:rsidRPr="00334027">
        <w:t xml:space="preserve">» </w:t>
      </w:r>
      <w:r w:rsidR="00E472FE">
        <w:t>июня</w:t>
      </w:r>
      <w:r w:rsidR="00E472FE" w:rsidRPr="00334027">
        <w:t xml:space="preserve"> 201</w:t>
      </w:r>
      <w:r w:rsidR="00CA4451">
        <w:t>9</w:t>
      </w:r>
      <w:r w:rsidR="0061206B" w:rsidRPr="00334027">
        <w:t xml:space="preserve"> г.</w:t>
      </w:r>
    </w:p>
    <w:p w:rsidR="00CA4451" w:rsidRPr="00334027" w:rsidRDefault="00CA4451" w:rsidP="00CA4451">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CA4451" w:rsidRPr="00334027" w:rsidRDefault="00CA4451" w:rsidP="00CA4451">
      <w:pPr>
        <w:tabs>
          <w:tab w:val="left" w:pos="1134"/>
        </w:tabs>
        <w:spacing w:after="0"/>
        <w:ind w:firstLine="709"/>
      </w:pPr>
      <w:r w:rsidRPr="00334027">
        <w:rPr>
          <w:spacing w:val="-6"/>
        </w:rPr>
        <w:lastRenderedPageBreak/>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3" w:history="1">
        <w:r w:rsidRPr="00334027">
          <w:rPr>
            <w:rStyle w:val="a3"/>
          </w:rPr>
          <w:t>http://www.zakupki.gov.ru</w:t>
        </w:r>
      </w:hyperlink>
      <w:r w:rsidRPr="00334027">
        <w:t>)</w:t>
      </w:r>
    </w:p>
    <w:p w:rsidR="00CA4451" w:rsidRPr="00937096" w:rsidRDefault="00CA4451" w:rsidP="00CA4451">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CA4451" w:rsidRPr="00937096" w:rsidRDefault="00CA4451" w:rsidP="00CA4451">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CA4451" w:rsidRPr="00937096" w:rsidRDefault="00CA4451" w:rsidP="00CA4451">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позднее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99353A" w:rsidRDefault="0099353A" w:rsidP="00334027">
      <w:pPr>
        <w:spacing w:after="0" w:line="360" w:lineRule="auto"/>
        <w:jc w:val="center"/>
        <w:rPr>
          <w:b/>
        </w:rPr>
      </w:pPr>
    </w:p>
    <w:p w:rsidR="0099353A" w:rsidRDefault="0099353A" w:rsidP="00334027">
      <w:pPr>
        <w:spacing w:after="0" w:line="360" w:lineRule="auto"/>
        <w:jc w:val="center"/>
        <w:rPr>
          <w:b/>
        </w:rPr>
      </w:pPr>
    </w:p>
    <w:p w:rsidR="00CA4451" w:rsidRDefault="00CA4451" w:rsidP="00334027">
      <w:pPr>
        <w:spacing w:after="0" w:line="360" w:lineRule="auto"/>
        <w:jc w:val="center"/>
        <w:rPr>
          <w:b/>
        </w:rPr>
      </w:pPr>
    </w:p>
    <w:p w:rsidR="00CA4451" w:rsidRDefault="00CA4451" w:rsidP="00334027">
      <w:pPr>
        <w:spacing w:after="0" w:line="360" w:lineRule="auto"/>
        <w:jc w:val="center"/>
        <w:rPr>
          <w:b/>
        </w:rPr>
      </w:pPr>
    </w:p>
    <w:p w:rsidR="00CA4451" w:rsidRDefault="00CA4451" w:rsidP="00334027">
      <w:pPr>
        <w:spacing w:after="0" w:line="360" w:lineRule="auto"/>
        <w:jc w:val="center"/>
        <w:rPr>
          <w:b/>
        </w:rPr>
      </w:pPr>
    </w:p>
    <w:p w:rsidR="00CA4451" w:rsidRDefault="00CA4451" w:rsidP="00334027">
      <w:pPr>
        <w:spacing w:after="0" w:line="360" w:lineRule="auto"/>
        <w:jc w:val="center"/>
        <w:rPr>
          <w:b/>
        </w:rPr>
      </w:pPr>
    </w:p>
    <w:p w:rsidR="0099353A" w:rsidRDefault="0099353A" w:rsidP="00334027">
      <w:pPr>
        <w:spacing w:after="0" w:line="360" w:lineRule="auto"/>
        <w:jc w:val="center"/>
        <w:rPr>
          <w:b/>
        </w:rPr>
      </w:pPr>
    </w:p>
    <w:p w:rsidR="00E472FE" w:rsidRDefault="00E472FE" w:rsidP="00334027">
      <w:pPr>
        <w:spacing w:after="0" w:line="360" w:lineRule="auto"/>
        <w:jc w:val="center"/>
        <w:rPr>
          <w:b/>
        </w:rPr>
      </w:pPr>
    </w:p>
    <w:p w:rsidR="0099353A" w:rsidRDefault="0099353A" w:rsidP="00334027">
      <w:pPr>
        <w:spacing w:after="0" w:line="360" w:lineRule="auto"/>
        <w:jc w:val="center"/>
        <w:rPr>
          <w:b/>
        </w:rPr>
      </w:pPr>
    </w:p>
    <w:bookmarkEnd w:id="0"/>
    <w:bookmarkEnd w:id="1"/>
    <w:bookmarkEnd w:id="2"/>
    <w:bookmarkEnd w:id="3"/>
    <w:bookmarkEnd w:id="4"/>
    <w:p w:rsidR="00CA4451" w:rsidRPr="007C1C9F" w:rsidRDefault="00CA4451" w:rsidP="00CA4451">
      <w:pPr>
        <w:spacing w:after="0" w:line="360" w:lineRule="auto"/>
        <w:jc w:val="center"/>
        <w:rPr>
          <w:b/>
        </w:rPr>
      </w:pPr>
      <w:r>
        <w:rPr>
          <w:b/>
        </w:rPr>
        <w:lastRenderedPageBreak/>
        <w:t>С</w:t>
      </w:r>
      <w:r w:rsidRPr="007C1C9F">
        <w:rPr>
          <w:b/>
        </w:rPr>
        <w:t>ОДЕРЖАНИЕ</w:t>
      </w:r>
    </w:p>
    <w:p w:rsidR="00CA4451" w:rsidRDefault="00CA4451" w:rsidP="00CA4451">
      <w:pPr>
        <w:spacing w:after="0" w:line="360" w:lineRule="auto"/>
        <w:jc w:val="center"/>
      </w:pPr>
    </w:p>
    <w:p w:rsidR="00CA4451" w:rsidRPr="007A22B1" w:rsidRDefault="00CA4451" w:rsidP="00CA4451">
      <w:pPr>
        <w:spacing w:after="0" w:line="360" w:lineRule="auto"/>
        <w:jc w:val="center"/>
      </w:pPr>
    </w:p>
    <w:p w:rsidR="00CA4451" w:rsidRPr="002D7448" w:rsidRDefault="00CA4451" w:rsidP="00CA4451">
      <w:pPr>
        <w:spacing w:after="0" w:line="360" w:lineRule="auto"/>
      </w:pPr>
      <w:r w:rsidRPr="002D7448">
        <w:t>ТЕРМИНЫ, ИСПОЛЬЗУЕМЫЕ В КОНКУРСНОЙ ДОКУМЕНТАЦИИ</w:t>
      </w:r>
    </w:p>
    <w:p w:rsidR="00CA4451" w:rsidRPr="002D7448" w:rsidRDefault="00CA4451" w:rsidP="00CA4451">
      <w:pPr>
        <w:spacing w:after="0" w:line="360" w:lineRule="auto"/>
      </w:pPr>
      <w:r w:rsidRPr="002D7448">
        <w:t xml:space="preserve">ЧАСТЬ </w:t>
      </w:r>
      <w:r w:rsidRPr="002D7448">
        <w:rPr>
          <w:lang w:val="en-US"/>
        </w:rPr>
        <w:t>I</w:t>
      </w:r>
      <w:r w:rsidRPr="002D7448">
        <w:t>. КОНКУРС</w:t>
      </w:r>
    </w:p>
    <w:p w:rsidR="00CA4451" w:rsidRPr="002D7448" w:rsidRDefault="00CA4451" w:rsidP="00CA4451">
      <w:pPr>
        <w:spacing w:after="0" w:line="360" w:lineRule="auto"/>
      </w:pPr>
      <w:r w:rsidRPr="002D7448">
        <w:t xml:space="preserve">РАЗДЕЛ </w:t>
      </w:r>
      <w:r>
        <w:t>1</w:t>
      </w:r>
      <w:r w:rsidRPr="002D7448">
        <w:t>.</w:t>
      </w:r>
      <w:r>
        <w:t>1</w:t>
      </w:r>
      <w:r w:rsidRPr="002D7448">
        <w:t>. ОБЩИЕ УСЛОВИЯ ПРОВЕДЕНИЯ КОНКУРСА</w:t>
      </w:r>
    </w:p>
    <w:p w:rsidR="00CA4451" w:rsidRPr="002D7448" w:rsidRDefault="00CA4451" w:rsidP="00CA4451">
      <w:pPr>
        <w:spacing w:after="0" w:line="360" w:lineRule="auto"/>
      </w:pPr>
      <w:r w:rsidRPr="002D7448">
        <w:t xml:space="preserve">РАЗДЕЛ </w:t>
      </w:r>
      <w:r>
        <w:t>1</w:t>
      </w:r>
      <w:r w:rsidRPr="002D7448">
        <w:t>.3. ИНФОРМАЦИОННАЯ КАРТА КОНКУРСА</w:t>
      </w:r>
    </w:p>
    <w:p w:rsidR="00CA4451" w:rsidRPr="002D7448" w:rsidRDefault="00CA4451" w:rsidP="00CA4451">
      <w:pPr>
        <w:spacing w:after="0" w:line="360" w:lineRule="auto"/>
      </w:pPr>
      <w:r w:rsidRPr="002D7448">
        <w:t xml:space="preserve">РАЗДЕЛ </w:t>
      </w:r>
      <w:r>
        <w:t>1</w:t>
      </w:r>
      <w:r w:rsidRPr="002D7448">
        <w:t>.4. ОБРАЗЦЫ ФОРМ И ДОКУМЕНТОВ ДЛЯ ЗАПОЛНЕНИЯ УЧАСТНИКАМИ ЗАКУПКИ</w:t>
      </w:r>
    </w:p>
    <w:p w:rsidR="00CA4451" w:rsidRPr="002D7448" w:rsidRDefault="00CA4451" w:rsidP="00CA4451">
      <w:pPr>
        <w:spacing w:after="0" w:line="360" w:lineRule="auto"/>
      </w:pPr>
      <w:r w:rsidRPr="002D7448">
        <w:t xml:space="preserve">ЧАСТЬ </w:t>
      </w:r>
      <w:r w:rsidRPr="002D7448">
        <w:rPr>
          <w:lang w:val="en-US"/>
        </w:rPr>
        <w:t>II</w:t>
      </w:r>
      <w:r w:rsidRPr="002D7448">
        <w:t xml:space="preserve">. ПРОЕКТ ДОГОВОРА </w:t>
      </w:r>
    </w:p>
    <w:p w:rsidR="00CA4451" w:rsidRPr="002D7448" w:rsidRDefault="00CA4451" w:rsidP="00CA4451">
      <w:pPr>
        <w:spacing w:after="0" w:line="360" w:lineRule="auto"/>
      </w:pPr>
      <w:r w:rsidRPr="002D7448">
        <w:t xml:space="preserve">ЧАСТЬ </w:t>
      </w:r>
      <w:r w:rsidRPr="002D7448">
        <w:rPr>
          <w:lang w:val="en-US"/>
        </w:rPr>
        <w:t>III</w:t>
      </w:r>
      <w:r w:rsidRPr="002D7448">
        <w:t xml:space="preserve">. </w:t>
      </w:r>
      <w:r>
        <w:t>ТЕХНИЧЕСКОЕ ЗАДАНИЕ</w:t>
      </w:r>
    </w:p>
    <w:p w:rsidR="00CA4451" w:rsidRDefault="00CA4451" w:rsidP="00CA4451">
      <w:pPr>
        <w:spacing w:after="0" w:line="360" w:lineRule="auto"/>
        <w:rPr>
          <w:i/>
          <w:highlight w:val="yellow"/>
        </w:rPr>
      </w:pPr>
    </w:p>
    <w:p w:rsidR="00CA4451" w:rsidRPr="007A22B1" w:rsidRDefault="00CA4451" w:rsidP="00CA4451">
      <w:pPr>
        <w:jc w:val="center"/>
      </w:pPr>
    </w:p>
    <w:p w:rsidR="00CA4451" w:rsidRPr="007A22B1" w:rsidRDefault="00CA4451" w:rsidP="00CA4451">
      <w:pPr>
        <w:keepNext/>
        <w:keepLines/>
        <w:widowControl w:val="0"/>
        <w:suppressLineNumbers/>
        <w:tabs>
          <w:tab w:val="left" w:pos="708"/>
        </w:tabs>
        <w:suppressAutoHyphens/>
        <w:jc w:val="center"/>
        <w:rPr>
          <w:b/>
          <w:bCs/>
        </w:rPr>
      </w:pPr>
      <w:bookmarkStart w:id="19" w:name="_Toc122404093"/>
    </w:p>
    <w:p w:rsidR="00CA4451" w:rsidRPr="0064426E" w:rsidRDefault="00CA4451" w:rsidP="00CA4451">
      <w:pPr>
        <w:ind w:firstLine="698"/>
        <w:jc w:val="right"/>
        <w:rPr>
          <w:color w:val="000000" w:themeColor="text1"/>
        </w:rPr>
      </w:pPr>
      <w:r w:rsidRPr="007A22B1">
        <w:br w:type="page"/>
      </w:r>
      <w:bookmarkStart w:id="20" w:name="_Ref119427236"/>
      <w:bookmarkStart w:id="21" w:name="_Toc122404096"/>
      <w:bookmarkEnd w:id="19"/>
    </w:p>
    <w:p w:rsidR="00CA4451" w:rsidRPr="0064426E" w:rsidRDefault="00CA4451" w:rsidP="00CA4451">
      <w:pPr>
        <w:pStyle w:val="1"/>
        <w:rPr>
          <w:b/>
          <w:color w:val="000000" w:themeColor="text1"/>
          <w:sz w:val="24"/>
          <w:szCs w:val="24"/>
        </w:rPr>
      </w:pPr>
      <w:r w:rsidRPr="0064426E">
        <w:rPr>
          <w:b/>
          <w:color w:val="000000" w:themeColor="text1"/>
          <w:sz w:val="24"/>
          <w:szCs w:val="24"/>
        </w:rPr>
        <w:lastRenderedPageBreak/>
        <w:t>Термины и определения</w:t>
      </w:r>
    </w:p>
    <w:p w:rsidR="00CA4451" w:rsidRPr="0064426E" w:rsidRDefault="00CA4451" w:rsidP="00CA4451">
      <w:pPr>
        <w:ind w:firstLine="720"/>
        <w:rPr>
          <w:color w:val="000000" w:themeColor="text1"/>
        </w:rPr>
      </w:pPr>
    </w:p>
    <w:p w:rsidR="00CA4451" w:rsidRPr="00573DF4" w:rsidRDefault="00CA4451" w:rsidP="00CA4451">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CA4451" w:rsidRPr="00573DF4" w:rsidRDefault="00CA4451" w:rsidP="00CA4451">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CA4451" w:rsidRPr="00573DF4" w:rsidRDefault="00CA4451" w:rsidP="00CA4451">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CA4451" w:rsidRPr="00573DF4" w:rsidRDefault="00CA4451" w:rsidP="00CA4451">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CA4451" w:rsidRPr="00573DF4" w:rsidRDefault="00CA4451" w:rsidP="00CA4451">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CA4451" w:rsidRPr="00573DF4" w:rsidRDefault="00CA4451" w:rsidP="00CA4451">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приглашенный заказчиком лица;</w:t>
      </w:r>
    </w:p>
    <w:p w:rsidR="00CA4451" w:rsidRPr="00573DF4" w:rsidRDefault="00CA4451" w:rsidP="00CA4451">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CA4451" w:rsidRPr="00573DF4" w:rsidRDefault="00CA4451" w:rsidP="00CA4451">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CA4451" w:rsidRPr="00573DF4" w:rsidRDefault="00CA4451" w:rsidP="00CA4451">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CA4451" w:rsidRPr="00573DF4" w:rsidRDefault="00CA4451" w:rsidP="00CA4451">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CA4451" w:rsidRPr="00573DF4" w:rsidRDefault="00CA4451" w:rsidP="00CA4451">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CA4451" w:rsidRPr="00573DF4" w:rsidRDefault="00CA4451" w:rsidP="00CA4451">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CA4451" w:rsidRPr="00573DF4" w:rsidRDefault="00CA4451" w:rsidP="00CA4451">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CA4451" w:rsidRPr="00573DF4" w:rsidRDefault="00CA4451" w:rsidP="00CA4451">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CA4451" w:rsidRPr="00573DF4" w:rsidRDefault="00CA4451" w:rsidP="00CA4451">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CA4451" w:rsidRPr="00573DF4" w:rsidRDefault="00CA4451" w:rsidP="00CA4451">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CA4451" w:rsidRPr="00573DF4" w:rsidRDefault="00CA4451" w:rsidP="00CA4451">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CA4451" w:rsidRPr="00573DF4" w:rsidRDefault="00CA4451" w:rsidP="00CA4451">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CA4451" w:rsidRPr="00573DF4" w:rsidRDefault="00CA4451" w:rsidP="00CA4451">
      <w:pPr>
        <w:ind w:firstLine="720"/>
        <w:rPr>
          <w:sz w:val="28"/>
          <w:szCs w:val="28"/>
        </w:rPr>
      </w:pPr>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
    <w:p w:rsidR="00CA4451" w:rsidRPr="00573DF4" w:rsidRDefault="00CA4451" w:rsidP="00CA4451">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CA4451" w:rsidRPr="00573DF4" w:rsidRDefault="00CA4451" w:rsidP="00CA4451">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CA4451" w:rsidRPr="00573DF4" w:rsidRDefault="00CA4451" w:rsidP="00CA4451">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CA4451" w:rsidRPr="00573DF4" w:rsidRDefault="00CA4451" w:rsidP="00CA4451">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CA4451" w:rsidRPr="00573DF4" w:rsidRDefault="00CA4451" w:rsidP="00CA4451">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CA4451" w:rsidRPr="00573DF4" w:rsidRDefault="00CA4451" w:rsidP="00CA4451">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CA4451" w:rsidRPr="00573DF4" w:rsidRDefault="00CA4451" w:rsidP="00CA4451">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CA4451" w:rsidRPr="00573DF4" w:rsidRDefault="00CA4451" w:rsidP="00CA4451">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CA4451" w:rsidRPr="00573DF4" w:rsidRDefault="00CA4451" w:rsidP="00CA4451">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CA4451" w:rsidRPr="00573DF4" w:rsidRDefault="00CA4451" w:rsidP="00CA4451">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
    <w:p w:rsidR="00CA4451" w:rsidRPr="00573DF4" w:rsidRDefault="00CA4451" w:rsidP="00CA4451">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CA4451" w:rsidRPr="00573DF4" w:rsidRDefault="00CA4451" w:rsidP="00CA4451">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CA4451" w:rsidRPr="00573DF4" w:rsidRDefault="00CA4451" w:rsidP="00CA4451">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CA4451" w:rsidRPr="00573DF4" w:rsidRDefault="00CA4451" w:rsidP="00CA4451">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CA4451" w:rsidRPr="00573DF4" w:rsidRDefault="00CA4451" w:rsidP="00CA4451">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CA4451" w:rsidRPr="00573DF4" w:rsidRDefault="00CA4451" w:rsidP="00CA4451">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CA4451" w:rsidRPr="00573DF4" w:rsidRDefault="00CA4451" w:rsidP="00CA4451">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CA4451" w:rsidRPr="00573DF4" w:rsidRDefault="00CA4451" w:rsidP="00CA4451">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CA4451" w:rsidRPr="00573DF4" w:rsidRDefault="00CA4451" w:rsidP="00CA4451">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CA4451" w:rsidRPr="00573DF4" w:rsidRDefault="00CA4451" w:rsidP="00CA4451">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CA4451" w:rsidRPr="00ED22A8" w:rsidRDefault="00CA4451" w:rsidP="00CA4451">
      <w:pPr>
        <w:pStyle w:val="2"/>
        <w:spacing w:line="360" w:lineRule="auto"/>
        <w:rPr>
          <w:b/>
          <w:sz w:val="24"/>
          <w:szCs w:val="24"/>
        </w:rPr>
      </w:pPr>
      <w:r>
        <w:rPr>
          <w:b/>
        </w:rPr>
        <w:br w:type="page"/>
      </w:r>
      <w:bookmarkStart w:id="22" w:name="_Toc435008330"/>
      <w:r w:rsidRPr="00ED22A8">
        <w:rPr>
          <w:b/>
          <w:sz w:val="24"/>
          <w:szCs w:val="24"/>
        </w:rPr>
        <w:lastRenderedPageBreak/>
        <w:t>ЧАСТЬ I. КОНКУРС</w:t>
      </w:r>
      <w:bookmarkEnd w:id="22"/>
      <w:r w:rsidRPr="00ED22A8">
        <w:rPr>
          <w:b/>
          <w:sz w:val="24"/>
          <w:szCs w:val="24"/>
        </w:rPr>
        <w:t xml:space="preserve"> </w:t>
      </w:r>
    </w:p>
    <w:p w:rsidR="00CA4451" w:rsidRPr="00610BA5" w:rsidRDefault="00CA4451" w:rsidP="00CA4451">
      <w:pPr>
        <w:spacing w:after="0"/>
        <w:jc w:val="center"/>
        <w:rPr>
          <w:b/>
        </w:rPr>
      </w:pPr>
      <w:bookmarkStart w:id="23" w:name="_Toc190595525"/>
      <w:bookmarkStart w:id="24" w:name="_Toc260839099"/>
      <w:bookmarkStart w:id="25" w:name="_Toc435008332"/>
      <w:bookmarkEnd w:id="20"/>
      <w:bookmarkEnd w:id="21"/>
      <w:bookmarkEnd w:id="23"/>
      <w:bookmarkEnd w:id="24"/>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5"/>
    </w:p>
    <w:p w:rsidR="00CA4451" w:rsidRPr="007A22B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Pr="0079154E" w:rsidRDefault="00CA4451" w:rsidP="00CA4451">
      <w:pPr>
        <w:pStyle w:val="1"/>
        <w:rPr>
          <w:b/>
          <w:sz w:val="28"/>
          <w:szCs w:val="28"/>
        </w:rPr>
      </w:pPr>
      <w:bookmarkStart w:id="26" w:name="sub_11053"/>
      <w:r w:rsidRPr="0079154E">
        <w:rPr>
          <w:b/>
          <w:sz w:val="28"/>
          <w:szCs w:val="28"/>
        </w:rPr>
        <w:t>Общие положения</w:t>
      </w:r>
    </w:p>
    <w:bookmarkEnd w:id="26"/>
    <w:p w:rsidR="00CA4451" w:rsidRPr="003C19CE" w:rsidRDefault="00CA4451" w:rsidP="00CA4451">
      <w:pPr>
        <w:ind w:firstLine="720"/>
        <w:rPr>
          <w:b/>
        </w:rPr>
      </w:pPr>
    </w:p>
    <w:p w:rsidR="00CA4451" w:rsidRPr="003C19CE" w:rsidRDefault="00CA4451" w:rsidP="00CA4451">
      <w:pPr>
        <w:pStyle w:val="1"/>
        <w:rPr>
          <w:b/>
          <w:sz w:val="24"/>
          <w:szCs w:val="24"/>
        </w:rPr>
      </w:pPr>
      <w:bookmarkStart w:id="27" w:name="sub_1"/>
      <w:r w:rsidRPr="003C19CE">
        <w:rPr>
          <w:b/>
          <w:sz w:val="24"/>
          <w:szCs w:val="24"/>
        </w:rPr>
        <w:t>1. Предмет, объект, область применения, цели и принципы регулирования</w:t>
      </w:r>
    </w:p>
    <w:bookmarkEnd w:id="27"/>
    <w:p w:rsidR="00CA4451" w:rsidRPr="003C19CE" w:rsidRDefault="00CA4451" w:rsidP="00CA4451">
      <w:pPr>
        <w:ind w:firstLine="720"/>
      </w:pPr>
    </w:p>
    <w:p w:rsidR="00CA4451" w:rsidRPr="003C19CE" w:rsidRDefault="00CA4451" w:rsidP="00CA4451">
      <w:pPr>
        <w:ind w:firstLine="720"/>
      </w:pPr>
      <w:bookmarkStart w:id="28" w:name="sub_10150"/>
      <w:r w:rsidRPr="003C19CE">
        <w:rPr>
          <w:rStyle w:val="afffc"/>
          <w:color w:val="auto"/>
        </w:rPr>
        <w:t xml:space="preserve">1.1. Предмет и объект регулирования </w:t>
      </w:r>
    </w:p>
    <w:p w:rsidR="00CA4451" w:rsidRPr="003C19CE" w:rsidRDefault="00CA4451" w:rsidP="00CA4451">
      <w:pPr>
        <w:ind w:firstLine="720"/>
      </w:pPr>
      <w:bookmarkStart w:id="29" w:name="sub_10151"/>
      <w:bookmarkEnd w:id="28"/>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0" w:name="sub_10152"/>
      <w:bookmarkEnd w:id="29"/>
      <w:r w:rsidRPr="003C19CE">
        <w:t>– ООО «ОЭСК».</w:t>
      </w:r>
    </w:p>
    <w:p w:rsidR="00CA4451" w:rsidRPr="003C19CE" w:rsidRDefault="00CA4451" w:rsidP="00CA4451">
      <w:pPr>
        <w:ind w:firstLine="720"/>
      </w:pPr>
      <w:r w:rsidRPr="003C19CE">
        <w:t xml:space="preserve">1.1.1.1. Положение о закупке разработано в соответствии с </w:t>
      </w:r>
      <w:hyperlink r:id="rId16"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CA4451" w:rsidRPr="003C19CE" w:rsidRDefault="00CA4451" w:rsidP="00CA4451">
      <w:pPr>
        <w:ind w:firstLine="720"/>
      </w:pPr>
      <w:bookmarkStart w:id="31" w:name="sub_10154"/>
      <w:bookmarkEnd w:id="30"/>
      <w:r w:rsidRPr="003C19CE">
        <w:rPr>
          <w:rStyle w:val="afffc"/>
          <w:color w:val="auto"/>
        </w:rPr>
        <w:t>1.2. Область применения</w:t>
      </w:r>
    </w:p>
    <w:p w:rsidR="00CA4451" w:rsidRPr="00EE61A7" w:rsidRDefault="00CA4451" w:rsidP="00CA4451">
      <w:pPr>
        <w:ind w:firstLine="720"/>
      </w:pPr>
      <w:bookmarkStart w:id="32" w:name="sub_10155"/>
      <w:bookmarkStart w:id="33" w:name="sub_11140"/>
      <w:bookmarkEnd w:id="31"/>
      <w:r w:rsidRPr="00EE61A7">
        <w:t>1.2.1. Положение применяется во всех случаях расходования средств Заказчиком за и</w:t>
      </w:r>
      <w:r w:rsidRPr="00EE61A7">
        <w:t>с</w:t>
      </w:r>
      <w:r w:rsidRPr="00EE61A7">
        <w:t>ключением случаев:</w:t>
      </w:r>
    </w:p>
    <w:p w:rsidR="00CA4451" w:rsidRPr="00EE61A7" w:rsidRDefault="00CA4451" w:rsidP="00CA4451">
      <w:pPr>
        <w:ind w:firstLine="720"/>
      </w:pPr>
      <w:bookmarkStart w:id="34" w:name="sub_10156"/>
      <w:bookmarkEnd w:id="32"/>
      <w:r w:rsidRPr="00EE61A7">
        <w:t>1.2.1.1. заключения договоров купли-продажи ценных бумаг и валютных ценностей;</w:t>
      </w:r>
    </w:p>
    <w:p w:rsidR="00CA4451" w:rsidRPr="00EE61A7" w:rsidRDefault="00CA4451" w:rsidP="00CA4451">
      <w:pPr>
        <w:ind w:firstLine="720"/>
      </w:pPr>
      <w:bookmarkStart w:id="35" w:name="sub_10157"/>
      <w:bookmarkEnd w:id="34"/>
      <w:r w:rsidRPr="00EE61A7">
        <w:t xml:space="preserve">1.2.1.2. приобретения биржевых товаров на товарной бирже в соответствии с </w:t>
      </w:r>
      <w:hyperlink r:id="rId17" w:history="1">
        <w:r w:rsidRPr="00EE61A7">
          <w:t>законод</w:t>
        </w:r>
        <w:r w:rsidRPr="00EE61A7">
          <w:t>а</w:t>
        </w:r>
        <w:r w:rsidRPr="00EE61A7">
          <w:t>тельством</w:t>
        </w:r>
      </w:hyperlink>
      <w:r w:rsidRPr="00EE61A7">
        <w:t xml:space="preserve"> о товарных биржах и биржевой торговле;</w:t>
      </w:r>
    </w:p>
    <w:p w:rsidR="00CA4451" w:rsidRPr="00EE61A7" w:rsidRDefault="00CA4451" w:rsidP="00CA4451">
      <w:pPr>
        <w:ind w:firstLine="720"/>
      </w:pPr>
      <w:bookmarkStart w:id="36" w:name="sub_10158"/>
      <w:bookmarkEnd w:id="35"/>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18"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CA4451" w:rsidRPr="00EE61A7" w:rsidRDefault="00CA4451" w:rsidP="00CA4451">
      <w:pPr>
        <w:ind w:firstLine="720"/>
      </w:pPr>
      <w:bookmarkStart w:id="37" w:name="sub_10159"/>
      <w:bookmarkEnd w:id="36"/>
      <w:r w:rsidRPr="00EE61A7">
        <w:t>1.2.1.3. закупок в области военно-технического сотрудничества;</w:t>
      </w:r>
    </w:p>
    <w:p w:rsidR="00CA4451" w:rsidRPr="00EE61A7" w:rsidRDefault="00CA4451" w:rsidP="00CA4451">
      <w:pPr>
        <w:ind w:firstLine="720"/>
      </w:pPr>
      <w:bookmarkStart w:id="38" w:name="sub_10160"/>
      <w:bookmarkEnd w:id="37"/>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CA4451" w:rsidRPr="00EE61A7" w:rsidRDefault="00CA4451" w:rsidP="00CA4451">
      <w:pPr>
        <w:ind w:firstLine="720"/>
      </w:pPr>
      <w:bookmarkStart w:id="39" w:name="sub_10161"/>
      <w:bookmarkEnd w:id="38"/>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19" w:history="1">
        <w:r w:rsidRPr="00EE61A7">
          <w:t>ст. 5</w:t>
        </w:r>
      </w:hyperlink>
      <w:r w:rsidRPr="00EE61A7">
        <w:t xml:space="preserve"> Федерального закона от 30 декабря 2008 года N 307-ФЗ "Об аудиторской деятельности".</w:t>
      </w:r>
    </w:p>
    <w:p w:rsidR="00CA4451" w:rsidRPr="00EE61A7" w:rsidRDefault="00CA4451" w:rsidP="00CA4451">
      <w:pPr>
        <w:ind w:firstLine="720"/>
      </w:pPr>
      <w:bookmarkStart w:id="40" w:name="sub_10162"/>
      <w:bookmarkEnd w:id="39"/>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40"/>
    <w:p w:rsidR="00CA4451" w:rsidRPr="003C19CE" w:rsidRDefault="00CA4451" w:rsidP="00CA4451">
      <w:pPr>
        <w:ind w:firstLine="720"/>
      </w:pPr>
      <w:r w:rsidRPr="00EE61A7">
        <w:rPr>
          <w:b/>
          <w:bCs/>
        </w:rPr>
        <w:t>1.3. Цели и принципы регулирования закупочной деятельности</w:t>
      </w:r>
    </w:p>
    <w:p w:rsidR="00CA4451" w:rsidRPr="00EE61A7" w:rsidRDefault="00CA4451" w:rsidP="00CA4451">
      <w:pPr>
        <w:ind w:firstLine="720"/>
      </w:pPr>
      <w:bookmarkStart w:id="41" w:name="sub_10164"/>
      <w:bookmarkEnd w:id="33"/>
      <w:r w:rsidRPr="00EE61A7">
        <w:t>1.3.1. Настоящее Положение регулирует отношения по закупкам в целях:</w:t>
      </w:r>
    </w:p>
    <w:p w:rsidR="00CA4451" w:rsidRPr="00EE61A7" w:rsidRDefault="00CA4451" w:rsidP="00CA4451">
      <w:pPr>
        <w:ind w:firstLine="720"/>
      </w:pPr>
      <w:bookmarkStart w:id="42" w:name="sub_10165"/>
      <w:bookmarkEnd w:id="41"/>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CA4451" w:rsidRPr="00EE61A7" w:rsidRDefault="00CA4451" w:rsidP="00CA4451">
      <w:pPr>
        <w:ind w:firstLine="720"/>
      </w:pPr>
      <w:bookmarkStart w:id="43" w:name="sub_10166"/>
      <w:bookmarkEnd w:id="42"/>
      <w:r w:rsidRPr="00EE61A7">
        <w:t>1.3.1.2. эффективного использования денежных средств;</w:t>
      </w:r>
    </w:p>
    <w:p w:rsidR="00CA4451" w:rsidRPr="00EE61A7" w:rsidRDefault="00CA4451" w:rsidP="00CA4451">
      <w:pPr>
        <w:ind w:firstLine="720"/>
      </w:pPr>
      <w:bookmarkStart w:id="44" w:name="sub_10167"/>
      <w:bookmarkEnd w:id="43"/>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CA4451" w:rsidRPr="00EE61A7" w:rsidRDefault="00CA4451" w:rsidP="00CA4451">
      <w:pPr>
        <w:ind w:firstLine="720"/>
      </w:pPr>
      <w:bookmarkStart w:id="45" w:name="sub_10168"/>
      <w:bookmarkEnd w:id="44"/>
      <w:r w:rsidRPr="00EE61A7">
        <w:t>1.3.1.4. развития добросовестной конкуренции;</w:t>
      </w:r>
    </w:p>
    <w:p w:rsidR="00CA4451" w:rsidRPr="00EE61A7" w:rsidRDefault="00CA4451" w:rsidP="00CA4451">
      <w:pPr>
        <w:ind w:firstLine="720"/>
      </w:pPr>
      <w:bookmarkStart w:id="46" w:name="sub_10169"/>
      <w:bookmarkEnd w:id="45"/>
      <w:r w:rsidRPr="00EE61A7">
        <w:t>1.3.1.5. обеспечения гласности и прозрачности закупок;</w:t>
      </w:r>
    </w:p>
    <w:p w:rsidR="00CA4451" w:rsidRPr="00EE61A7" w:rsidRDefault="00CA4451" w:rsidP="00CA4451">
      <w:pPr>
        <w:ind w:firstLine="720"/>
      </w:pPr>
      <w:bookmarkStart w:id="47" w:name="sub_10170"/>
      <w:bookmarkEnd w:id="46"/>
      <w:r w:rsidRPr="00EE61A7">
        <w:t>1.3.1.6. предотвращения коррупции и других злоупотреблений.</w:t>
      </w:r>
    </w:p>
    <w:p w:rsidR="00CA4451" w:rsidRPr="00EE61A7" w:rsidRDefault="00CA4451" w:rsidP="00CA4451">
      <w:pPr>
        <w:ind w:firstLine="720"/>
      </w:pPr>
      <w:bookmarkStart w:id="48" w:name="sub_10171"/>
      <w:bookmarkEnd w:id="47"/>
      <w:r w:rsidRPr="00EE61A7">
        <w:lastRenderedPageBreak/>
        <w:t>1.3.2. При закупке товаров, работ, услуг заказчик руководствуется следующими при</w:t>
      </w:r>
      <w:r w:rsidRPr="00EE61A7">
        <w:t>н</w:t>
      </w:r>
      <w:r w:rsidRPr="00EE61A7">
        <w:t>ципами:</w:t>
      </w:r>
    </w:p>
    <w:p w:rsidR="00CA4451" w:rsidRPr="00EE61A7" w:rsidRDefault="00CA4451" w:rsidP="00CA4451">
      <w:pPr>
        <w:ind w:firstLine="720"/>
      </w:pPr>
      <w:bookmarkStart w:id="49" w:name="sub_10172"/>
      <w:bookmarkEnd w:id="48"/>
      <w:r w:rsidRPr="00EE61A7">
        <w:t>1.3.2.1. информационная открытость закупки;</w:t>
      </w:r>
    </w:p>
    <w:p w:rsidR="00CA4451" w:rsidRPr="00EE61A7" w:rsidRDefault="00CA4451" w:rsidP="00CA4451">
      <w:pPr>
        <w:ind w:firstLine="720"/>
      </w:pPr>
      <w:bookmarkStart w:id="50" w:name="sub_10173"/>
      <w:bookmarkEnd w:id="49"/>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CA4451" w:rsidRPr="00EE61A7" w:rsidRDefault="00CA4451" w:rsidP="00CA4451">
      <w:pPr>
        <w:ind w:firstLine="720"/>
      </w:pPr>
      <w:bookmarkStart w:id="51" w:name="sub_10174"/>
      <w:bookmarkEnd w:id="50"/>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1"/>
    <w:p w:rsidR="00CA4451" w:rsidRPr="003C19CE" w:rsidRDefault="00CA4451" w:rsidP="00CA4451">
      <w:pPr>
        <w:ind w:firstLine="720"/>
      </w:pPr>
    </w:p>
    <w:p w:rsidR="00CA4451" w:rsidRPr="003C19CE" w:rsidRDefault="00CA4451" w:rsidP="00CA4451">
      <w:pPr>
        <w:pStyle w:val="1"/>
        <w:rPr>
          <w:b/>
          <w:sz w:val="24"/>
          <w:szCs w:val="24"/>
        </w:rPr>
      </w:pPr>
      <w:bookmarkStart w:id="52" w:name="sub_2"/>
      <w:r w:rsidRPr="003C19CE">
        <w:rPr>
          <w:b/>
          <w:sz w:val="24"/>
          <w:szCs w:val="24"/>
        </w:rPr>
        <w:t>2. Информационное обеспечение закупки</w:t>
      </w:r>
    </w:p>
    <w:bookmarkEnd w:id="52"/>
    <w:p w:rsidR="00CA4451" w:rsidRPr="003C19CE" w:rsidRDefault="00CA4451" w:rsidP="00CA4451">
      <w:pPr>
        <w:ind w:firstLine="720"/>
      </w:pPr>
    </w:p>
    <w:p w:rsidR="00CA4451" w:rsidRPr="00EE61A7" w:rsidRDefault="00CA4451" w:rsidP="00CA4451">
      <w:pPr>
        <w:ind w:firstLine="720"/>
      </w:pPr>
      <w:bookmarkStart w:id="53"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0" w:history="1">
        <w:r w:rsidRPr="00EE61A7">
          <w:rPr>
            <w:b/>
            <w:bCs/>
          </w:rPr>
          <w:t>www.zakupki.gov.ru</w:t>
        </w:r>
      </w:hyperlink>
      <w:r w:rsidRPr="00EE61A7">
        <w:t xml:space="preserve"> в соответствии с </w:t>
      </w:r>
      <w:hyperlink r:id="rId21" w:history="1">
        <w:r w:rsidRPr="00EE61A7">
          <w:rPr>
            <w:b/>
            <w:bCs/>
          </w:rPr>
          <w:t>Федеральным законом</w:t>
        </w:r>
      </w:hyperlink>
      <w:r w:rsidRPr="00EE61A7">
        <w:t xml:space="preserve"> N 223-ФЗ не позднее 15 рабочих дней со дня их принятия (утверждения).</w:t>
      </w:r>
    </w:p>
    <w:p w:rsidR="00CA4451" w:rsidRPr="00EE61A7" w:rsidRDefault="00CA4451" w:rsidP="00CA4451">
      <w:pPr>
        <w:ind w:firstLine="720"/>
      </w:pPr>
      <w:bookmarkStart w:id="54" w:name="sub_10178"/>
      <w:bookmarkEnd w:id="53"/>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CA4451" w:rsidRPr="00EE61A7" w:rsidRDefault="00CA4451" w:rsidP="00CA4451">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CA4451" w:rsidRPr="00EE61A7" w:rsidRDefault="00CA4451" w:rsidP="00CA4451">
      <w:pPr>
        <w:ind w:firstLine="720"/>
      </w:pPr>
      <w:bookmarkStart w:id="55" w:name="sub_10179"/>
      <w:bookmarkEnd w:id="54"/>
      <w:r w:rsidRPr="00EE61A7">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CA4451" w:rsidRPr="00EE61A7" w:rsidRDefault="00CA4451" w:rsidP="00CA4451">
      <w:pPr>
        <w:ind w:firstLine="720"/>
      </w:pPr>
      <w:bookmarkStart w:id="56" w:name="sub_10180"/>
      <w:bookmarkEnd w:id="55"/>
      <w:r w:rsidRPr="00EE61A7">
        <w:t>2.3. На официальном сайте заказчика и (или) в единой информационной системе www.zakupki.gov.ru также подлежит размещению следующая информация:</w:t>
      </w:r>
    </w:p>
    <w:p w:rsidR="00CA4451" w:rsidRPr="00EE61A7" w:rsidRDefault="00CA4451" w:rsidP="00CA4451">
      <w:pPr>
        <w:ind w:firstLine="720"/>
      </w:pPr>
      <w:bookmarkStart w:id="57" w:name="sub_10181"/>
      <w:bookmarkEnd w:id="56"/>
      <w:r w:rsidRPr="00EE61A7">
        <w:t>2.3.1. извещение о закупке и вносимые в него изменения;</w:t>
      </w:r>
    </w:p>
    <w:p w:rsidR="00CA4451" w:rsidRPr="00EE61A7" w:rsidRDefault="00CA4451" w:rsidP="00CA4451">
      <w:pPr>
        <w:ind w:firstLine="720"/>
      </w:pPr>
      <w:bookmarkStart w:id="58" w:name="sub_10182"/>
      <w:bookmarkEnd w:id="57"/>
      <w:r w:rsidRPr="00EE61A7">
        <w:t>2.3.2. документация о закупке и вносимые в нее изменения;</w:t>
      </w:r>
    </w:p>
    <w:p w:rsidR="00CA4451" w:rsidRPr="00EE61A7" w:rsidRDefault="00CA4451" w:rsidP="00CA4451">
      <w:pPr>
        <w:ind w:firstLine="720"/>
      </w:pPr>
      <w:bookmarkStart w:id="59" w:name="sub_10183"/>
      <w:bookmarkEnd w:id="58"/>
      <w:r w:rsidRPr="00EE61A7">
        <w:t>2.3.3. проект договора, заключаемого по итогам процедуры закупки;</w:t>
      </w:r>
    </w:p>
    <w:p w:rsidR="00CA4451" w:rsidRPr="00EE61A7" w:rsidRDefault="00CA4451" w:rsidP="00CA4451">
      <w:pPr>
        <w:ind w:firstLine="720"/>
      </w:pPr>
      <w:bookmarkStart w:id="60" w:name="sub_10184"/>
      <w:bookmarkEnd w:id="59"/>
      <w:r w:rsidRPr="00EE61A7">
        <w:t>2.3.4. разъяснения закупочной документации;</w:t>
      </w:r>
    </w:p>
    <w:p w:rsidR="00CA4451" w:rsidRPr="00EE61A7" w:rsidRDefault="00CA4451" w:rsidP="00CA4451">
      <w:pPr>
        <w:ind w:firstLine="720"/>
      </w:pPr>
      <w:bookmarkStart w:id="61" w:name="sub_10185"/>
      <w:bookmarkEnd w:id="60"/>
      <w:r w:rsidRPr="00EE61A7">
        <w:t>2.3.5. протоколы, составляемые в ходе проведения закупок;</w:t>
      </w:r>
    </w:p>
    <w:p w:rsidR="00CA4451" w:rsidRPr="00EE61A7" w:rsidRDefault="00CA4451" w:rsidP="00CA4451">
      <w:pPr>
        <w:ind w:firstLine="720"/>
      </w:pPr>
      <w:bookmarkStart w:id="62" w:name="sub_10186"/>
      <w:bookmarkEnd w:id="61"/>
      <w:r w:rsidRPr="00EE61A7">
        <w:t>2.3.6. иная информация, предусмотренная настоящим Положением.</w:t>
      </w:r>
    </w:p>
    <w:p w:rsidR="00CA4451" w:rsidRPr="00EE61A7" w:rsidRDefault="00CA4451" w:rsidP="00CA4451">
      <w:pPr>
        <w:ind w:firstLine="720"/>
      </w:pPr>
      <w:bookmarkStart w:id="63" w:name="sub_10187"/>
      <w:bookmarkEnd w:id="62"/>
      <w:r w:rsidRPr="00EE61A7">
        <w:t>2.4. В случае,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формационной системе www.zakupki.gov.ru размещается информация об изменении договора с указанием измененных условий.</w:t>
      </w:r>
    </w:p>
    <w:p w:rsidR="00CA4451" w:rsidRPr="00EE61A7" w:rsidRDefault="00CA4451" w:rsidP="00CA4451">
      <w:pPr>
        <w:ind w:firstLine="720"/>
      </w:pPr>
      <w:bookmarkStart w:id="64" w:name="sub_10188"/>
      <w:bookmarkEnd w:id="63"/>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2" w:history="1">
        <w:r w:rsidRPr="00EE61A7">
          <w:rPr>
            <w:b/>
            <w:bCs/>
          </w:rPr>
          <w:t>www.zakupki.gov.ru</w:t>
        </w:r>
      </w:hyperlink>
      <w:r w:rsidRPr="00EE61A7">
        <w:t xml:space="preserve"> размещаются:</w:t>
      </w:r>
    </w:p>
    <w:p w:rsidR="00CA4451" w:rsidRPr="00EE61A7" w:rsidRDefault="00CA4451" w:rsidP="00CA4451">
      <w:pPr>
        <w:ind w:firstLine="720"/>
      </w:pPr>
      <w:bookmarkStart w:id="65" w:name="sub_10189"/>
      <w:bookmarkEnd w:id="64"/>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CA4451" w:rsidRPr="00EE61A7" w:rsidRDefault="00CA4451" w:rsidP="00CA4451">
      <w:pPr>
        <w:ind w:firstLine="540"/>
      </w:pPr>
      <w:bookmarkStart w:id="66" w:name="sub_10190"/>
      <w:bookmarkEnd w:id="65"/>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CA4451" w:rsidRPr="00EE61A7" w:rsidRDefault="00CA4451" w:rsidP="00CA4451">
      <w:pPr>
        <w:ind w:firstLine="720"/>
      </w:pPr>
      <w:bookmarkStart w:id="67" w:name="sub_10191"/>
      <w:bookmarkEnd w:id="66"/>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CA4451" w:rsidRPr="00EE61A7" w:rsidRDefault="00CA4451" w:rsidP="00CA4451">
      <w:pPr>
        <w:ind w:firstLine="720"/>
      </w:pPr>
      <w:bookmarkStart w:id="68" w:name="sub_10194"/>
      <w:bookmarkEnd w:id="67"/>
      <w:r w:rsidRPr="00EE61A7">
        <w:t xml:space="preserve">2.6. </w:t>
      </w:r>
      <w:bookmarkStart w:id="69" w:name="sub_10195"/>
      <w:bookmarkEnd w:id="68"/>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3" w:history="1">
        <w:r w:rsidRPr="00EE61A7">
          <w:rPr>
            <w:b/>
            <w:bCs/>
          </w:rPr>
          <w:t>www.zakupki.gov.ru</w:t>
        </w:r>
      </w:hyperlink>
      <w:r w:rsidRPr="00EE61A7">
        <w:t xml:space="preserve"> в соответствии с </w:t>
      </w:r>
      <w:hyperlink r:id="rId24"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CA4451" w:rsidRPr="00EE61A7" w:rsidRDefault="00CA4451" w:rsidP="00CA4451">
      <w:pPr>
        <w:ind w:firstLine="720"/>
      </w:pPr>
      <w:bookmarkStart w:id="70" w:name="sub_10196"/>
      <w:bookmarkEnd w:id="69"/>
      <w:r w:rsidRPr="00EE61A7">
        <w:t>2.7. Информация, подлежащая размещению на официальном сайте заказчика, хранится на сайте в течение трех лет.</w:t>
      </w:r>
    </w:p>
    <w:p w:rsidR="00CA4451" w:rsidRPr="00EE61A7" w:rsidRDefault="00CA4451" w:rsidP="00CA4451">
      <w:pPr>
        <w:ind w:firstLine="720"/>
      </w:pPr>
      <w:bookmarkStart w:id="71" w:name="sub_10197"/>
      <w:bookmarkEnd w:id="70"/>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1"/>
    <w:p w:rsidR="00CA4451" w:rsidRPr="007A22B1" w:rsidRDefault="00CA4451" w:rsidP="00CA4451">
      <w:pPr>
        <w:pStyle w:val="12"/>
        <w:keepNext w:val="0"/>
        <w:keepLines w:val="0"/>
        <w:suppressLineNumbers w:val="0"/>
        <w:tabs>
          <w:tab w:val="clear" w:pos="432"/>
          <w:tab w:val="num" w:pos="720"/>
        </w:tabs>
        <w:suppressAutoHyphens w:val="0"/>
        <w:spacing w:after="0"/>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Default="00CA4451" w:rsidP="00CA445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A4451" w:rsidRPr="0079154E" w:rsidRDefault="00CA4451" w:rsidP="00CA4451">
      <w:pPr>
        <w:pStyle w:val="1"/>
        <w:rPr>
          <w:b/>
          <w:sz w:val="28"/>
          <w:szCs w:val="28"/>
        </w:rPr>
      </w:pPr>
      <w:bookmarkStart w:id="72" w:name="sub_4"/>
      <w:r w:rsidRPr="0079154E">
        <w:rPr>
          <w:b/>
          <w:sz w:val="28"/>
          <w:szCs w:val="28"/>
        </w:rPr>
        <w:lastRenderedPageBreak/>
        <w:t>Общие положения</w:t>
      </w:r>
    </w:p>
    <w:p w:rsidR="00CA4451" w:rsidRPr="003C19CE" w:rsidRDefault="00CA4451" w:rsidP="00CA4451">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2"/>
    <w:p w:rsidR="00CA4451" w:rsidRPr="003C19CE" w:rsidRDefault="00CA4451" w:rsidP="00CA4451">
      <w:pPr>
        <w:ind w:firstLine="720"/>
      </w:pPr>
    </w:p>
    <w:p w:rsidR="00CA4451" w:rsidRPr="00EE61A7" w:rsidRDefault="00CA4451" w:rsidP="00CA4451">
      <w:pPr>
        <w:ind w:firstLine="720"/>
      </w:pPr>
      <w:bookmarkStart w:id="73" w:name="sub_5"/>
      <w:r w:rsidRPr="00EE61A7">
        <w:t xml:space="preserve">При закупке товаров, работ, услуг заказчик руководствуется </w:t>
      </w:r>
      <w:hyperlink r:id="rId25" w:history="1">
        <w:r w:rsidRPr="00EE61A7">
          <w:rPr>
            <w:b/>
            <w:bCs/>
          </w:rPr>
          <w:t>Конституцией</w:t>
        </w:r>
      </w:hyperlink>
      <w:r w:rsidRPr="00EE61A7">
        <w:t xml:space="preserve"> Российской Федерации, </w:t>
      </w:r>
      <w:hyperlink r:id="rId26"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7" w:history="1">
        <w:r w:rsidRPr="00EE61A7">
          <w:rPr>
            <w:b/>
            <w:bCs/>
          </w:rPr>
          <w:t>Федеральным законом</w:t>
        </w:r>
      </w:hyperlink>
      <w:r w:rsidRPr="00EE61A7">
        <w:t xml:space="preserve"> N 223-ФЗ, </w:t>
      </w:r>
      <w:hyperlink r:id="rId28"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 настоящим Положением о заку</w:t>
      </w:r>
      <w:r w:rsidRPr="00EE61A7">
        <w:t>п</w:t>
      </w:r>
      <w:r w:rsidRPr="00EE61A7">
        <w:t>ке.</w:t>
      </w:r>
    </w:p>
    <w:p w:rsidR="00CA4451" w:rsidRPr="000A574C" w:rsidRDefault="00CA4451" w:rsidP="00CA4451">
      <w:pPr>
        <w:pStyle w:val="1"/>
        <w:rPr>
          <w:b/>
          <w:sz w:val="24"/>
          <w:szCs w:val="24"/>
        </w:rPr>
      </w:pPr>
      <w:r>
        <w:rPr>
          <w:b/>
          <w:sz w:val="24"/>
          <w:szCs w:val="24"/>
        </w:rPr>
        <w:t>4</w:t>
      </w:r>
      <w:r w:rsidRPr="000A574C">
        <w:rPr>
          <w:b/>
          <w:sz w:val="24"/>
          <w:szCs w:val="24"/>
        </w:rPr>
        <w:t>. Условия выбора способа закупки</w:t>
      </w:r>
    </w:p>
    <w:bookmarkEnd w:id="73"/>
    <w:p w:rsidR="00CA4451" w:rsidRPr="000A574C" w:rsidRDefault="00CA4451" w:rsidP="00CA4451">
      <w:pPr>
        <w:ind w:firstLine="720"/>
      </w:pPr>
    </w:p>
    <w:p w:rsidR="00CA4451" w:rsidRPr="00EE61A7" w:rsidRDefault="00CA4451" w:rsidP="00CA4451">
      <w:pPr>
        <w:ind w:firstLine="720"/>
      </w:pPr>
      <w:bookmarkStart w:id="74"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CA4451" w:rsidRPr="00EE61A7" w:rsidRDefault="00CA4451" w:rsidP="00CA4451">
      <w:pPr>
        <w:ind w:firstLine="720"/>
      </w:pPr>
      <w:bookmarkStart w:id="75" w:name="sub_10216"/>
      <w:r w:rsidRPr="00EE61A7">
        <w:t>4.1.1. для Заказчика важны несколько условий исполнения договора;</w:t>
      </w:r>
    </w:p>
    <w:bookmarkEnd w:id="75"/>
    <w:p w:rsidR="00CA4451" w:rsidRPr="00EE61A7" w:rsidRDefault="00CA4451" w:rsidP="00CA4451">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29" w:history="1">
        <w:r w:rsidRPr="00DB59A1">
          <w:rPr>
            <w:rStyle w:val="a3"/>
          </w:rPr>
          <w:t>https://www.rts-tender.ru/</w:t>
        </w:r>
      </w:hyperlink>
      <w:r>
        <w:t xml:space="preserve">) и </w:t>
      </w:r>
      <w:r w:rsidRPr="00EE61A7">
        <w:t xml:space="preserve">в единой информационной системе </w:t>
      </w:r>
      <w:hyperlink r:id="rId30" w:history="1">
        <w:r w:rsidRPr="00EE61A7">
          <w:rPr>
            <w:b/>
            <w:bCs/>
          </w:rPr>
          <w:t>www.zakupki.gov.ru</w:t>
        </w:r>
      </w:hyperlink>
      <w:r w:rsidRPr="00EE61A7">
        <w:t xml:space="preserve"> до подписания договора) у заказчика есть не менее чем 25 дней;</w:t>
      </w:r>
    </w:p>
    <w:p w:rsidR="00CA4451" w:rsidRPr="000A574C" w:rsidRDefault="00CA4451" w:rsidP="00CA4451">
      <w:pPr>
        <w:pStyle w:val="1"/>
        <w:rPr>
          <w:b/>
          <w:sz w:val="24"/>
          <w:szCs w:val="24"/>
        </w:rPr>
      </w:pPr>
      <w:r>
        <w:rPr>
          <w:b/>
          <w:sz w:val="24"/>
          <w:szCs w:val="24"/>
        </w:rPr>
        <w:t>5</w:t>
      </w:r>
      <w:r w:rsidRPr="000A574C">
        <w:rPr>
          <w:b/>
          <w:sz w:val="24"/>
          <w:szCs w:val="24"/>
        </w:rPr>
        <w:t>. Общий порядок подготовки закупки</w:t>
      </w:r>
    </w:p>
    <w:bookmarkEnd w:id="74"/>
    <w:p w:rsidR="00CA4451" w:rsidRPr="000A574C" w:rsidRDefault="00CA4451" w:rsidP="00CA4451">
      <w:pPr>
        <w:ind w:firstLine="720"/>
      </w:pPr>
    </w:p>
    <w:p w:rsidR="00CA4451" w:rsidRPr="000A574C" w:rsidRDefault="00CA4451" w:rsidP="00CA4451">
      <w:pPr>
        <w:ind w:firstLine="720"/>
      </w:pPr>
      <w:bookmarkStart w:id="76" w:name="sub_10308"/>
      <w:r>
        <w:rPr>
          <w:rStyle w:val="afffc"/>
          <w:color w:val="auto"/>
        </w:rPr>
        <w:t>5.</w:t>
      </w:r>
      <w:r w:rsidRPr="000A574C">
        <w:rPr>
          <w:rStyle w:val="afffc"/>
          <w:color w:val="auto"/>
        </w:rPr>
        <w:t>1. Требования к закупаемым товарам, работам, услугам</w:t>
      </w:r>
    </w:p>
    <w:p w:rsidR="00CA4451" w:rsidRPr="00EE61A7" w:rsidRDefault="00CA4451" w:rsidP="00CA4451">
      <w:pPr>
        <w:ind w:firstLine="720"/>
      </w:pPr>
      <w:bookmarkStart w:id="77" w:name="sub_10309"/>
      <w:bookmarkStart w:id="78" w:name="sub_10316"/>
      <w:bookmarkEnd w:id="76"/>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CA4451" w:rsidRPr="00EE61A7" w:rsidRDefault="00CA4451" w:rsidP="00CA4451">
      <w:pPr>
        <w:ind w:firstLine="720"/>
      </w:pPr>
      <w:bookmarkStart w:id="79" w:name="sub_10310"/>
      <w:bookmarkEnd w:id="77"/>
      <w:r>
        <w:t>5</w:t>
      </w:r>
      <w:r w:rsidRPr="00EE61A7">
        <w:t>.1.2. При формировании требований к закупаемым товарам, работам, услугам должны соблюдаться следующие требования:</w:t>
      </w:r>
    </w:p>
    <w:p w:rsidR="00CA4451" w:rsidRPr="00EE61A7" w:rsidRDefault="00CA4451" w:rsidP="00CA4451">
      <w:pPr>
        <w:ind w:firstLine="720"/>
      </w:pPr>
      <w:bookmarkStart w:id="80" w:name="sub_10311"/>
      <w:bookmarkEnd w:id="79"/>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CA4451" w:rsidRPr="00EE61A7" w:rsidRDefault="00CA4451" w:rsidP="00CA4451">
      <w:pPr>
        <w:ind w:firstLine="720"/>
      </w:pPr>
      <w:bookmarkStart w:id="81" w:name="sub_10312"/>
      <w:bookmarkEnd w:id="80"/>
      <w:r>
        <w:t>5</w:t>
      </w:r>
      <w:r w:rsidRPr="00EE61A7">
        <w:t>.1.2.2. должны учитываться действующие на момент закупки требования, предъявля</w:t>
      </w:r>
      <w:r w:rsidRPr="00EE61A7">
        <w:t>е</w:t>
      </w:r>
      <w:r w:rsidRPr="00EE61A7">
        <w:t xml:space="preserve">мые </w:t>
      </w:r>
      <w:hyperlink r:id="rId31"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CA4451" w:rsidRPr="00EE61A7" w:rsidRDefault="00CA4451" w:rsidP="00CA4451">
      <w:pPr>
        <w:ind w:firstLine="720"/>
      </w:pPr>
      <w:bookmarkStart w:id="82" w:name="sub_10313"/>
      <w:bookmarkEnd w:id="81"/>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CA4451" w:rsidRPr="00EE61A7" w:rsidRDefault="00CA4451" w:rsidP="00CA4451">
      <w:pPr>
        <w:ind w:firstLine="720"/>
      </w:pPr>
      <w:bookmarkStart w:id="83" w:name="sub_10314"/>
      <w:bookmarkEnd w:id="82"/>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CA4451" w:rsidRPr="00EE61A7" w:rsidRDefault="00CA4451" w:rsidP="00CA4451">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CA4451" w:rsidRPr="00EE61A7" w:rsidRDefault="00CA4451" w:rsidP="00CA4451">
      <w:pPr>
        <w:ind w:firstLine="720"/>
      </w:pPr>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 описание указанных характеристик предмета закупки;</w:t>
      </w:r>
    </w:p>
    <w:p w:rsidR="00CA4451" w:rsidRPr="00EE61A7" w:rsidRDefault="00CA4451" w:rsidP="00CA4451">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CA4451" w:rsidRPr="00EE61A7" w:rsidRDefault="00CA4451" w:rsidP="00CA4451">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CA4451" w:rsidRPr="00EE61A7" w:rsidRDefault="00CA4451" w:rsidP="00CA4451">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CA4451" w:rsidRPr="00EE61A7" w:rsidRDefault="00CA4451" w:rsidP="00CA4451">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CA4451" w:rsidRPr="00EE61A7" w:rsidRDefault="00CA4451" w:rsidP="00CA4451">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3"/>
    <w:p w:rsidR="00CA4451" w:rsidRPr="000A574C" w:rsidRDefault="00CA4451" w:rsidP="00CA4451">
      <w:pPr>
        <w:ind w:firstLine="720"/>
      </w:pPr>
      <w:r>
        <w:rPr>
          <w:rStyle w:val="afffc"/>
          <w:color w:val="auto"/>
        </w:rPr>
        <w:t>5</w:t>
      </w:r>
      <w:r w:rsidRPr="000A574C">
        <w:rPr>
          <w:rStyle w:val="afffc"/>
          <w:color w:val="auto"/>
        </w:rPr>
        <w:t>.2. Требования к правоспособности участника закупок</w:t>
      </w:r>
    </w:p>
    <w:p w:rsidR="00CA4451" w:rsidRPr="00EE61A7" w:rsidRDefault="00CA4451" w:rsidP="00CA4451">
      <w:pPr>
        <w:ind w:firstLine="720"/>
      </w:pPr>
      <w:bookmarkStart w:id="84" w:name="sub_10317"/>
      <w:bookmarkStart w:id="85" w:name="sub_10325"/>
      <w:bookmarkEnd w:id="78"/>
      <w:r>
        <w:t>5</w:t>
      </w:r>
      <w:r w:rsidRPr="00EE61A7">
        <w:t>.2.1. Устанавливаются следующие обязательные требования к правоспособности участника закупок:</w:t>
      </w:r>
    </w:p>
    <w:p w:rsidR="00CA4451" w:rsidRPr="00EE61A7" w:rsidRDefault="00CA4451" w:rsidP="00CA4451">
      <w:pPr>
        <w:ind w:firstLine="720"/>
      </w:pPr>
      <w:bookmarkStart w:id="86" w:name="sub_10318"/>
      <w:bookmarkEnd w:id="84"/>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CA4451" w:rsidRPr="00EE61A7" w:rsidRDefault="00CA4451" w:rsidP="00CA4451">
      <w:pPr>
        <w:ind w:firstLine="720"/>
      </w:pPr>
      <w:bookmarkStart w:id="87" w:name="sub_10319"/>
      <w:bookmarkEnd w:id="86"/>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CA4451" w:rsidRPr="00EE61A7" w:rsidRDefault="00CA4451" w:rsidP="00CA4451">
      <w:pPr>
        <w:ind w:firstLine="720"/>
      </w:pPr>
      <w:bookmarkStart w:id="88" w:name="sub_10320"/>
      <w:bookmarkEnd w:id="87"/>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2"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CA4451" w:rsidRPr="00EE61A7" w:rsidRDefault="00CA4451" w:rsidP="00CA4451">
      <w:pPr>
        <w:ind w:firstLine="720"/>
      </w:pPr>
      <w:bookmarkStart w:id="89" w:name="sub_10321"/>
      <w:bookmarkEnd w:id="88"/>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жетные фонды за прошедший календарный год не превышающий 25 % балансовой стоимости активов участника закупки;</w:t>
      </w:r>
    </w:p>
    <w:p w:rsidR="00CA4451" w:rsidRPr="00EE61A7" w:rsidRDefault="00CA4451" w:rsidP="00CA4451">
      <w:pPr>
        <w:ind w:firstLine="720"/>
      </w:pPr>
      <w:bookmarkStart w:id="90" w:name="sub_10323"/>
      <w:bookmarkEnd w:id="89"/>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3"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4"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CA4451" w:rsidRPr="00EE61A7" w:rsidRDefault="00CA4451" w:rsidP="00CA4451">
      <w:pPr>
        <w:ind w:firstLine="720"/>
      </w:pPr>
      <w:bookmarkStart w:id="91" w:name="sub_10324"/>
      <w:bookmarkEnd w:id="90"/>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1"/>
    <w:p w:rsidR="00CA4451" w:rsidRPr="000A574C" w:rsidRDefault="00CA4451" w:rsidP="00CA4451">
      <w:pPr>
        <w:ind w:firstLine="720"/>
      </w:pPr>
      <w:r>
        <w:rPr>
          <w:rStyle w:val="afffc"/>
          <w:color w:val="auto"/>
        </w:rPr>
        <w:t>5</w:t>
      </w:r>
      <w:r w:rsidRPr="000A574C">
        <w:rPr>
          <w:rStyle w:val="afffc"/>
          <w:color w:val="auto"/>
        </w:rPr>
        <w:t>.3. Требования к извещению о закупке</w:t>
      </w:r>
    </w:p>
    <w:p w:rsidR="00CA4451" w:rsidRPr="00EE61A7" w:rsidRDefault="00CA4451" w:rsidP="00CA4451">
      <w:pPr>
        <w:ind w:firstLine="720"/>
      </w:pPr>
      <w:bookmarkStart w:id="92" w:name="sub_10334"/>
      <w:bookmarkEnd w:id="85"/>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CA4451" w:rsidRPr="00EE61A7" w:rsidRDefault="00CA4451" w:rsidP="00CA4451">
      <w:pPr>
        <w:ind w:firstLine="720"/>
      </w:pPr>
      <w:r>
        <w:t>5</w:t>
      </w:r>
      <w:r w:rsidRPr="00EE61A7">
        <w:t>.3.1. способ осуществления закупки;</w:t>
      </w:r>
    </w:p>
    <w:p w:rsidR="00CA4451" w:rsidRPr="00EE61A7" w:rsidRDefault="00CA4451" w:rsidP="00CA4451">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CA4451" w:rsidRPr="00EE61A7" w:rsidRDefault="00CA4451" w:rsidP="00CA4451">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CA4451" w:rsidRPr="00EE61A7" w:rsidRDefault="00CA4451" w:rsidP="00CA4451">
      <w:pPr>
        <w:ind w:firstLine="720"/>
      </w:pPr>
      <w:r>
        <w:lastRenderedPageBreak/>
        <w:t>5</w:t>
      </w:r>
      <w:r w:rsidRPr="00EE61A7">
        <w:t>.3.4. место поставки товара, выполнения работы, оказания услуги;</w:t>
      </w:r>
    </w:p>
    <w:p w:rsidR="00CA4451" w:rsidRPr="00EE61A7" w:rsidRDefault="00CA4451" w:rsidP="00CA4451">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CA4451" w:rsidRPr="00EE61A7" w:rsidRDefault="00CA4451" w:rsidP="00CA4451">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CA4451" w:rsidRPr="00EE61A7" w:rsidRDefault="00CA4451" w:rsidP="00CA4451">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CA4451" w:rsidRPr="00EE61A7" w:rsidRDefault="00CA4451" w:rsidP="00CA4451">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CA4451" w:rsidRPr="00EE61A7" w:rsidRDefault="00CA4451" w:rsidP="00CA4451">
      <w:pPr>
        <w:ind w:firstLine="720"/>
      </w:pPr>
      <w:r>
        <w:t>5</w:t>
      </w:r>
      <w:r w:rsidRPr="00EE61A7">
        <w:t>.3.9. иные сведения, определенные положением о закупке.</w:t>
      </w:r>
    </w:p>
    <w:p w:rsidR="00CA4451" w:rsidRPr="000A574C" w:rsidRDefault="00CA4451" w:rsidP="00CA4451">
      <w:pPr>
        <w:ind w:firstLine="720"/>
      </w:pPr>
      <w:r>
        <w:rPr>
          <w:rStyle w:val="afffc"/>
          <w:color w:val="auto"/>
        </w:rPr>
        <w:t>5</w:t>
      </w:r>
      <w:r w:rsidRPr="000A574C">
        <w:rPr>
          <w:rStyle w:val="afffc"/>
          <w:color w:val="auto"/>
        </w:rPr>
        <w:t>.4. Требования к документации о закупке</w:t>
      </w:r>
    </w:p>
    <w:p w:rsidR="00CA4451" w:rsidRPr="00EE61A7" w:rsidRDefault="00CA4451" w:rsidP="00CA4451">
      <w:pPr>
        <w:ind w:firstLine="720"/>
      </w:pPr>
      <w:bookmarkStart w:id="93" w:name="sub_10348"/>
      <w:bookmarkEnd w:id="92"/>
      <w:r w:rsidRPr="00EE61A7">
        <w:t>В документации о закупке должны быть указаны, как минимум следующие сведения:</w:t>
      </w:r>
    </w:p>
    <w:p w:rsidR="00CA4451" w:rsidRPr="00EE61A7" w:rsidRDefault="00CA4451" w:rsidP="00CA4451">
      <w:pPr>
        <w:ind w:firstLine="720"/>
      </w:pPr>
      <w:bookmarkStart w:id="94" w:name="sub_10335"/>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
    <w:p w:rsidR="00CA4451" w:rsidRPr="00EE61A7" w:rsidRDefault="00CA4451" w:rsidP="00CA4451">
      <w:pPr>
        <w:ind w:firstLine="720"/>
      </w:pPr>
      <w:bookmarkStart w:id="95" w:name="sub_10336"/>
      <w:bookmarkEnd w:id="94"/>
      <w:r>
        <w:t>5</w:t>
      </w:r>
      <w:r w:rsidRPr="00EE61A7">
        <w:t>.4.2. требования к содержанию, форме, оформлению и составу заявки на участие в з</w:t>
      </w:r>
      <w:r w:rsidRPr="00EE61A7">
        <w:t>а</w:t>
      </w:r>
      <w:r w:rsidRPr="00EE61A7">
        <w:t>купке;</w:t>
      </w:r>
    </w:p>
    <w:p w:rsidR="00CA4451" w:rsidRPr="00EE61A7" w:rsidRDefault="00CA4451" w:rsidP="00CA4451">
      <w:pPr>
        <w:ind w:firstLine="720"/>
      </w:pPr>
      <w:bookmarkStart w:id="96" w:name="sub_10337"/>
      <w:bookmarkEnd w:id="95"/>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CA4451" w:rsidRPr="00EE61A7" w:rsidRDefault="00CA4451" w:rsidP="00CA4451">
      <w:pPr>
        <w:ind w:firstLine="720"/>
      </w:pPr>
      <w:bookmarkStart w:id="97" w:name="sub_10338"/>
      <w:bookmarkEnd w:id="96"/>
      <w:r>
        <w:t>5</w:t>
      </w:r>
      <w:r w:rsidRPr="00EE61A7">
        <w:t>.4.4. место, условия и сроки (периоды) поставки товара, выполнения работы, оказания услуги;</w:t>
      </w:r>
    </w:p>
    <w:p w:rsidR="00CA4451" w:rsidRPr="00EE61A7" w:rsidRDefault="00CA4451" w:rsidP="00CA4451">
      <w:pPr>
        <w:ind w:firstLine="720"/>
      </w:pPr>
      <w:bookmarkStart w:id="98" w:name="sub_10339"/>
      <w:bookmarkEnd w:id="97"/>
      <w:r>
        <w:t>5</w:t>
      </w:r>
      <w:r w:rsidRPr="00EE61A7">
        <w:t>.4.5. сведения о начальной (максимальной) цене договора (цене лота);</w:t>
      </w:r>
    </w:p>
    <w:p w:rsidR="00CA4451" w:rsidRPr="00EE61A7" w:rsidRDefault="00CA4451" w:rsidP="00CA4451">
      <w:pPr>
        <w:ind w:firstLine="720"/>
      </w:pPr>
      <w:bookmarkStart w:id="99" w:name="sub_10340"/>
      <w:bookmarkEnd w:id="98"/>
      <w:r>
        <w:t>5</w:t>
      </w:r>
      <w:r w:rsidRPr="00EE61A7">
        <w:t>.4.6. форма, сроки и порядок оплаты товара, работы, услуги;</w:t>
      </w:r>
    </w:p>
    <w:p w:rsidR="00CA4451" w:rsidRPr="00EE61A7" w:rsidRDefault="00CA4451" w:rsidP="00CA4451">
      <w:pPr>
        <w:ind w:firstLine="720"/>
      </w:pPr>
      <w:bookmarkStart w:id="100" w:name="sub_10341"/>
      <w:bookmarkEnd w:id="99"/>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CA4451" w:rsidRPr="00EE61A7" w:rsidRDefault="00CA4451" w:rsidP="00CA4451">
      <w:pPr>
        <w:ind w:firstLine="720"/>
      </w:pPr>
      <w:bookmarkStart w:id="101" w:name="sub_10342"/>
      <w:bookmarkEnd w:id="100"/>
      <w:r>
        <w:t>5</w:t>
      </w:r>
      <w:r w:rsidRPr="00EE61A7">
        <w:t>.4.8. порядок, место, дата начала и дата окончания срока подачи заявок на участие в з</w:t>
      </w:r>
      <w:r w:rsidRPr="00EE61A7">
        <w:t>а</w:t>
      </w:r>
      <w:r w:rsidRPr="00EE61A7">
        <w:t>купке;</w:t>
      </w:r>
    </w:p>
    <w:p w:rsidR="00CA4451" w:rsidRPr="00EE61A7" w:rsidRDefault="00CA4451" w:rsidP="00CA4451">
      <w:pPr>
        <w:ind w:firstLine="720"/>
      </w:pPr>
      <w:bookmarkStart w:id="102" w:name="sub_10343"/>
      <w:bookmarkEnd w:id="101"/>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CA4451" w:rsidRPr="00EE61A7" w:rsidRDefault="00CA4451" w:rsidP="00CA4451">
      <w:pPr>
        <w:ind w:firstLine="720"/>
      </w:pPr>
      <w:bookmarkStart w:id="103" w:name="sub_10344"/>
      <w:bookmarkEnd w:id="102"/>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CA4451" w:rsidRPr="00EE61A7" w:rsidRDefault="00CA4451" w:rsidP="00CA4451">
      <w:pPr>
        <w:ind w:firstLine="720"/>
      </w:pPr>
      <w:bookmarkStart w:id="104" w:name="sub_10345"/>
      <w:bookmarkEnd w:id="103"/>
      <w:r>
        <w:t>5</w:t>
      </w:r>
      <w:r w:rsidRPr="00EE61A7">
        <w:t>.4.11. место и дата рассмотрения предложений участников закупки и подведения ит</w:t>
      </w:r>
      <w:r w:rsidRPr="00EE61A7">
        <w:t>о</w:t>
      </w:r>
      <w:r w:rsidRPr="00EE61A7">
        <w:t>гов закупки;</w:t>
      </w:r>
    </w:p>
    <w:p w:rsidR="00CA4451" w:rsidRPr="00EE61A7" w:rsidRDefault="00CA4451" w:rsidP="00CA4451">
      <w:pPr>
        <w:ind w:firstLine="720"/>
      </w:pPr>
      <w:bookmarkStart w:id="105" w:name="sub_10346"/>
      <w:bookmarkEnd w:id="104"/>
      <w:r>
        <w:t>5</w:t>
      </w:r>
      <w:r w:rsidRPr="00EE61A7">
        <w:t>.4.12. критерии оценки и сопоставления заявок на участие в закупке;</w:t>
      </w:r>
    </w:p>
    <w:p w:rsidR="00CA4451" w:rsidRPr="00EE61A7" w:rsidRDefault="00CA4451" w:rsidP="00CA4451">
      <w:pPr>
        <w:ind w:firstLine="720"/>
      </w:pPr>
      <w:bookmarkStart w:id="106" w:name="sub_10347"/>
      <w:bookmarkEnd w:id="105"/>
      <w:r>
        <w:t>5</w:t>
      </w:r>
      <w:r w:rsidRPr="00EE61A7">
        <w:t>.4.13. порядок оценки и сопоставления заявок на участие в закупке.</w:t>
      </w:r>
    </w:p>
    <w:bookmarkEnd w:id="106"/>
    <w:p w:rsidR="00CA4451" w:rsidRPr="000A574C" w:rsidRDefault="00CA4451" w:rsidP="00CA4451">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3"/>
    <w:p w:rsidR="00CA4451" w:rsidRPr="00EE61A7" w:rsidRDefault="00CA4451" w:rsidP="00CA4451">
      <w:pPr>
        <w:ind w:firstLine="720"/>
      </w:pPr>
      <w:r w:rsidRPr="00EE61A7">
        <w:lastRenderedPageBreak/>
        <w:t>В протоколах, составленных по результатам закупки должны быть указаны, как мин</w:t>
      </w:r>
      <w:r w:rsidRPr="00EE61A7">
        <w:t>и</w:t>
      </w:r>
      <w:r w:rsidRPr="00EE61A7">
        <w:t>мум следующие сведения:</w:t>
      </w:r>
    </w:p>
    <w:p w:rsidR="00CA4451" w:rsidRPr="00EE61A7" w:rsidRDefault="00CA4451" w:rsidP="00CA4451">
      <w:pPr>
        <w:ind w:firstLine="720"/>
      </w:pPr>
      <w:bookmarkStart w:id="107" w:name="sub_10349"/>
      <w:r>
        <w:t>5</w:t>
      </w:r>
      <w:r w:rsidRPr="00EE61A7">
        <w:t>.5.1. количество закупаемых товаров, работ, услуг;</w:t>
      </w:r>
    </w:p>
    <w:p w:rsidR="00CA4451" w:rsidRPr="00EE61A7" w:rsidRDefault="00CA4451" w:rsidP="00CA4451">
      <w:pPr>
        <w:ind w:firstLine="720"/>
      </w:pPr>
      <w:bookmarkStart w:id="108" w:name="sub_10350"/>
      <w:bookmarkEnd w:id="107"/>
      <w:r>
        <w:t>5</w:t>
      </w:r>
      <w:r w:rsidRPr="00EE61A7">
        <w:t>.5.2. цена закупаемых товаров, работ, услуг;</w:t>
      </w:r>
    </w:p>
    <w:p w:rsidR="00CA4451" w:rsidRPr="00EE61A7" w:rsidRDefault="00CA4451" w:rsidP="00CA4451">
      <w:pPr>
        <w:ind w:firstLine="720"/>
      </w:pPr>
      <w:bookmarkStart w:id="109" w:name="sub_10351"/>
      <w:bookmarkEnd w:id="108"/>
      <w:r>
        <w:t>5</w:t>
      </w:r>
      <w:r w:rsidRPr="00EE61A7">
        <w:t>.5.3. сроки исполнения договора.</w:t>
      </w:r>
    </w:p>
    <w:p w:rsidR="00CA4451" w:rsidRPr="00EE61A7" w:rsidRDefault="00CA4451" w:rsidP="00CA4451">
      <w:pPr>
        <w:ind w:firstLine="720"/>
      </w:pPr>
      <w:bookmarkStart w:id="110" w:name="sub_11143"/>
      <w:bookmarkEnd w:id="109"/>
      <w:r>
        <w:t>5</w:t>
      </w:r>
      <w:r w:rsidRPr="00EE61A7">
        <w:t>.6. Требования к комиссии по закупке:</w:t>
      </w:r>
    </w:p>
    <w:p w:rsidR="00CA4451" w:rsidRPr="00EE61A7" w:rsidRDefault="00CA4451" w:rsidP="00CA4451">
      <w:pPr>
        <w:ind w:firstLine="720"/>
      </w:pPr>
      <w:bookmarkStart w:id="111" w:name="sub_10353"/>
      <w:bookmarkEnd w:id="110"/>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CA4451" w:rsidRPr="00EE61A7" w:rsidRDefault="00CA4451" w:rsidP="00CA4451">
      <w:pPr>
        <w:ind w:firstLine="720"/>
      </w:pPr>
      <w:bookmarkStart w:id="112" w:name="sub_10354"/>
      <w:bookmarkEnd w:id="111"/>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2"/>
    <w:p w:rsidR="00CA4451" w:rsidRPr="00EE61A7" w:rsidRDefault="00CA4451" w:rsidP="00CA4451">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CA4451" w:rsidRPr="00EE61A7" w:rsidRDefault="00CA4451" w:rsidP="00CA4451">
      <w:pPr>
        <w:ind w:firstLine="720"/>
      </w:pPr>
      <w:r>
        <w:t>5</w:t>
      </w:r>
      <w:r w:rsidRPr="00EE61A7">
        <w:t>.6.4. 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CA4451" w:rsidRPr="000A574C" w:rsidRDefault="00CA4451" w:rsidP="00CA4451">
      <w:pPr>
        <w:pStyle w:val="1"/>
        <w:rPr>
          <w:b/>
          <w:sz w:val="24"/>
          <w:szCs w:val="24"/>
        </w:rPr>
      </w:pPr>
      <w:bookmarkStart w:id="113" w:name="sub_7"/>
      <w:r>
        <w:rPr>
          <w:b/>
          <w:sz w:val="24"/>
          <w:szCs w:val="24"/>
        </w:rPr>
        <w:t>6</w:t>
      </w:r>
      <w:r w:rsidRPr="000A574C">
        <w:rPr>
          <w:b/>
          <w:sz w:val="24"/>
          <w:szCs w:val="24"/>
        </w:rPr>
        <w:t>. Порядок проведения конкурса</w:t>
      </w:r>
    </w:p>
    <w:bookmarkEnd w:id="113"/>
    <w:p w:rsidR="00CA4451" w:rsidRPr="000A574C" w:rsidRDefault="00CA4451" w:rsidP="00CA4451">
      <w:pPr>
        <w:ind w:firstLine="720"/>
      </w:pPr>
    </w:p>
    <w:p w:rsidR="00CA4451" w:rsidRPr="000A574C" w:rsidRDefault="00CA4451" w:rsidP="00CA4451">
      <w:pPr>
        <w:ind w:firstLine="720"/>
      </w:pPr>
      <w:bookmarkStart w:id="114" w:name="sub_10356"/>
      <w:r>
        <w:rPr>
          <w:rStyle w:val="afffc"/>
          <w:color w:val="auto"/>
        </w:rPr>
        <w:t>6</w:t>
      </w:r>
      <w:r w:rsidRPr="000A574C">
        <w:rPr>
          <w:rStyle w:val="afffc"/>
          <w:color w:val="auto"/>
        </w:rPr>
        <w:t>.1. Общий порядок проведения открытого конкурса</w:t>
      </w:r>
    </w:p>
    <w:p w:rsidR="00CA4451" w:rsidRPr="00D633E8" w:rsidRDefault="00CA4451" w:rsidP="00CA4451">
      <w:pPr>
        <w:ind w:firstLine="720"/>
      </w:pPr>
      <w:bookmarkStart w:id="115" w:name="sub_10357"/>
      <w:bookmarkStart w:id="116" w:name="sub_10366"/>
      <w:bookmarkEnd w:id="114"/>
      <w:r>
        <w:t>6</w:t>
      </w:r>
      <w:r w:rsidRPr="00D633E8">
        <w:t>.1.1. В целях закупки товаров, работ, услуг путем проведения открытого конкурса необходимо:</w:t>
      </w:r>
    </w:p>
    <w:p w:rsidR="00CA4451" w:rsidRPr="00D633E8" w:rsidRDefault="00CA4451" w:rsidP="00CA4451">
      <w:pPr>
        <w:ind w:firstLine="720"/>
      </w:pPr>
      <w:bookmarkStart w:id="117" w:name="sub_10358"/>
      <w:bookmarkEnd w:id="115"/>
      <w:r>
        <w:t>6</w:t>
      </w:r>
      <w:r w:rsidRPr="00D633E8">
        <w:t>.1.1.1. разработать и разместить</w:t>
      </w:r>
      <w:r>
        <w:t xml:space="preserve"> на официальном сайте заказчика, на Электронной площадке РТС-Тендер (</w:t>
      </w:r>
      <w:hyperlink r:id="rId35" w:history="1">
        <w:r w:rsidRPr="00DB59A1">
          <w:rPr>
            <w:rStyle w:val="a3"/>
          </w:rPr>
          <w:t>https://www.rts-tender.ru/</w:t>
        </w:r>
      </w:hyperlink>
      <w:r>
        <w:t xml:space="preserve">) и </w:t>
      </w:r>
      <w:r w:rsidRPr="00D633E8">
        <w:t xml:space="preserve">в единой информационной системе </w:t>
      </w:r>
      <w:hyperlink r:id="rId36"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CA4451" w:rsidRPr="00D633E8" w:rsidRDefault="00CA4451" w:rsidP="00CA4451">
      <w:pPr>
        <w:ind w:firstLine="720"/>
      </w:pPr>
      <w:bookmarkStart w:id="118" w:name="sub_10359"/>
      <w:bookmarkEnd w:id="117"/>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CA4451" w:rsidRPr="00D633E8" w:rsidRDefault="00CA4451" w:rsidP="00CA4451">
      <w:pPr>
        <w:ind w:firstLine="720"/>
      </w:pPr>
      <w:bookmarkStart w:id="119" w:name="sub_10360"/>
      <w:bookmarkEnd w:id="118"/>
      <w:r>
        <w:t>6</w:t>
      </w:r>
      <w:r w:rsidRPr="00D633E8">
        <w:t>.1.1.3. при необходимости вносить изменения в извещение о проведении открытого конкурса, конкурсную документацию;</w:t>
      </w:r>
    </w:p>
    <w:p w:rsidR="00CA4451" w:rsidRPr="00D633E8" w:rsidRDefault="00CA4451" w:rsidP="00CA4451">
      <w:pPr>
        <w:ind w:firstLine="720"/>
      </w:pPr>
      <w:bookmarkStart w:id="120" w:name="sub_10361"/>
      <w:bookmarkEnd w:id="119"/>
      <w:r>
        <w:t>6</w:t>
      </w:r>
      <w:r w:rsidRPr="00D633E8">
        <w:t>.1.1.4. принимать все конкурсные заявки, поданные в срок и в порядке, установленные в конкурсной документации;</w:t>
      </w:r>
    </w:p>
    <w:p w:rsidR="00CA4451" w:rsidRPr="00D633E8" w:rsidRDefault="00CA4451" w:rsidP="00CA4451">
      <w:pPr>
        <w:ind w:firstLine="720"/>
      </w:pPr>
      <w:bookmarkStart w:id="121" w:name="sub_10362"/>
      <w:bookmarkEnd w:id="120"/>
      <w:r>
        <w:t>6</w:t>
      </w:r>
      <w:r w:rsidRPr="00D633E8">
        <w:t>.1.1.5. осуществлять публичное вскрытие конвертов с конкурсными заявками;</w:t>
      </w:r>
    </w:p>
    <w:p w:rsidR="00CA4451" w:rsidRPr="00D633E8" w:rsidRDefault="00CA4451" w:rsidP="00CA4451">
      <w:pPr>
        <w:ind w:firstLine="720"/>
      </w:pPr>
      <w:bookmarkStart w:id="122" w:name="sub_10363"/>
      <w:bookmarkEnd w:id="121"/>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CA4451" w:rsidRPr="00D633E8" w:rsidRDefault="00CA4451" w:rsidP="00CA4451">
      <w:pPr>
        <w:ind w:firstLine="720"/>
      </w:pPr>
      <w:bookmarkStart w:id="123" w:name="sub_10364"/>
      <w:bookmarkEnd w:id="122"/>
      <w:r>
        <w:lastRenderedPageBreak/>
        <w:t>6</w:t>
      </w:r>
      <w:r w:rsidRPr="00D633E8">
        <w:t>.1.1.7.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CA4451" w:rsidRPr="00D633E8" w:rsidRDefault="00CA4451" w:rsidP="00CA4451">
      <w:pPr>
        <w:ind w:firstLine="720"/>
      </w:pPr>
      <w:bookmarkStart w:id="124" w:name="sub_10365"/>
      <w:bookmarkEnd w:id="123"/>
      <w:r>
        <w:t>6</w:t>
      </w:r>
      <w:r w:rsidRPr="00D633E8">
        <w:t>.1.1.8. заключить договор по результатам закупки.</w:t>
      </w:r>
    </w:p>
    <w:bookmarkEnd w:id="124"/>
    <w:p w:rsidR="00CA4451" w:rsidRPr="000A574C" w:rsidRDefault="00CA4451" w:rsidP="00CA4451">
      <w:pPr>
        <w:ind w:firstLine="720"/>
      </w:pPr>
      <w:r>
        <w:rPr>
          <w:rStyle w:val="afffc"/>
          <w:color w:val="auto"/>
        </w:rPr>
        <w:t>6</w:t>
      </w:r>
      <w:r w:rsidRPr="000A574C">
        <w:rPr>
          <w:rStyle w:val="afffc"/>
          <w:color w:val="auto"/>
        </w:rPr>
        <w:t>.2. Извещение о проведении открытого конкурса</w:t>
      </w:r>
    </w:p>
    <w:p w:rsidR="00CA4451" w:rsidRPr="00E04A75" w:rsidRDefault="00CA4451" w:rsidP="00CA4451">
      <w:pPr>
        <w:ind w:firstLine="720"/>
      </w:pPr>
      <w:bookmarkStart w:id="125" w:name="sub_10375"/>
      <w:bookmarkEnd w:id="116"/>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38" w:history="1">
        <w:r w:rsidRPr="00DB59A1">
          <w:rPr>
            <w:rStyle w:val="a3"/>
          </w:rPr>
          <w:t>https://www.rts-tender.ru</w:t>
        </w:r>
      </w:hyperlink>
      <w:r>
        <w:t>)</w:t>
      </w:r>
      <w:r w:rsidRPr="00E04A75">
        <w:t xml:space="preserve"> и в единой информационной системе </w:t>
      </w:r>
      <w:hyperlink r:id="rId39" w:history="1">
        <w:r w:rsidRPr="00E04A75">
          <w:rPr>
            <w:b/>
            <w:bCs/>
          </w:rPr>
          <w:t>www.zakupki.gov.ru</w:t>
        </w:r>
      </w:hyperlink>
      <w:r w:rsidRPr="00E04A75">
        <w:t xml:space="preserve"> извещение о проведении открытого конкурса.</w:t>
      </w:r>
    </w:p>
    <w:p w:rsidR="00CA4451" w:rsidRPr="00E04A75" w:rsidRDefault="00CA4451" w:rsidP="00CA4451">
      <w:pPr>
        <w:ind w:firstLine="720"/>
      </w:pPr>
      <w:bookmarkStart w:id="126"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CA4451" w:rsidRPr="00E04A75" w:rsidRDefault="00CA4451" w:rsidP="00CA4451">
      <w:pPr>
        <w:ind w:firstLine="720"/>
      </w:pPr>
      <w:bookmarkStart w:id="127" w:name="sub_10369"/>
      <w:bookmarkEnd w:id="126"/>
      <w:r>
        <w:t>6</w:t>
      </w:r>
      <w:r w:rsidRPr="00E04A75">
        <w:t>.2.2.1. срок отказа от проведения конкурса;</w:t>
      </w:r>
    </w:p>
    <w:p w:rsidR="00CA4451" w:rsidRPr="00E04A75" w:rsidRDefault="00CA4451" w:rsidP="00CA4451">
      <w:pPr>
        <w:ind w:firstLine="720"/>
      </w:pPr>
      <w:bookmarkStart w:id="128" w:name="sub_10370"/>
      <w:bookmarkEnd w:id="127"/>
      <w:r>
        <w:t>6</w:t>
      </w:r>
      <w:r w:rsidRPr="00E04A75">
        <w:t>.2.2.2. даты и время начала и окончания приема конкурсных заявок;</w:t>
      </w:r>
    </w:p>
    <w:p w:rsidR="00CA4451" w:rsidRPr="00E04A75" w:rsidRDefault="00CA4451" w:rsidP="00CA4451">
      <w:pPr>
        <w:ind w:firstLine="720"/>
      </w:pPr>
      <w:bookmarkStart w:id="129" w:name="sub_10371"/>
      <w:bookmarkEnd w:id="128"/>
      <w:r>
        <w:t>6</w:t>
      </w:r>
      <w:r w:rsidRPr="00E04A75">
        <w:t>.2.2.3. место, дата и время вскрытия конвертов с конкурсными заявками;</w:t>
      </w:r>
    </w:p>
    <w:p w:rsidR="00CA4451" w:rsidRPr="00E04A75" w:rsidRDefault="00CA4451" w:rsidP="00CA4451">
      <w:pPr>
        <w:ind w:firstLine="720"/>
      </w:pPr>
      <w:bookmarkStart w:id="130" w:name="sub_10372"/>
      <w:bookmarkEnd w:id="129"/>
      <w:r>
        <w:t>6</w:t>
      </w:r>
      <w:r w:rsidRPr="00E04A75">
        <w:t>.2.2.4. размер задатка (обеспечения заявки), срок и порядок внесения задатка, реквиз</w:t>
      </w:r>
      <w:r w:rsidRPr="00E04A75">
        <w:t>и</w:t>
      </w:r>
      <w:r w:rsidRPr="00E04A75">
        <w:t>ты счета.</w:t>
      </w:r>
    </w:p>
    <w:p w:rsidR="00CA4451" w:rsidRPr="00E04A75" w:rsidRDefault="00CA4451" w:rsidP="00CA4451">
      <w:pPr>
        <w:ind w:firstLine="720"/>
      </w:pPr>
      <w:bookmarkStart w:id="131" w:name="sub_10373"/>
      <w:bookmarkEnd w:id="130"/>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
    <w:p w:rsidR="00CA4451" w:rsidRPr="00E04A75" w:rsidRDefault="00CA4451" w:rsidP="00CA4451">
      <w:pPr>
        <w:ind w:firstLine="720"/>
      </w:pPr>
      <w:bookmarkStart w:id="132" w:name="sub_10374"/>
      <w:bookmarkEnd w:id="131"/>
      <w:r>
        <w:t>6</w:t>
      </w:r>
      <w:r w:rsidRPr="00E04A75">
        <w:t>.2.3.1. В случае,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2"/>
    <w:p w:rsidR="00CA4451" w:rsidRPr="000A574C" w:rsidRDefault="00CA4451" w:rsidP="00CA4451">
      <w:pPr>
        <w:ind w:firstLine="720"/>
      </w:pPr>
      <w:r>
        <w:rPr>
          <w:rStyle w:val="afffc"/>
          <w:color w:val="auto"/>
        </w:rPr>
        <w:t>6</w:t>
      </w:r>
      <w:r w:rsidRPr="000A574C">
        <w:rPr>
          <w:rStyle w:val="afffc"/>
          <w:color w:val="auto"/>
        </w:rPr>
        <w:t>.3. Конкурсная документация</w:t>
      </w:r>
    </w:p>
    <w:p w:rsidR="00CA4451" w:rsidRPr="00E04A75" w:rsidRDefault="00CA4451" w:rsidP="00CA4451">
      <w:pPr>
        <w:ind w:firstLine="720"/>
      </w:pPr>
      <w:bookmarkStart w:id="133" w:name="sub_10376"/>
      <w:bookmarkStart w:id="134" w:name="sub_10400"/>
      <w:bookmarkEnd w:id="125"/>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конкур</w:t>
      </w:r>
      <w:r w:rsidRPr="00E04A75">
        <w:t>с</w:t>
      </w:r>
      <w:r w:rsidRPr="00E04A75">
        <w:t>ную документацию.</w:t>
      </w:r>
    </w:p>
    <w:p w:rsidR="00CA4451" w:rsidRPr="00E04A75" w:rsidRDefault="00CA4451" w:rsidP="00CA4451">
      <w:pPr>
        <w:ind w:firstLine="720"/>
      </w:pPr>
      <w:bookmarkStart w:id="135" w:name="sub_10377"/>
      <w:bookmarkEnd w:id="133"/>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CA4451" w:rsidRPr="00E04A75" w:rsidRDefault="00CA4451" w:rsidP="00CA4451">
      <w:pPr>
        <w:ind w:firstLine="720"/>
      </w:pPr>
      <w:bookmarkStart w:id="136" w:name="sub_10378"/>
      <w:bookmarkEnd w:id="135"/>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CA4451" w:rsidRPr="00E04A75" w:rsidRDefault="00CA4451" w:rsidP="00CA4451">
      <w:pPr>
        <w:ind w:firstLine="720"/>
      </w:pPr>
      <w:bookmarkStart w:id="137" w:name="sub_10379"/>
      <w:bookmarkEnd w:id="136"/>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CA4451" w:rsidRPr="00E04A75" w:rsidRDefault="00CA4451" w:rsidP="00CA4451">
      <w:pPr>
        <w:ind w:firstLine="720"/>
      </w:pPr>
      <w:bookmarkStart w:id="138" w:name="sub_10380"/>
      <w:bookmarkEnd w:id="137"/>
      <w:r>
        <w:t>6</w:t>
      </w:r>
      <w:r w:rsidRPr="00E04A75">
        <w:t xml:space="preserve">.3.2.2. </w:t>
      </w:r>
      <w:bookmarkStart w:id="139" w:name="sub_10382"/>
      <w:bookmarkEnd w:id="138"/>
      <w:r w:rsidRPr="00E04A75">
        <w:t>сведения о возможности заказчика увеличить количество поставляемого товара при заключении договора (при необходимости);</w:t>
      </w:r>
    </w:p>
    <w:p w:rsidR="00CA4451" w:rsidRPr="00E04A75" w:rsidRDefault="00CA4451" w:rsidP="00CA4451">
      <w:pPr>
        <w:ind w:firstLine="720"/>
      </w:pPr>
      <w:bookmarkStart w:id="140" w:name="sub_10383"/>
      <w:bookmarkEnd w:id="139"/>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CA4451" w:rsidRPr="00E04A75" w:rsidRDefault="00CA4451" w:rsidP="00CA4451">
      <w:pPr>
        <w:ind w:firstLine="720"/>
      </w:pPr>
      <w:bookmarkStart w:id="141" w:name="sub_10384"/>
      <w:bookmarkEnd w:id="140"/>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CA4451" w:rsidRPr="00E04A75" w:rsidRDefault="00CA4451" w:rsidP="00CA4451">
      <w:pPr>
        <w:ind w:firstLine="720"/>
      </w:pPr>
      <w:bookmarkStart w:id="142" w:name="sub_10385"/>
      <w:bookmarkEnd w:id="141"/>
      <w:r>
        <w:t>6</w:t>
      </w:r>
      <w:r w:rsidRPr="00E04A75">
        <w:t>.3.2.5. порядок и срок отзыва конкурсных заявок, порядок внесения изменений в такие заявки;</w:t>
      </w:r>
    </w:p>
    <w:p w:rsidR="00CA4451" w:rsidRPr="00E04A75" w:rsidRDefault="00CA4451" w:rsidP="00CA4451">
      <w:pPr>
        <w:ind w:firstLine="720"/>
      </w:pPr>
      <w:bookmarkStart w:id="143" w:name="sub_10386"/>
      <w:bookmarkEnd w:id="142"/>
      <w:r>
        <w:lastRenderedPageBreak/>
        <w:t>6</w:t>
      </w:r>
      <w:r w:rsidRPr="00E04A75">
        <w:t>.3.2.6. размер обеспечения исполнения договора, срок и порядок его предоставления (при необходимости);</w:t>
      </w:r>
    </w:p>
    <w:p w:rsidR="00CA4451" w:rsidRPr="00E04A75" w:rsidRDefault="00CA4451" w:rsidP="00CA4451">
      <w:pPr>
        <w:ind w:firstLine="720"/>
      </w:pPr>
      <w:bookmarkStart w:id="144" w:name="sub_10387"/>
      <w:bookmarkEnd w:id="143"/>
      <w:r>
        <w:t>6</w:t>
      </w:r>
      <w:r w:rsidRPr="00E04A75">
        <w:t>.3.2.7. срок действия заявки;</w:t>
      </w:r>
    </w:p>
    <w:p w:rsidR="00CA4451" w:rsidRPr="00E04A75" w:rsidRDefault="00CA4451" w:rsidP="00CA4451">
      <w:pPr>
        <w:ind w:firstLine="720"/>
      </w:pPr>
      <w:bookmarkStart w:id="145" w:name="sub_10388"/>
      <w:bookmarkEnd w:id="144"/>
      <w:r>
        <w:t>6</w:t>
      </w:r>
      <w:r w:rsidRPr="00E04A75">
        <w:t>.3.2.8. срок действия обеспечения заявки (при необходимости);</w:t>
      </w:r>
    </w:p>
    <w:p w:rsidR="00CA4451" w:rsidRPr="00E04A75" w:rsidRDefault="00CA4451" w:rsidP="00CA4451">
      <w:pPr>
        <w:ind w:firstLine="720"/>
      </w:pPr>
      <w:bookmarkStart w:id="146" w:name="sub_10389"/>
      <w:bookmarkEnd w:id="145"/>
      <w:r>
        <w:t>6</w:t>
      </w:r>
      <w:r w:rsidRPr="00E04A75">
        <w:t>.3.2.9. срок подписания договора победителем, иными участниками закупки (при нео</w:t>
      </w:r>
      <w:r w:rsidRPr="00E04A75">
        <w:t>б</w:t>
      </w:r>
      <w:r w:rsidRPr="00E04A75">
        <w:t>ходимости);</w:t>
      </w:r>
    </w:p>
    <w:p w:rsidR="00CA4451" w:rsidRPr="00E04A75" w:rsidRDefault="00CA4451" w:rsidP="00CA4451">
      <w:pPr>
        <w:ind w:firstLine="720"/>
      </w:pPr>
      <w:bookmarkStart w:id="147" w:name="sub_10390"/>
      <w:bookmarkEnd w:id="146"/>
      <w:r>
        <w:t>6</w:t>
      </w:r>
      <w:r w:rsidRPr="00E04A75">
        <w:t>.3.2.10. последствия признания конкурса несостоявшимся;</w:t>
      </w:r>
    </w:p>
    <w:p w:rsidR="00CA4451" w:rsidRPr="00E04A75" w:rsidRDefault="00CA4451" w:rsidP="00CA4451">
      <w:pPr>
        <w:ind w:firstLine="720"/>
      </w:pPr>
      <w:bookmarkStart w:id="148" w:name="sub_10391"/>
      <w:bookmarkEnd w:id="147"/>
      <w:r>
        <w:t>6</w:t>
      </w:r>
      <w:r w:rsidRPr="00E04A75">
        <w:t>.3.2.11. иные сведения и требования в зависимости от предмета закупки (при необх</w:t>
      </w:r>
      <w:r w:rsidRPr="00E04A75">
        <w:t>о</w:t>
      </w:r>
      <w:r w:rsidRPr="00E04A75">
        <w:t>димости).</w:t>
      </w:r>
    </w:p>
    <w:p w:rsidR="00CA4451" w:rsidRPr="00E04A75" w:rsidRDefault="00CA4451" w:rsidP="00CA4451">
      <w:pPr>
        <w:ind w:firstLine="720"/>
      </w:pPr>
      <w:bookmarkStart w:id="149" w:name="sub_10392"/>
      <w:bookmarkEnd w:id="148"/>
      <w:r>
        <w:t>6</w:t>
      </w:r>
      <w:r w:rsidRPr="00E04A75">
        <w:t>.3.3. 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
    <w:p w:rsidR="00CA4451" w:rsidRPr="00E04A75" w:rsidRDefault="00CA4451" w:rsidP="00CA4451">
      <w:pPr>
        <w:ind w:firstLine="720"/>
      </w:pPr>
      <w:bookmarkStart w:id="150" w:name="sub_10393"/>
      <w:bookmarkEnd w:id="149"/>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CA4451" w:rsidRPr="00E04A75" w:rsidRDefault="00CA4451" w:rsidP="00CA4451">
      <w:pPr>
        <w:ind w:firstLine="720"/>
      </w:pPr>
      <w:bookmarkStart w:id="151" w:name="sub_10395"/>
      <w:bookmarkEnd w:id="150"/>
      <w:r>
        <w:t>6</w:t>
      </w:r>
      <w:r w:rsidRPr="00E04A75">
        <w:t xml:space="preserve">.3.5. </w:t>
      </w:r>
      <w:bookmarkStart w:id="152" w:name="sub_10397"/>
      <w:bookmarkEnd w:id="151"/>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CA4451" w:rsidRPr="00E04A75" w:rsidRDefault="00CA4451" w:rsidP="00CA4451">
      <w:pPr>
        <w:ind w:firstLine="720"/>
      </w:pPr>
      <w:bookmarkStart w:id="153" w:name="sub_10398"/>
      <w:bookmarkEnd w:id="152"/>
      <w:r>
        <w:t>6</w:t>
      </w:r>
      <w:r w:rsidRPr="00E04A75">
        <w:t>.3.7.1. В случае,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CA4451" w:rsidRPr="00E04A75" w:rsidRDefault="00CA4451" w:rsidP="00CA4451">
      <w:pPr>
        <w:ind w:firstLine="720"/>
      </w:pPr>
      <w:bookmarkStart w:id="154" w:name="sub_10399"/>
      <w:bookmarkEnd w:id="153"/>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w:t>
      </w:r>
      <w:bookmarkEnd w:id="154"/>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CA4451" w:rsidRPr="000A574C" w:rsidRDefault="00CA4451" w:rsidP="00CA4451">
      <w:pPr>
        <w:ind w:firstLine="720"/>
      </w:pPr>
      <w:r>
        <w:rPr>
          <w:rStyle w:val="afffc"/>
          <w:color w:val="auto"/>
        </w:rPr>
        <w:t>6</w:t>
      </w:r>
      <w:r w:rsidRPr="000A574C">
        <w:rPr>
          <w:rStyle w:val="afffc"/>
          <w:color w:val="auto"/>
        </w:rPr>
        <w:t>.4. Отказ от проведения конкурса</w:t>
      </w:r>
    </w:p>
    <w:p w:rsidR="00CA4451" w:rsidRPr="00E04A75" w:rsidRDefault="00CA4451" w:rsidP="00CA4451">
      <w:pPr>
        <w:ind w:firstLine="720"/>
      </w:pPr>
      <w:bookmarkStart w:id="155" w:name="sub_10401"/>
      <w:bookmarkStart w:id="156" w:name="sub_10404"/>
      <w:bookmarkEnd w:id="134"/>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CA4451" w:rsidRPr="00E04A75" w:rsidRDefault="00CA4451" w:rsidP="00CA4451">
      <w:pPr>
        <w:ind w:firstLine="720"/>
      </w:pPr>
      <w:bookmarkStart w:id="157" w:name="sub_10402"/>
      <w:bookmarkEnd w:id="155"/>
      <w:r>
        <w:t>6</w:t>
      </w:r>
      <w:r w:rsidRPr="00E04A75">
        <w:t>.4.2. 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4" w:history="1">
        <w:r w:rsidRPr="00DB59A1">
          <w:rPr>
            <w:rStyle w:val="a3"/>
          </w:rPr>
          <w:t>https://www.rts-tender.ru</w:t>
        </w:r>
      </w:hyperlink>
      <w:r>
        <w:t>) и</w:t>
      </w:r>
      <w:r w:rsidRPr="00E04A75">
        <w:t xml:space="preserve"> в единой информационной системе </w:t>
      </w:r>
      <w:hyperlink r:id="rId45" w:history="1">
        <w:r w:rsidRPr="00E04A75">
          <w:rPr>
            <w:b/>
            <w:bCs/>
          </w:rPr>
          <w:t>www.zakupki.gov.ru</w:t>
        </w:r>
      </w:hyperlink>
      <w:r w:rsidRPr="00E04A75">
        <w:t xml:space="preserve"> и в течение трех дней направляет по электронной почте уведомления всем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CA4451" w:rsidRPr="00E04A75" w:rsidRDefault="00CA4451" w:rsidP="00CA4451">
      <w:pPr>
        <w:ind w:firstLine="720"/>
      </w:pPr>
      <w:bookmarkStart w:id="158" w:name="sub_10403"/>
      <w:bookmarkEnd w:id="157"/>
      <w:r>
        <w:t>6</w:t>
      </w:r>
      <w:r w:rsidRPr="00E04A75">
        <w:t>.4.3. В случае,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8"/>
    <w:p w:rsidR="00CA4451" w:rsidRPr="000A574C" w:rsidRDefault="00CA4451" w:rsidP="00CA4451">
      <w:pPr>
        <w:ind w:firstLine="720"/>
      </w:pPr>
      <w:r>
        <w:rPr>
          <w:rStyle w:val="afffc"/>
          <w:color w:val="auto"/>
        </w:rPr>
        <w:t>6</w:t>
      </w:r>
      <w:r w:rsidRPr="000A574C">
        <w:rPr>
          <w:rStyle w:val="afffc"/>
          <w:color w:val="auto"/>
        </w:rPr>
        <w:t xml:space="preserve">.5.Требования к конкурсной заявке </w:t>
      </w:r>
    </w:p>
    <w:p w:rsidR="00CA4451" w:rsidRPr="00E04A75" w:rsidRDefault="00CA4451" w:rsidP="00CA4451">
      <w:pPr>
        <w:ind w:firstLine="720"/>
      </w:pPr>
      <w:bookmarkStart w:id="159" w:name="sub_10405"/>
      <w:bookmarkStart w:id="160" w:name="sub_10412"/>
      <w:bookmarkEnd w:id="156"/>
      <w:r>
        <w:t>6</w:t>
      </w:r>
      <w:r w:rsidRPr="00E04A75">
        <w:t>.5.1.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CA4451" w:rsidRPr="00E04A75" w:rsidRDefault="00CA4451" w:rsidP="00CA4451">
      <w:pPr>
        <w:ind w:firstLine="720"/>
      </w:pPr>
      <w:bookmarkStart w:id="161" w:name="sub_10406"/>
      <w:bookmarkEnd w:id="159"/>
      <w:r>
        <w:t>6</w:t>
      </w:r>
      <w:r w:rsidRPr="00E04A75">
        <w:t>.5.2. Заявка на участие в конкурсе в обязательном порядке должна содержать:</w:t>
      </w:r>
    </w:p>
    <w:p w:rsidR="00CA4451" w:rsidRPr="00E04A75" w:rsidRDefault="00CA4451" w:rsidP="00CA4451">
      <w:pPr>
        <w:ind w:firstLine="720"/>
        <w:rPr>
          <w:b/>
        </w:rPr>
      </w:pPr>
      <w:bookmarkStart w:id="162" w:name="sub_10407"/>
      <w:bookmarkEnd w:id="161"/>
      <w:r w:rsidRPr="00E04A75">
        <w:rPr>
          <w:b/>
        </w:rPr>
        <w:t>6.5.2.1. для юридического лица:</w:t>
      </w:r>
    </w:p>
    <w:p w:rsidR="00CA4451" w:rsidRPr="00E04A75" w:rsidRDefault="00CA4451" w:rsidP="00CA4451">
      <w:pPr>
        <w:ind w:firstLine="720"/>
      </w:pPr>
      <w:bookmarkStart w:id="163" w:name="sub_11064"/>
      <w:bookmarkEnd w:id="162"/>
      <w:r w:rsidRPr="00E04A75">
        <w:t>а) заполненную форму конкурсной заявки в соответствии с требованиями конкурсной документации (оригинал);</w:t>
      </w:r>
    </w:p>
    <w:p w:rsidR="00CA4451" w:rsidRPr="00E04A75" w:rsidRDefault="00CA4451" w:rsidP="00CA4451">
      <w:pPr>
        <w:ind w:firstLine="720"/>
      </w:pPr>
      <w:bookmarkStart w:id="164" w:name="sub_11065"/>
      <w:bookmarkEnd w:id="163"/>
      <w:r w:rsidRPr="00E04A75">
        <w:t>б) анкету юридического лица по установленной в конкурсной документации форме (оригинал);</w:t>
      </w:r>
    </w:p>
    <w:p w:rsidR="00CA4451" w:rsidRPr="00E04A75" w:rsidRDefault="00CA4451" w:rsidP="00CA4451">
      <w:pPr>
        <w:ind w:firstLine="720"/>
      </w:pPr>
      <w:bookmarkStart w:id="165" w:name="sub_11066"/>
      <w:bookmarkEnd w:id="164"/>
      <w:r w:rsidRPr="00E04A75">
        <w:t>в) копии учредительных документов с приложением имеющихся изменений (нотар</w:t>
      </w:r>
      <w:r w:rsidRPr="00E04A75">
        <w:t>и</w:t>
      </w:r>
      <w:r w:rsidRPr="00E04A75">
        <w:t>ально заверенные копии);</w:t>
      </w:r>
    </w:p>
    <w:p w:rsidR="00CA4451" w:rsidRPr="00E04A75" w:rsidRDefault="00CA4451" w:rsidP="00CA4451">
      <w:pPr>
        <w:ind w:firstLine="720"/>
      </w:pPr>
      <w:bookmarkStart w:id="166" w:name="sub_11067"/>
      <w:bookmarkEnd w:id="165"/>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6" w:history="1">
        <w:r w:rsidRPr="00DB59A1">
          <w:rPr>
            <w:rStyle w:val="a3"/>
          </w:rPr>
          <w:t>https://www.rts-tender.ru</w:t>
        </w:r>
      </w:hyperlink>
      <w:r>
        <w:t>)</w:t>
      </w:r>
      <w:r w:rsidRPr="00E04A75">
        <w:t xml:space="preserve"> и в единой информационной системе </w:t>
      </w:r>
      <w:hyperlink r:id="rId47" w:history="1">
        <w:r w:rsidRPr="00E04A75">
          <w:rPr>
            <w:b/>
            <w:bCs/>
          </w:rPr>
          <w:t>www.zakupki.gov.ru</w:t>
        </w:r>
      </w:hyperlink>
      <w:r w:rsidRPr="00E04A75">
        <w:t xml:space="preserve"> извещения о проведении открытого конкурса;</w:t>
      </w:r>
    </w:p>
    <w:p w:rsidR="00CA4451" w:rsidRPr="00E04A75" w:rsidRDefault="00CA4451" w:rsidP="00CA4451">
      <w:pPr>
        <w:ind w:firstLine="720"/>
      </w:pPr>
      <w:bookmarkStart w:id="167" w:name="sub_11068"/>
      <w:bookmarkEnd w:id="166"/>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CA4451" w:rsidRPr="00E04A75" w:rsidRDefault="00CA4451" w:rsidP="00CA4451">
      <w:pPr>
        <w:ind w:firstLine="720"/>
      </w:pPr>
      <w:bookmarkStart w:id="168" w:name="sub_11069"/>
      <w:bookmarkEnd w:id="167"/>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CA4451" w:rsidRPr="00E04A75" w:rsidRDefault="00CA4451" w:rsidP="00CA4451">
      <w:pPr>
        <w:ind w:firstLine="720"/>
      </w:pPr>
      <w:bookmarkStart w:id="169" w:name="sub_11070"/>
      <w:bookmarkEnd w:id="168"/>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CA4451" w:rsidRPr="00E04A75" w:rsidRDefault="00CA4451" w:rsidP="00CA4451">
      <w:pPr>
        <w:ind w:firstLine="720"/>
      </w:pPr>
      <w:bookmarkStart w:id="170" w:name="sub_11071"/>
      <w:bookmarkEnd w:id="169"/>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1" w:name="sub_11072"/>
      <w:bookmarkEnd w:id="170"/>
    </w:p>
    <w:p w:rsidR="00CA4451" w:rsidRPr="00E04A75" w:rsidRDefault="00CA4451" w:rsidP="00CA4451">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48"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CA4451" w:rsidRPr="00E04A75" w:rsidRDefault="00CA4451" w:rsidP="00CA4451">
      <w:pPr>
        <w:ind w:firstLine="720"/>
      </w:pPr>
      <w:bookmarkStart w:id="172" w:name="sub_11073"/>
      <w:bookmarkEnd w:id="171"/>
      <w:r w:rsidRPr="00E04A75">
        <w:t>к) документ, подтверждающий внесение участником закупки задатка (оригинал);</w:t>
      </w:r>
    </w:p>
    <w:p w:rsidR="00CA4451" w:rsidRPr="00E04A75" w:rsidRDefault="00CA4451" w:rsidP="00CA4451">
      <w:pPr>
        <w:ind w:firstLine="720"/>
      </w:pPr>
      <w:bookmarkStart w:id="173" w:name="sub_11074"/>
      <w:bookmarkEnd w:id="172"/>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CA4451" w:rsidRPr="00E04A75" w:rsidRDefault="00CA4451" w:rsidP="00CA4451">
      <w:pPr>
        <w:ind w:firstLine="720"/>
      </w:pPr>
      <w:bookmarkStart w:id="174" w:name="sub_11075"/>
      <w:bookmarkEnd w:id="173"/>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CA4451" w:rsidRPr="00E04A75" w:rsidRDefault="00CA4451" w:rsidP="00CA4451">
      <w:pPr>
        <w:ind w:firstLine="720"/>
        <w:rPr>
          <w:b/>
        </w:rPr>
      </w:pPr>
      <w:bookmarkStart w:id="175" w:name="sub_10408"/>
      <w:bookmarkEnd w:id="174"/>
      <w:r w:rsidRPr="00E04A75">
        <w:rPr>
          <w:b/>
        </w:rPr>
        <w:t>6.5.2.2. для индивидуального предпринимателя:</w:t>
      </w:r>
    </w:p>
    <w:p w:rsidR="00CA4451" w:rsidRPr="00E04A75" w:rsidRDefault="00CA4451" w:rsidP="00CA4451">
      <w:pPr>
        <w:ind w:firstLine="720"/>
      </w:pPr>
      <w:bookmarkStart w:id="176" w:name="sub_11076"/>
      <w:bookmarkEnd w:id="175"/>
      <w:r w:rsidRPr="00E04A75">
        <w:t>а) заполненную форму конкурсной заявки в соответствии с требованиями конкурсной документации (оригинал);</w:t>
      </w:r>
    </w:p>
    <w:p w:rsidR="00CA4451" w:rsidRPr="00E04A75" w:rsidRDefault="00CA4451" w:rsidP="00CA4451">
      <w:pPr>
        <w:ind w:firstLine="720"/>
      </w:pPr>
      <w:bookmarkStart w:id="177" w:name="sub_11077"/>
      <w:bookmarkEnd w:id="176"/>
      <w:r w:rsidRPr="00E04A75">
        <w:t>б) фамилию, имя, отчество, паспортные данные, сведения о месте жительства, номер контактного телефона;</w:t>
      </w:r>
    </w:p>
    <w:p w:rsidR="00CA4451" w:rsidRPr="00E04A75" w:rsidRDefault="00CA4451" w:rsidP="00CA4451">
      <w:pPr>
        <w:ind w:firstLine="720"/>
      </w:pPr>
      <w:bookmarkStart w:id="178" w:name="sub_11078"/>
      <w:bookmarkEnd w:id="177"/>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CA4451" w:rsidRPr="00E04A75" w:rsidRDefault="00CA4451" w:rsidP="00CA4451">
      <w:pPr>
        <w:ind w:firstLine="720"/>
      </w:pPr>
      <w:bookmarkStart w:id="179" w:name="sub_11079"/>
      <w:bookmarkEnd w:id="178"/>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CA4451" w:rsidRPr="00E04A75" w:rsidRDefault="00CA4451" w:rsidP="00CA4451">
      <w:pPr>
        <w:ind w:firstLine="720"/>
      </w:pPr>
      <w:bookmarkStart w:id="180" w:name="sub_11080"/>
      <w:bookmarkEnd w:id="179"/>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CA4451" w:rsidRPr="00E04A75" w:rsidRDefault="00CA4451" w:rsidP="00CA4451">
      <w:pPr>
        <w:ind w:firstLine="720"/>
      </w:pPr>
      <w:bookmarkStart w:id="181" w:name="sub_11081"/>
      <w:bookmarkEnd w:id="180"/>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49"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CA4451" w:rsidRPr="00E04A75" w:rsidRDefault="00CA4451" w:rsidP="00CA4451">
      <w:pPr>
        <w:ind w:firstLine="720"/>
      </w:pPr>
      <w:bookmarkStart w:id="182" w:name="sub_11082"/>
      <w:bookmarkEnd w:id="181"/>
      <w:r w:rsidRPr="00E04A75">
        <w:t>ж) документ, подтверждающий внесение участником закупки задатка (оригинал);</w:t>
      </w:r>
    </w:p>
    <w:p w:rsidR="00CA4451" w:rsidRPr="00E04A75" w:rsidRDefault="00CA4451" w:rsidP="00CA4451">
      <w:pPr>
        <w:ind w:firstLine="720"/>
      </w:pPr>
      <w:bookmarkStart w:id="183" w:name="sub_11083"/>
      <w:bookmarkEnd w:id="182"/>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CA4451" w:rsidRPr="00E04A75" w:rsidRDefault="00CA4451" w:rsidP="00CA4451">
      <w:pPr>
        <w:ind w:firstLine="720"/>
        <w:rPr>
          <w:b/>
        </w:rPr>
      </w:pPr>
      <w:bookmarkStart w:id="184" w:name="sub_10409"/>
      <w:bookmarkEnd w:id="183"/>
      <w:r w:rsidRPr="00E04A75">
        <w:rPr>
          <w:b/>
        </w:rPr>
        <w:t>6.5.2.3. для физического лица:</w:t>
      </w:r>
    </w:p>
    <w:p w:rsidR="00CA4451" w:rsidRPr="00E04A75" w:rsidRDefault="00CA4451" w:rsidP="00CA4451">
      <w:pPr>
        <w:ind w:firstLine="720"/>
      </w:pPr>
      <w:bookmarkStart w:id="185" w:name="sub_11084"/>
      <w:bookmarkEnd w:id="184"/>
      <w:r w:rsidRPr="00E04A75">
        <w:t>а) заполненную форму конкурсной заявки в соответствии с требованиями конкурсной документации (оригинал);</w:t>
      </w:r>
    </w:p>
    <w:p w:rsidR="00CA4451" w:rsidRPr="00E04A75" w:rsidRDefault="00CA4451" w:rsidP="00CA4451">
      <w:pPr>
        <w:ind w:firstLine="720"/>
      </w:pPr>
      <w:bookmarkStart w:id="186" w:name="sub_11085"/>
      <w:bookmarkEnd w:id="185"/>
      <w:r w:rsidRPr="00E04A75">
        <w:t>б) фамилию, имя, отчество, паспортные данные, сведения о месте жительства, номер контактного телефона;</w:t>
      </w:r>
    </w:p>
    <w:p w:rsidR="00CA4451" w:rsidRPr="00E04A75" w:rsidRDefault="00CA4451" w:rsidP="00CA4451">
      <w:pPr>
        <w:ind w:firstLine="720"/>
      </w:pPr>
      <w:bookmarkStart w:id="187" w:name="sub_11086"/>
      <w:bookmarkEnd w:id="186"/>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CA4451" w:rsidRPr="00E04A75" w:rsidRDefault="00CA4451" w:rsidP="00CA4451">
      <w:pPr>
        <w:ind w:firstLine="720"/>
      </w:pPr>
      <w:bookmarkStart w:id="188" w:name="sub_11087"/>
      <w:bookmarkEnd w:id="187"/>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CA4451" w:rsidRPr="00E04A75" w:rsidRDefault="00CA4451" w:rsidP="00CA4451">
      <w:pPr>
        <w:ind w:firstLine="720"/>
      </w:pPr>
      <w:bookmarkStart w:id="189" w:name="sub_11088"/>
      <w:bookmarkEnd w:id="188"/>
      <w:r w:rsidRPr="00E04A75">
        <w:t>д) документ, подтверждающий внесение участником закупки задатка (оригинал);</w:t>
      </w:r>
    </w:p>
    <w:p w:rsidR="00CA4451" w:rsidRPr="00E04A75" w:rsidRDefault="00CA4451" w:rsidP="00CA4451">
      <w:pPr>
        <w:ind w:firstLine="720"/>
      </w:pPr>
      <w:bookmarkStart w:id="190" w:name="sub_11089"/>
      <w:bookmarkEnd w:id="189"/>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CA4451" w:rsidRPr="00E04A75" w:rsidRDefault="00CA4451" w:rsidP="00CA4451">
      <w:pPr>
        <w:ind w:firstLine="720"/>
      </w:pPr>
      <w:bookmarkStart w:id="191" w:name="sub_10410"/>
      <w:bookmarkEnd w:id="190"/>
      <w:r>
        <w:t>6</w:t>
      </w:r>
      <w:r w:rsidRPr="00E04A75">
        <w:t>.5.2.4. для группы (нескольких лиц) лиц, выступающих на стороне одного участника закупки:</w:t>
      </w:r>
    </w:p>
    <w:p w:rsidR="00CA4451" w:rsidRPr="00E04A75" w:rsidRDefault="00CA4451" w:rsidP="00CA4451">
      <w:pPr>
        <w:ind w:firstLine="720"/>
      </w:pPr>
      <w:bookmarkStart w:id="192" w:name="sub_11090"/>
      <w:bookmarkEnd w:id="191"/>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CA4451" w:rsidRPr="00E04A75" w:rsidRDefault="00CA4451" w:rsidP="00CA4451">
      <w:pPr>
        <w:ind w:firstLine="720"/>
      </w:pPr>
      <w:bookmarkStart w:id="193" w:name="sub_11091"/>
      <w:bookmarkEnd w:id="192"/>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CA4451" w:rsidRPr="00E04A75" w:rsidRDefault="00CA4451" w:rsidP="00CA4451">
      <w:pPr>
        <w:ind w:firstLine="720"/>
      </w:pPr>
      <w:bookmarkStart w:id="194" w:name="sub_10411"/>
      <w:bookmarkEnd w:id="193"/>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4"/>
    <w:p w:rsidR="00CA4451" w:rsidRPr="000A574C" w:rsidRDefault="00CA4451" w:rsidP="00CA4451">
      <w:pPr>
        <w:ind w:firstLine="720"/>
      </w:pPr>
      <w:r>
        <w:rPr>
          <w:rStyle w:val="afffc"/>
          <w:color w:val="auto"/>
        </w:rPr>
        <w:t>6</w:t>
      </w:r>
      <w:r w:rsidRPr="000A574C">
        <w:rPr>
          <w:rStyle w:val="afffc"/>
          <w:color w:val="auto"/>
        </w:rPr>
        <w:t xml:space="preserve">.6. Задаток как обеспечение конкурсной заявки </w:t>
      </w:r>
    </w:p>
    <w:p w:rsidR="00CA4451" w:rsidRPr="00E04A75" w:rsidRDefault="00CA4451" w:rsidP="00CA4451">
      <w:pPr>
        <w:ind w:firstLine="720"/>
      </w:pPr>
      <w:bookmarkStart w:id="195" w:name="sub_10413"/>
      <w:bookmarkStart w:id="196" w:name="sub_10426"/>
      <w:bookmarkEnd w:id="160"/>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1" w:anchor="/document/10164072/entry/0" w:history="1">
        <w:r w:rsidRPr="00E04A75">
          <w:t>Гражданским кодексом</w:t>
        </w:r>
      </w:hyperlink>
      <w:r w:rsidRPr="00E04A75">
        <w:t xml:space="preserve"> Росси</w:t>
      </w:r>
      <w:r w:rsidRPr="00E04A75">
        <w:t>й</w:t>
      </w:r>
      <w:r w:rsidRPr="00E04A75">
        <w:t>ской Федерации, за исключением проведения закупки в соответствии с частью 6 настоящего Положения.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bookmarkEnd w:id="195"/>
    <w:p w:rsidR="00CA4451" w:rsidRPr="00E04A75" w:rsidRDefault="00CA4451" w:rsidP="00CA4451">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CA4451" w:rsidRPr="00E04A75" w:rsidRDefault="00CA4451" w:rsidP="00CA4451">
      <w:pPr>
        <w:ind w:firstLine="720"/>
      </w:pPr>
      <w:r w:rsidRPr="00E04A75">
        <w:t>1) уклонение или отказ участника закупки от заключения договора;</w:t>
      </w:r>
    </w:p>
    <w:p w:rsidR="00CA4451" w:rsidRPr="00E04A75" w:rsidRDefault="00CA4451" w:rsidP="00CA4451">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CA4451" w:rsidRPr="00E04A75" w:rsidRDefault="00CA4451" w:rsidP="00CA4451">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CA4451" w:rsidRPr="000A574C" w:rsidRDefault="00CA4451" w:rsidP="00CA4451">
      <w:pPr>
        <w:ind w:firstLine="720"/>
      </w:pPr>
      <w:r>
        <w:rPr>
          <w:rStyle w:val="afffc"/>
          <w:color w:val="auto"/>
        </w:rPr>
        <w:t>6</w:t>
      </w:r>
      <w:r w:rsidRPr="000A574C">
        <w:rPr>
          <w:rStyle w:val="afffc"/>
          <w:color w:val="auto"/>
        </w:rPr>
        <w:t>.7. Порядок приема конкурсных заявок</w:t>
      </w:r>
    </w:p>
    <w:p w:rsidR="00CA4451" w:rsidRPr="00407126" w:rsidRDefault="00CA4451" w:rsidP="00CA4451">
      <w:pPr>
        <w:ind w:firstLine="720"/>
      </w:pPr>
      <w:bookmarkStart w:id="197" w:name="sub_10427"/>
      <w:bookmarkStart w:id="198" w:name="sub_10441"/>
      <w:bookmarkEnd w:id="196"/>
      <w:r>
        <w:t>6</w:t>
      </w:r>
      <w:r w:rsidRPr="00407126">
        <w:t>.7.1. Со дня размещения извещения на официальном сайте заказчика</w:t>
      </w:r>
      <w:r>
        <w:t>, на электронной площадке РТС-Тендер (</w:t>
      </w:r>
      <w:hyperlink r:id="rId52" w:history="1">
        <w:r w:rsidRPr="00DB59A1">
          <w:rPr>
            <w:rStyle w:val="a3"/>
          </w:rPr>
          <w:t>https://www.rts-tender.ru</w:t>
        </w:r>
      </w:hyperlink>
      <w:r>
        <w:t>)</w:t>
      </w:r>
      <w:r w:rsidRPr="00407126">
        <w:t xml:space="preserve"> и в единой информационной системе </w:t>
      </w:r>
      <w:hyperlink r:id="rId53"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CA4451" w:rsidRPr="00407126" w:rsidRDefault="00CA4451" w:rsidP="00CA4451">
      <w:pPr>
        <w:ind w:firstLine="720"/>
      </w:pPr>
      <w:bookmarkStart w:id="199" w:name="sub_10428"/>
      <w:bookmarkEnd w:id="197"/>
      <w:r>
        <w:t>6</w:t>
      </w:r>
      <w:r w:rsidRPr="00407126">
        <w:t xml:space="preserve">.7.2. Для участия в конкурсе претендент должен подать в  </w:t>
      </w:r>
      <w:r>
        <w:t>электронной форме на эле</w:t>
      </w:r>
      <w:r>
        <w:t>к</w:t>
      </w:r>
      <w:r>
        <w:t>тронной площадке РТС-Тендер (</w:t>
      </w:r>
      <w:hyperlink r:id="rId54"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 Претендент вправе подать только одну ко</w:t>
      </w:r>
      <w:r w:rsidRPr="00407126">
        <w:t>н</w:t>
      </w:r>
      <w:r w:rsidRPr="00407126">
        <w:t>курсную заявку в отношении каждого предмета конкурса (лота).</w:t>
      </w:r>
    </w:p>
    <w:p w:rsidR="00CA4451" w:rsidRDefault="00CA4451" w:rsidP="00CA4451">
      <w:pPr>
        <w:ind w:firstLine="720"/>
      </w:pPr>
      <w:bookmarkStart w:id="200" w:name="sub_10429"/>
      <w:bookmarkEnd w:id="199"/>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5" w:history="1">
        <w:r w:rsidRPr="00DB59A1">
          <w:rPr>
            <w:rStyle w:val="a3"/>
          </w:rPr>
          <w:t>https://www.rts-tender.ru</w:t>
        </w:r>
      </w:hyperlink>
      <w:r>
        <w:t>)</w:t>
      </w:r>
      <w:r w:rsidRPr="00407126">
        <w:t xml:space="preserve">. </w:t>
      </w:r>
      <w:bookmarkStart w:id="201" w:name="sub_10430"/>
      <w:bookmarkEnd w:id="200"/>
    </w:p>
    <w:p w:rsidR="00CA4451" w:rsidRPr="00407126" w:rsidRDefault="00CA4451" w:rsidP="00CA4451">
      <w:pPr>
        <w:ind w:firstLine="720"/>
      </w:pPr>
      <w:bookmarkStart w:id="202" w:name="sub_10431"/>
      <w:bookmarkEnd w:id="201"/>
      <w:r>
        <w:t>6</w:t>
      </w:r>
      <w:r w:rsidRPr="00407126">
        <w:t xml:space="preserve">.7.4. </w:t>
      </w:r>
      <w:r>
        <w:t>Электронная площадка РТС-Тендер (</w:t>
      </w:r>
      <w:hyperlink r:id="rId56"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CA4451" w:rsidRPr="00407126" w:rsidRDefault="00CA4451" w:rsidP="00CA4451">
      <w:pPr>
        <w:ind w:firstLine="720"/>
      </w:pPr>
      <w:bookmarkStart w:id="203" w:name="sub_10432"/>
      <w:bookmarkEnd w:id="202"/>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CA4451" w:rsidRPr="00407126" w:rsidRDefault="00CA4451" w:rsidP="00CA4451">
      <w:pPr>
        <w:ind w:firstLine="720"/>
      </w:pPr>
      <w:bookmarkStart w:id="204" w:name="sub_10433"/>
      <w:bookmarkEnd w:id="203"/>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CA4451" w:rsidRPr="00407126" w:rsidRDefault="00CA4451" w:rsidP="00CA4451">
      <w:pPr>
        <w:ind w:firstLine="720"/>
      </w:pPr>
      <w:bookmarkStart w:id="205" w:name="sub_10434"/>
      <w:bookmarkEnd w:id="204"/>
      <w:r>
        <w:t>6</w:t>
      </w:r>
      <w:r w:rsidRPr="00407126">
        <w:t>.7.6.1. отозвать поданную заявку;</w:t>
      </w:r>
    </w:p>
    <w:p w:rsidR="00CA4451" w:rsidRPr="00407126" w:rsidRDefault="00CA4451" w:rsidP="00CA4451">
      <w:pPr>
        <w:ind w:firstLine="720"/>
      </w:pPr>
      <w:bookmarkStart w:id="206" w:name="sub_10435"/>
      <w:bookmarkEnd w:id="205"/>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CA4451" w:rsidRPr="00407126" w:rsidRDefault="00CA4451" w:rsidP="00CA4451">
      <w:pPr>
        <w:ind w:firstLine="720"/>
      </w:pPr>
      <w:bookmarkStart w:id="207" w:name="sub_10436"/>
      <w:bookmarkEnd w:id="206"/>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CA4451" w:rsidRPr="00407126" w:rsidRDefault="00CA4451" w:rsidP="00CA4451">
      <w:pPr>
        <w:ind w:firstLine="720"/>
      </w:pPr>
      <w:bookmarkStart w:id="208" w:name="sub_10437"/>
      <w:bookmarkEnd w:id="207"/>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CA4451" w:rsidRPr="00407126" w:rsidRDefault="00CA4451" w:rsidP="00CA4451">
      <w:pPr>
        <w:ind w:firstLine="720"/>
      </w:pPr>
      <w:bookmarkStart w:id="209" w:name="sub_10438"/>
      <w:bookmarkEnd w:id="208"/>
      <w:r>
        <w:t>6</w:t>
      </w:r>
      <w:r w:rsidRPr="00407126">
        <w:t>.7.8. В случае,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CA4451" w:rsidRPr="00407126" w:rsidRDefault="00CA4451" w:rsidP="00CA4451">
      <w:pPr>
        <w:ind w:firstLine="720"/>
      </w:pPr>
      <w:bookmarkStart w:id="210" w:name="sub_10439"/>
      <w:bookmarkEnd w:id="209"/>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CA4451" w:rsidRPr="00407126" w:rsidRDefault="00CA4451" w:rsidP="00CA4451">
      <w:pPr>
        <w:ind w:firstLine="720"/>
      </w:pPr>
      <w:bookmarkStart w:id="211" w:name="sub_10440"/>
      <w:bookmarkEnd w:id="210"/>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1"/>
    <w:p w:rsidR="00CA4451" w:rsidRDefault="00CA4451" w:rsidP="00CA4451">
      <w:pPr>
        <w:ind w:firstLine="720"/>
        <w:rPr>
          <w:rStyle w:val="afffc"/>
          <w:color w:val="auto"/>
        </w:rPr>
      </w:pPr>
    </w:p>
    <w:p w:rsidR="00CA4451" w:rsidRPr="000A574C" w:rsidRDefault="00CA4451" w:rsidP="00CA4451">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CA4451" w:rsidRPr="00407126" w:rsidRDefault="00CA4451" w:rsidP="00CA4451">
      <w:pPr>
        <w:ind w:firstLine="720"/>
      </w:pPr>
      <w:bookmarkStart w:id="212" w:name="sub_10442"/>
      <w:bookmarkStart w:id="213" w:name="sub_11055"/>
      <w:bookmarkEnd w:id="198"/>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CA4451" w:rsidRPr="00407126" w:rsidRDefault="00CA4451" w:rsidP="00CA4451">
      <w:pPr>
        <w:ind w:firstLine="720"/>
      </w:pPr>
      <w:bookmarkStart w:id="214" w:name="sub_10443"/>
      <w:bookmarkEnd w:id="212"/>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CA4451" w:rsidRPr="00407126" w:rsidRDefault="00CA4451" w:rsidP="00CA4451">
      <w:pPr>
        <w:ind w:firstLine="720"/>
      </w:pPr>
      <w:bookmarkStart w:id="215" w:name="sub_10444"/>
      <w:bookmarkEnd w:id="214"/>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CA4451" w:rsidRPr="00407126" w:rsidRDefault="00CA4451" w:rsidP="00CA4451">
      <w:pPr>
        <w:ind w:firstLine="720"/>
      </w:pPr>
      <w:bookmarkStart w:id="216" w:name="sub_10445"/>
      <w:bookmarkEnd w:id="215"/>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CA4451" w:rsidRPr="00407126" w:rsidRDefault="00CA4451" w:rsidP="00CA4451">
      <w:pPr>
        <w:ind w:firstLine="720"/>
      </w:pPr>
      <w:bookmarkStart w:id="217" w:name="sub_10446"/>
      <w:bookmarkEnd w:id="216"/>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CA4451" w:rsidRPr="00407126" w:rsidRDefault="00CA4451" w:rsidP="00CA4451">
      <w:pPr>
        <w:ind w:firstLine="720"/>
      </w:pPr>
      <w:bookmarkStart w:id="218" w:name="sub_10447"/>
      <w:bookmarkEnd w:id="217"/>
      <w:r>
        <w:t>6</w:t>
      </w:r>
      <w:r w:rsidRPr="00407126">
        <w:t>.8.4.1. о содержимом конверта (конкурсная заявка, ее изменение, отзыв, иное);</w:t>
      </w:r>
    </w:p>
    <w:p w:rsidR="00CA4451" w:rsidRPr="00407126" w:rsidRDefault="00CA4451" w:rsidP="00CA4451">
      <w:pPr>
        <w:ind w:firstLine="720"/>
      </w:pPr>
      <w:bookmarkStart w:id="219" w:name="sub_10448"/>
      <w:bookmarkEnd w:id="218"/>
      <w:r>
        <w:t>6</w:t>
      </w:r>
      <w:r w:rsidRPr="00407126">
        <w:t>.8.4.2. наименование (для юридического лица), фамилия, имя, отчество (для физич</w:t>
      </w:r>
      <w:r w:rsidRPr="00407126">
        <w:t>е</w:t>
      </w:r>
      <w:r w:rsidRPr="00407126">
        <w:t>ского лица) и почтовый адрес каждого участника закупки, конверт с конкурсной заявкой кот</w:t>
      </w:r>
      <w:r w:rsidRPr="00407126">
        <w:t>о</w:t>
      </w:r>
      <w:r w:rsidRPr="00407126">
        <w:t>рого вскрывается;</w:t>
      </w:r>
    </w:p>
    <w:p w:rsidR="00CA4451" w:rsidRPr="00407126" w:rsidRDefault="00CA4451" w:rsidP="00CA4451">
      <w:pPr>
        <w:ind w:firstLine="720"/>
      </w:pPr>
      <w:bookmarkStart w:id="220" w:name="sub_10449"/>
      <w:bookmarkEnd w:id="219"/>
      <w:r>
        <w:t>6</w:t>
      </w:r>
      <w:r w:rsidRPr="00407126">
        <w:t>.8.4.3. наличие сведений и документов, предусмотренных конкурсной документацией,</w:t>
      </w:r>
    </w:p>
    <w:p w:rsidR="00CA4451" w:rsidRPr="00407126" w:rsidRDefault="00CA4451" w:rsidP="00CA4451">
      <w:pPr>
        <w:ind w:firstLine="720"/>
      </w:pPr>
      <w:bookmarkStart w:id="221" w:name="sub_10450"/>
      <w:bookmarkEnd w:id="220"/>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CA4451" w:rsidRPr="00407126" w:rsidRDefault="00CA4451" w:rsidP="00CA4451">
      <w:pPr>
        <w:ind w:firstLine="720"/>
      </w:pPr>
      <w:bookmarkStart w:id="222" w:name="sub_10451"/>
      <w:bookmarkEnd w:id="221"/>
      <w:r>
        <w:t>6</w:t>
      </w:r>
      <w:r w:rsidRPr="00407126">
        <w:t>.8.4.5. для конвертов с изменениями и отзывами заявок - существо изменений или факт отзыва заявки;</w:t>
      </w:r>
    </w:p>
    <w:p w:rsidR="00CA4451" w:rsidRPr="00407126" w:rsidRDefault="00CA4451" w:rsidP="00CA4451">
      <w:pPr>
        <w:ind w:firstLine="720"/>
      </w:pPr>
      <w:bookmarkStart w:id="223" w:name="sub_10452"/>
      <w:bookmarkEnd w:id="222"/>
      <w:r>
        <w:t>6</w:t>
      </w:r>
      <w:r w:rsidRPr="00407126">
        <w:t>.8.4.6. любую другую информацию, которую комиссия по закупке сочтет нужной огл</w:t>
      </w:r>
      <w:r w:rsidRPr="00407126">
        <w:t>а</w:t>
      </w:r>
      <w:r w:rsidRPr="00407126">
        <w:t>сить.</w:t>
      </w:r>
    </w:p>
    <w:p w:rsidR="00CA4451" w:rsidRPr="00407126" w:rsidRDefault="00CA4451" w:rsidP="00CA4451">
      <w:pPr>
        <w:ind w:firstLine="720"/>
      </w:pPr>
      <w:bookmarkStart w:id="224" w:name="sub_10453"/>
      <w:bookmarkEnd w:id="223"/>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CA4451" w:rsidRPr="00407126" w:rsidRDefault="00CA4451" w:rsidP="00CA4451">
      <w:pPr>
        <w:ind w:firstLine="720"/>
      </w:pPr>
      <w:bookmarkStart w:id="225" w:name="sub_10454"/>
      <w:bookmarkEnd w:id="224"/>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CA4451" w:rsidRPr="00407126" w:rsidRDefault="00CA4451" w:rsidP="00CA4451">
      <w:pPr>
        <w:ind w:firstLine="720"/>
      </w:pPr>
      <w:bookmarkStart w:id="226" w:name="sub_10455"/>
      <w:bookmarkEnd w:id="225"/>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CA4451" w:rsidRPr="00407126" w:rsidRDefault="00CA4451" w:rsidP="00CA4451">
      <w:pPr>
        <w:ind w:firstLine="720"/>
      </w:pPr>
      <w:bookmarkStart w:id="227" w:name="sub_10456"/>
      <w:bookmarkEnd w:id="226"/>
      <w:r>
        <w:t>6</w:t>
      </w:r>
      <w:r w:rsidRPr="00407126">
        <w:t>.8.7.1. поименный состав присутствующих на процедуре вскрытия членов комиссии по закупке;</w:t>
      </w:r>
    </w:p>
    <w:p w:rsidR="00CA4451" w:rsidRPr="00407126" w:rsidRDefault="00CA4451" w:rsidP="00CA4451">
      <w:pPr>
        <w:ind w:firstLine="720"/>
      </w:pPr>
      <w:bookmarkStart w:id="228" w:name="sub_10457"/>
      <w:bookmarkEnd w:id="227"/>
      <w:r>
        <w:t>6</w:t>
      </w:r>
      <w:r w:rsidRPr="00407126">
        <w:t>.8.7.2. общее количество поступивших конкурсных заявок;</w:t>
      </w:r>
    </w:p>
    <w:p w:rsidR="00CA4451" w:rsidRPr="00407126" w:rsidRDefault="00CA4451" w:rsidP="00CA4451">
      <w:pPr>
        <w:ind w:firstLine="720"/>
      </w:pPr>
      <w:bookmarkStart w:id="229" w:name="sub_10458"/>
      <w:bookmarkEnd w:id="228"/>
      <w:r>
        <w:t>6</w:t>
      </w:r>
      <w:r w:rsidRPr="00407126">
        <w:t>.8.7.3. перечень опоздавших конкурсных заявок.</w:t>
      </w:r>
    </w:p>
    <w:p w:rsidR="00CA4451" w:rsidRPr="00407126" w:rsidRDefault="00CA4451" w:rsidP="00CA4451">
      <w:pPr>
        <w:ind w:firstLine="720"/>
      </w:pPr>
      <w:bookmarkStart w:id="230" w:name="sub_10459"/>
      <w:bookmarkEnd w:id="229"/>
      <w:r>
        <w:t>6</w:t>
      </w:r>
      <w:r w:rsidRPr="00407126">
        <w:t>.8.8. В случае,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CA4451" w:rsidRPr="00407126" w:rsidRDefault="00CA4451" w:rsidP="00CA4451">
      <w:pPr>
        <w:ind w:firstLine="720"/>
      </w:pPr>
      <w:bookmarkStart w:id="231" w:name="sub_10460"/>
      <w:bookmarkEnd w:id="230"/>
      <w:r>
        <w:t>6</w:t>
      </w:r>
      <w:r w:rsidRPr="00407126">
        <w:t>.8.9.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с даты проведения закупки.</w:t>
      </w:r>
    </w:p>
    <w:p w:rsidR="00CA4451" w:rsidRPr="00407126" w:rsidRDefault="00CA4451" w:rsidP="00CA4451">
      <w:pPr>
        <w:ind w:firstLine="720"/>
      </w:pPr>
      <w:bookmarkStart w:id="232" w:name="sub_10461"/>
      <w:bookmarkEnd w:id="231"/>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7" w:history="1">
        <w:r w:rsidRPr="00DB59A1">
          <w:rPr>
            <w:rStyle w:val="a3"/>
          </w:rPr>
          <w:t>https://www.rts-tender.ru</w:t>
        </w:r>
      </w:hyperlink>
      <w:r>
        <w:t>)</w:t>
      </w:r>
      <w:r w:rsidRPr="00407126">
        <w:t xml:space="preserve"> и (или) в единой информационной системе </w:t>
      </w:r>
      <w:hyperlink r:id="rId58" w:history="1">
        <w:r w:rsidRPr="00407126">
          <w:rPr>
            <w:b/>
            <w:bCs/>
          </w:rPr>
          <w:t>www.zakupki.gov.ru</w:t>
        </w:r>
      </w:hyperlink>
      <w:r w:rsidRPr="00407126">
        <w:t>.</w:t>
      </w:r>
    </w:p>
    <w:p w:rsidR="00CA4451" w:rsidRPr="00407126" w:rsidRDefault="00CA4451" w:rsidP="00CA4451">
      <w:pPr>
        <w:ind w:firstLine="720"/>
      </w:pPr>
      <w:bookmarkStart w:id="233" w:name="sub_10462"/>
      <w:bookmarkEnd w:id="232"/>
      <w:r>
        <w:rPr>
          <w:b/>
          <w:bCs/>
        </w:rPr>
        <w:lastRenderedPageBreak/>
        <w:t>6</w:t>
      </w:r>
      <w:r w:rsidRPr="00407126">
        <w:rPr>
          <w:b/>
          <w:bCs/>
        </w:rPr>
        <w:t>.9. Оценка и сопоставление конкурсных заявок</w:t>
      </w:r>
    </w:p>
    <w:p w:rsidR="00CA4451" w:rsidRPr="00407126" w:rsidRDefault="00CA4451" w:rsidP="00CA4451">
      <w:pPr>
        <w:ind w:firstLine="720"/>
      </w:pPr>
      <w:bookmarkStart w:id="234" w:name="sub_10463"/>
      <w:bookmarkEnd w:id="233"/>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CA4451" w:rsidRPr="00407126" w:rsidRDefault="00CA4451" w:rsidP="00CA4451">
      <w:pPr>
        <w:ind w:firstLine="720"/>
      </w:pPr>
      <w:bookmarkStart w:id="235" w:name="sub_10464"/>
      <w:bookmarkEnd w:id="234"/>
      <w:r>
        <w:t>6</w:t>
      </w:r>
      <w:r w:rsidRPr="00407126">
        <w:t>.9.2. Оценка и сопоставление конкурсных заявок осуществляется в следующем поря</w:t>
      </w:r>
      <w:r w:rsidRPr="00407126">
        <w:t>д</w:t>
      </w:r>
      <w:r w:rsidRPr="00407126">
        <w:t>ке:</w:t>
      </w:r>
    </w:p>
    <w:p w:rsidR="00CA4451" w:rsidRPr="00407126" w:rsidRDefault="00CA4451" w:rsidP="00CA4451">
      <w:pPr>
        <w:ind w:firstLine="720"/>
      </w:pPr>
      <w:bookmarkStart w:id="236" w:name="sub_10465"/>
      <w:bookmarkEnd w:id="235"/>
      <w:r>
        <w:t>6</w:t>
      </w:r>
      <w:r w:rsidRPr="00407126">
        <w:t>.9.2.1. проведение отборочной стадии;</w:t>
      </w:r>
    </w:p>
    <w:p w:rsidR="00CA4451" w:rsidRPr="00407126" w:rsidRDefault="00CA4451" w:rsidP="00CA4451">
      <w:pPr>
        <w:ind w:firstLine="720"/>
      </w:pPr>
      <w:bookmarkStart w:id="237" w:name="sub_10466"/>
      <w:bookmarkEnd w:id="236"/>
      <w:r>
        <w:t>6</w:t>
      </w:r>
      <w:r w:rsidRPr="00407126">
        <w:t>.9.2.2. проведение оценочной стадии.</w:t>
      </w:r>
    </w:p>
    <w:p w:rsidR="00CA4451" w:rsidRPr="00407126" w:rsidRDefault="00CA4451" w:rsidP="00CA4451">
      <w:pPr>
        <w:ind w:firstLine="720"/>
      </w:pPr>
      <w:bookmarkStart w:id="238" w:name="sub_10467"/>
      <w:bookmarkEnd w:id="237"/>
      <w:r>
        <w:t>6</w:t>
      </w:r>
      <w:r w:rsidRPr="00407126">
        <w:t>.9.3. Отборочная стадия. В рамках отборочной стадии последовательно выполняются следующие действия:</w:t>
      </w:r>
    </w:p>
    <w:p w:rsidR="00CA4451" w:rsidRPr="00407126" w:rsidRDefault="00CA4451" w:rsidP="00CA4451">
      <w:pPr>
        <w:ind w:firstLine="720"/>
      </w:pPr>
      <w:bookmarkStart w:id="239" w:name="sub_10468"/>
      <w:bookmarkEnd w:id="238"/>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CA4451" w:rsidRPr="00407126" w:rsidRDefault="00CA4451" w:rsidP="00CA4451">
      <w:pPr>
        <w:ind w:firstLine="720"/>
      </w:pPr>
      <w:bookmarkStart w:id="240" w:name="sub_10469"/>
      <w:bookmarkEnd w:id="239"/>
      <w:r>
        <w:t>6</w:t>
      </w:r>
      <w:r w:rsidRPr="00407126">
        <w:t xml:space="preserve">.9.3.2. </w:t>
      </w:r>
      <w:bookmarkStart w:id="241" w:name="sub_10470"/>
      <w:bookmarkEnd w:id="240"/>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CA4451" w:rsidRPr="00407126" w:rsidRDefault="00CA4451" w:rsidP="00CA4451">
      <w:pPr>
        <w:ind w:firstLine="720"/>
      </w:pPr>
      <w:bookmarkStart w:id="242" w:name="sub_10471"/>
      <w:bookmarkEnd w:id="241"/>
      <w:r>
        <w:t>6</w:t>
      </w:r>
      <w:r w:rsidRPr="00407126">
        <w:t>.9.3.3. проверка участника закупки на соответствие требованиям конкурса;</w:t>
      </w:r>
    </w:p>
    <w:p w:rsidR="00CA4451" w:rsidRPr="00407126" w:rsidRDefault="00CA4451" w:rsidP="00CA4451">
      <w:pPr>
        <w:ind w:firstLine="720"/>
      </w:pPr>
      <w:bookmarkStart w:id="243" w:name="sub_10472"/>
      <w:bookmarkEnd w:id="242"/>
      <w:r>
        <w:t>6</w:t>
      </w:r>
      <w:r w:rsidRPr="00407126">
        <w:t>.9.3.4. проверка предлагаемых товаров, работ, услуг на соответствие требованиям ко</w:t>
      </w:r>
      <w:r w:rsidRPr="00407126">
        <w:t>н</w:t>
      </w:r>
      <w:r w:rsidRPr="00407126">
        <w:t>курса;</w:t>
      </w:r>
    </w:p>
    <w:p w:rsidR="00CA4451" w:rsidRPr="00407126" w:rsidRDefault="00CA4451" w:rsidP="00CA4451">
      <w:pPr>
        <w:ind w:firstLine="720"/>
      </w:pPr>
      <w:bookmarkStart w:id="244" w:name="sub_10473"/>
      <w:bookmarkEnd w:id="243"/>
      <w:r>
        <w:t>6</w:t>
      </w:r>
      <w:r w:rsidRPr="00407126">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CA4451" w:rsidRPr="00407126" w:rsidRDefault="00CA4451" w:rsidP="00CA4451">
      <w:pPr>
        <w:ind w:firstLine="720"/>
      </w:pPr>
      <w:bookmarkStart w:id="245" w:name="sub_10474"/>
      <w:bookmarkEnd w:id="244"/>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CA4451" w:rsidRPr="00407126" w:rsidRDefault="00CA4451" w:rsidP="00CA4451">
      <w:pPr>
        <w:ind w:firstLine="720"/>
      </w:pPr>
      <w:bookmarkStart w:id="246" w:name="sub_10475"/>
      <w:bookmarkEnd w:id="245"/>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CA4451" w:rsidRPr="00407126" w:rsidRDefault="00CA4451" w:rsidP="00CA4451">
      <w:pPr>
        <w:ind w:firstLine="720"/>
      </w:pPr>
      <w:bookmarkStart w:id="247" w:name="sub_10476"/>
      <w:bookmarkEnd w:id="246"/>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CA4451" w:rsidRPr="00407126" w:rsidRDefault="00CA4451" w:rsidP="00CA4451">
      <w:pPr>
        <w:ind w:firstLine="720"/>
      </w:pPr>
      <w:bookmarkStart w:id="248" w:name="sub_10477"/>
      <w:bookmarkEnd w:id="247"/>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CA4451" w:rsidRPr="00407126" w:rsidRDefault="00CA4451" w:rsidP="00CA4451">
      <w:pPr>
        <w:ind w:firstLine="720"/>
      </w:pPr>
      <w:bookmarkStart w:id="249" w:name="sub_10478"/>
      <w:bookmarkEnd w:id="248"/>
      <w:r>
        <w:t>6</w:t>
      </w:r>
      <w:r w:rsidRPr="00407126">
        <w:t>.9.4.4. несоответствия предлагаемых товаров, работ, услуг требованиям конкурсной документации;</w:t>
      </w:r>
    </w:p>
    <w:p w:rsidR="00CA4451" w:rsidRPr="00407126" w:rsidRDefault="00CA4451" w:rsidP="00CA4451">
      <w:pPr>
        <w:ind w:firstLine="720"/>
      </w:pPr>
      <w:bookmarkStart w:id="250" w:name="sub_10479"/>
      <w:bookmarkEnd w:id="249"/>
      <w:r>
        <w:t>6</w:t>
      </w:r>
      <w:r w:rsidRPr="00407126">
        <w:t>.9.4.5. непредставления задатка в качестве обеспечения заявки;</w:t>
      </w:r>
    </w:p>
    <w:p w:rsidR="00CA4451" w:rsidRPr="00407126" w:rsidRDefault="00CA4451" w:rsidP="00CA4451">
      <w:pPr>
        <w:ind w:firstLine="720"/>
      </w:pPr>
      <w:bookmarkStart w:id="251" w:name="sub_10480"/>
      <w:bookmarkEnd w:id="250"/>
      <w:r>
        <w:t>6</w:t>
      </w:r>
      <w:r w:rsidRPr="00407126">
        <w:t>.9.4.6. непредставления разъяснений конкурсной заявки по запросу комиссии по заку</w:t>
      </w:r>
      <w:r w:rsidRPr="00407126">
        <w:t>п</w:t>
      </w:r>
      <w:r w:rsidRPr="00407126">
        <w:t>ке;</w:t>
      </w:r>
    </w:p>
    <w:p w:rsidR="00CA4451" w:rsidRPr="00407126" w:rsidRDefault="00CA4451" w:rsidP="00CA4451">
      <w:pPr>
        <w:ind w:firstLine="720"/>
      </w:pPr>
      <w:bookmarkStart w:id="252" w:name="sub_10481"/>
      <w:bookmarkEnd w:id="251"/>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CA4451" w:rsidRPr="00407126" w:rsidRDefault="00CA4451" w:rsidP="00CA4451">
      <w:pPr>
        <w:ind w:firstLine="720"/>
      </w:pPr>
      <w:bookmarkStart w:id="253" w:name="sub_10482"/>
      <w:bookmarkEnd w:id="252"/>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CA4451" w:rsidRPr="00407126" w:rsidRDefault="00CA4451" w:rsidP="00CA4451">
      <w:pPr>
        <w:ind w:firstLine="720"/>
      </w:pPr>
      <w:bookmarkStart w:id="254" w:name="sub_10483"/>
      <w:bookmarkEnd w:id="253"/>
      <w:r>
        <w:t>6</w:t>
      </w:r>
      <w:r w:rsidRPr="00407126">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59"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CA4451" w:rsidRPr="00407126" w:rsidRDefault="00CA4451" w:rsidP="00CA4451">
      <w:pPr>
        <w:ind w:firstLine="720"/>
      </w:pPr>
      <w:bookmarkStart w:id="255" w:name="sub_10484"/>
      <w:bookmarkEnd w:id="254"/>
      <w:r>
        <w:t>6</w:t>
      </w:r>
      <w:r w:rsidRPr="00407126">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CA4451" w:rsidRPr="00407126" w:rsidRDefault="00CA4451" w:rsidP="00CA4451">
      <w:pPr>
        <w:ind w:firstLine="720"/>
      </w:pPr>
      <w:bookmarkStart w:id="256" w:name="sub_10485"/>
      <w:bookmarkEnd w:id="255"/>
      <w:r>
        <w:t>6</w:t>
      </w:r>
      <w:r w:rsidRPr="00407126">
        <w:t>.9.7.1. В случае,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CA4451" w:rsidRPr="00407126" w:rsidRDefault="00CA4451" w:rsidP="00CA4451">
      <w:pPr>
        <w:ind w:firstLine="720"/>
      </w:pPr>
      <w:bookmarkStart w:id="257" w:name="sub_10486"/>
      <w:bookmarkEnd w:id="256"/>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CA4451" w:rsidRPr="00407126" w:rsidRDefault="00CA4451" w:rsidP="00CA4451">
      <w:pPr>
        <w:ind w:firstLine="720"/>
      </w:pPr>
      <w:bookmarkStart w:id="258" w:name="sub_10487"/>
      <w:bookmarkEnd w:id="257"/>
      <w:r>
        <w:t>6</w:t>
      </w:r>
      <w:r w:rsidRPr="00407126">
        <w:t>.9.8.1. Оценка осуществляется в строгом соответствии с критериями и процедурами, указанными в конкурсной документации.</w:t>
      </w:r>
    </w:p>
    <w:p w:rsidR="00CA4451" w:rsidRPr="00407126" w:rsidRDefault="00CA4451" w:rsidP="00CA4451">
      <w:pPr>
        <w:ind w:firstLine="720"/>
      </w:pPr>
      <w:bookmarkStart w:id="259" w:name="sub_10488"/>
      <w:bookmarkEnd w:id="258"/>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CA4451" w:rsidRPr="00407126" w:rsidRDefault="00CA4451" w:rsidP="00CA4451">
      <w:pPr>
        <w:ind w:firstLine="720"/>
      </w:pPr>
      <w:bookmarkStart w:id="260" w:name="sub_10489"/>
      <w:bookmarkEnd w:id="259"/>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CA4451" w:rsidRPr="00407126" w:rsidRDefault="00CA4451" w:rsidP="00CA4451">
      <w:pPr>
        <w:ind w:firstLine="720"/>
      </w:pPr>
      <w:bookmarkStart w:id="261" w:name="sub_10490"/>
      <w:bookmarkEnd w:id="260"/>
      <w:r>
        <w:t>6</w:t>
      </w:r>
      <w:r w:rsidRPr="00407126">
        <w:t>.9.8.4. Критериями могут быть:</w:t>
      </w:r>
    </w:p>
    <w:p w:rsidR="00CA4451" w:rsidRPr="00407126" w:rsidRDefault="00CA4451" w:rsidP="00CA4451">
      <w:pPr>
        <w:ind w:firstLine="720"/>
      </w:pPr>
      <w:bookmarkStart w:id="262" w:name="sub_11095"/>
      <w:bookmarkEnd w:id="261"/>
      <w:r w:rsidRPr="00407126">
        <w:t>а) квалификация и надежность участника закупки и заявленных соисполнителей (су</w:t>
      </w:r>
      <w:r w:rsidRPr="00407126">
        <w:t>б</w:t>
      </w:r>
      <w:r w:rsidRPr="00407126">
        <w:t>подрядчиков);</w:t>
      </w:r>
    </w:p>
    <w:p w:rsidR="00CA4451" w:rsidRPr="00407126" w:rsidRDefault="00CA4451" w:rsidP="00CA4451">
      <w:pPr>
        <w:ind w:firstLine="720"/>
      </w:pPr>
      <w:bookmarkStart w:id="263" w:name="sub_11096"/>
      <w:bookmarkEnd w:id="262"/>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CA4451" w:rsidRPr="00407126" w:rsidRDefault="00CA4451" w:rsidP="00CA4451">
      <w:pPr>
        <w:ind w:firstLine="720"/>
      </w:pPr>
      <w:bookmarkStart w:id="264" w:name="sub_11097"/>
      <w:bookmarkEnd w:id="263"/>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CA4451" w:rsidRPr="00407126" w:rsidRDefault="00CA4451" w:rsidP="00CA4451">
      <w:pPr>
        <w:ind w:firstLine="720"/>
      </w:pPr>
      <w:bookmarkStart w:id="265" w:name="sub_11098"/>
      <w:bookmarkEnd w:id="264"/>
      <w:r w:rsidRPr="00407126">
        <w:t>г) иные критерии, указанные в документации о закупке.</w:t>
      </w:r>
    </w:p>
    <w:p w:rsidR="00CA4451" w:rsidRPr="00407126" w:rsidRDefault="00CA4451" w:rsidP="00CA4451">
      <w:pPr>
        <w:ind w:firstLine="720"/>
      </w:pPr>
      <w:bookmarkStart w:id="266" w:name="sub_10491"/>
      <w:bookmarkEnd w:id="265"/>
      <w:r>
        <w:t>6</w:t>
      </w:r>
      <w:r w:rsidRPr="00407126">
        <w:t>.9.8.5. Отборочная и оценочная стадии могут совмещаться (проводиться одновреме</w:t>
      </w:r>
      <w:r w:rsidRPr="00407126">
        <w:t>н</w:t>
      </w:r>
      <w:r w:rsidRPr="00407126">
        <w:t>но).</w:t>
      </w:r>
    </w:p>
    <w:p w:rsidR="00CA4451" w:rsidRPr="00407126" w:rsidRDefault="00CA4451" w:rsidP="00CA4451">
      <w:pPr>
        <w:ind w:firstLine="720"/>
      </w:pPr>
      <w:bookmarkStart w:id="267" w:name="sub_10492"/>
      <w:bookmarkEnd w:id="266"/>
      <w:r>
        <w:rPr>
          <w:b/>
          <w:bCs/>
        </w:rPr>
        <w:t>6</w:t>
      </w:r>
      <w:r w:rsidRPr="00407126">
        <w:rPr>
          <w:b/>
          <w:bCs/>
        </w:rPr>
        <w:t>.10. Определение победителя конкурса</w:t>
      </w:r>
    </w:p>
    <w:p w:rsidR="00CA4451" w:rsidRPr="00407126" w:rsidRDefault="00CA4451" w:rsidP="00CA4451">
      <w:pPr>
        <w:ind w:firstLine="720"/>
      </w:pPr>
      <w:bookmarkStart w:id="268" w:name="sub_10493"/>
      <w:bookmarkEnd w:id="267"/>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CA4451" w:rsidRPr="00407126" w:rsidRDefault="00CA4451" w:rsidP="00CA4451">
      <w:pPr>
        <w:ind w:firstLine="720"/>
      </w:pPr>
      <w:bookmarkStart w:id="269" w:name="sub_10494"/>
      <w:bookmarkEnd w:id="268"/>
      <w:r>
        <w:lastRenderedPageBreak/>
        <w:t>6</w:t>
      </w:r>
      <w:r w:rsidRPr="00407126">
        <w:t>.10.1.1. В случае,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CA4451" w:rsidRPr="00407126" w:rsidRDefault="00CA4451" w:rsidP="00CA4451">
      <w:pPr>
        <w:ind w:firstLine="720"/>
      </w:pPr>
      <w:bookmarkStart w:id="270" w:name="sub_10495"/>
      <w:bookmarkEnd w:id="269"/>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70"/>
    </w:p>
    <w:p w:rsidR="00CA4451" w:rsidRPr="00407126" w:rsidRDefault="00CA4451" w:rsidP="00CA4451">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CA4451" w:rsidRPr="00407126" w:rsidRDefault="00CA4451" w:rsidP="00CA4451">
      <w:pPr>
        <w:ind w:firstLine="720"/>
      </w:pPr>
      <w:r w:rsidRPr="00407126">
        <w:t>1) дата подписания протокола;</w:t>
      </w:r>
    </w:p>
    <w:p w:rsidR="00CA4451" w:rsidRPr="00407126" w:rsidRDefault="00CA4451" w:rsidP="00CA4451">
      <w:pPr>
        <w:ind w:firstLine="720"/>
      </w:pPr>
      <w:r w:rsidRPr="00407126">
        <w:t>2) количество поданных заявок на участие в закупке, а также дата и время регистрации каждой такой заявки;</w:t>
      </w:r>
    </w:p>
    <w:p w:rsidR="00CA4451" w:rsidRPr="00407126" w:rsidRDefault="00CA4451" w:rsidP="00CA4451">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CA4451" w:rsidRPr="00407126" w:rsidRDefault="00CA4451" w:rsidP="00CA4451">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CA4451" w:rsidRPr="00407126" w:rsidRDefault="00CA4451" w:rsidP="00CA4451">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CA4451" w:rsidRPr="00407126" w:rsidRDefault="00CA4451" w:rsidP="00CA4451">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CA4451" w:rsidRPr="00407126" w:rsidRDefault="00CA4451" w:rsidP="00CA4451">
      <w:pPr>
        <w:ind w:firstLine="720"/>
      </w:pPr>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
    <w:p w:rsidR="00CA4451" w:rsidRPr="00407126" w:rsidRDefault="00CA4451" w:rsidP="00CA4451">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CA4451" w:rsidRPr="00407126" w:rsidRDefault="00CA4451" w:rsidP="00CA4451">
      <w:pPr>
        <w:ind w:firstLine="720"/>
      </w:pPr>
      <w:r w:rsidRPr="00407126">
        <w:t>7) иные сведения в случае, если необходимость их указания в протоколе предусмотрена положением о закупке.</w:t>
      </w:r>
    </w:p>
    <w:p w:rsidR="00CA4451" w:rsidRPr="00407126" w:rsidRDefault="00CA4451" w:rsidP="00CA4451">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CA4451" w:rsidRPr="00407126" w:rsidRDefault="00CA4451" w:rsidP="00CA4451">
      <w:pPr>
        <w:ind w:firstLine="720"/>
      </w:pPr>
      <w:bookmarkStart w:id="271"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0" w:history="1">
        <w:r w:rsidRPr="00DB59A1">
          <w:rPr>
            <w:rStyle w:val="a3"/>
          </w:rPr>
          <w:t>https://www.rts-tender.ru</w:t>
        </w:r>
      </w:hyperlink>
      <w:r>
        <w:t>)</w:t>
      </w:r>
      <w:r w:rsidRPr="00407126">
        <w:t xml:space="preserve"> и (или) в единой информационной системе </w:t>
      </w:r>
      <w:hyperlink r:id="rId61" w:history="1">
        <w:r w:rsidRPr="00407126">
          <w:rPr>
            <w:b/>
            <w:bCs/>
          </w:rPr>
          <w:t>www.zakupki.gov.ru</w:t>
        </w:r>
      </w:hyperlink>
      <w:r w:rsidRPr="00407126">
        <w:t>.</w:t>
      </w:r>
    </w:p>
    <w:p w:rsidR="00CA4451" w:rsidRPr="00407126" w:rsidRDefault="00CA4451" w:rsidP="00CA4451">
      <w:pPr>
        <w:ind w:firstLine="720"/>
      </w:pPr>
      <w:bookmarkStart w:id="272" w:name="sub_10497"/>
      <w:bookmarkEnd w:id="271"/>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2" w:history="1">
        <w:r w:rsidRPr="00407126">
          <w:rPr>
            <w:b/>
            <w:bCs/>
          </w:rPr>
          <w:t>статьи 448</w:t>
        </w:r>
      </w:hyperlink>
      <w:r w:rsidRPr="00407126">
        <w:t xml:space="preserve"> Гражданского кодекса РФ.</w:t>
      </w:r>
    </w:p>
    <w:p w:rsidR="00CA4451" w:rsidRPr="00407126" w:rsidRDefault="00CA4451" w:rsidP="00CA4451">
      <w:pPr>
        <w:ind w:firstLine="720"/>
      </w:pPr>
      <w:bookmarkStart w:id="273" w:name="sub_10498"/>
      <w:bookmarkEnd w:id="272"/>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CA4451" w:rsidRPr="00407126" w:rsidRDefault="00CA4451" w:rsidP="00CA4451">
      <w:pPr>
        <w:ind w:firstLine="720"/>
      </w:pPr>
      <w:bookmarkStart w:id="274" w:name="sub_10499"/>
      <w:bookmarkEnd w:id="273"/>
      <w:r>
        <w:t>6</w:t>
      </w:r>
      <w:r w:rsidRPr="00407126">
        <w:t>.10.5.1. причины отклонения (проигрыша) его конкурсной заявки.</w:t>
      </w:r>
    </w:p>
    <w:p w:rsidR="00CA4451" w:rsidRPr="00407126" w:rsidRDefault="00CA4451" w:rsidP="00CA4451">
      <w:pPr>
        <w:ind w:firstLine="720"/>
      </w:pPr>
      <w:bookmarkStart w:id="275" w:name="sub_10500"/>
      <w:bookmarkEnd w:id="274"/>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CA4451" w:rsidRPr="00407126" w:rsidRDefault="00CA4451" w:rsidP="00CA4451">
      <w:pPr>
        <w:ind w:firstLine="720"/>
      </w:pPr>
      <w:bookmarkStart w:id="276" w:name="sub_10501"/>
      <w:bookmarkEnd w:id="275"/>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CA4451" w:rsidRPr="00407126" w:rsidRDefault="00CA4451" w:rsidP="00CA4451">
      <w:pPr>
        <w:ind w:firstLine="720"/>
      </w:pPr>
      <w:bookmarkStart w:id="277" w:name="sub_11144"/>
      <w:bookmarkEnd w:id="276"/>
      <w:r>
        <w:rPr>
          <w:b/>
          <w:bCs/>
        </w:rPr>
        <w:t>6</w:t>
      </w:r>
      <w:r w:rsidRPr="00407126">
        <w:rPr>
          <w:b/>
          <w:bCs/>
        </w:rPr>
        <w:t>.11. Последствия признания конкурса несостоявшимся</w:t>
      </w:r>
    </w:p>
    <w:p w:rsidR="00CA4451" w:rsidRPr="00407126" w:rsidRDefault="00CA4451" w:rsidP="00CA4451">
      <w:pPr>
        <w:ind w:firstLine="720"/>
      </w:pPr>
      <w:bookmarkStart w:id="278" w:name="sub_10503"/>
      <w:bookmarkEnd w:id="277"/>
      <w:r>
        <w:t>6</w:t>
      </w:r>
      <w:r w:rsidRPr="00407126">
        <w:t>.11.1. В случае,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8"/>
    <w:p w:rsidR="00CA4451" w:rsidRPr="00B126D2" w:rsidRDefault="00CA4451" w:rsidP="00CA4451">
      <w:pPr>
        <w:pStyle w:val="1"/>
        <w:rPr>
          <w:b/>
          <w:color w:val="000000" w:themeColor="text1"/>
          <w:sz w:val="24"/>
          <w:szCs w:val="24"/>
        </w:rPr>
      </w:pPr>
      <w:r w:rsidRPr="00B126D2">
        <w:rPr>
          <w:b/>
          <w:color w:val="000000" w:themeColor="text1"/>
          <w:sz w:val="24"/>
          <w:szCs w:val="24"/>
        </w:rPr>
        <w:t>Заключение и исполнение договора</w:t>
      </w:r>
    </w:p>
    <w:bookmarkEnd w:id="213"/>
    <w:p w:rsidR="00CA4451" w:rsidRPr="000A574C" w:rsidRDefault="00CA4451" w:rsidP="00CA4451">
      <w:pPr>
        <w:ind w:firstLine="720"/>
        <w:rPr>
          <w:color w:val="000000" w:themeColor="text1"/>
          <w:sz w:val="28"/>
          <w:szCs w:val="28"/>
        </w:rPr>
      </w:pPr>
    </w:p>
    <w:p w:rsidR="00CA4451" w:rsidRPr="00407126" w:rsidRDefault="00CA4451" w:rsidP="00CA4451">
      <w:pPr>
        <w:ind w:firstLine="720"/>
      </w:pPr>
      <w:bookmarkStart w:id="279"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CA4451" w:rsidRPr="00407126" w:rsidRDefault="00CA4451" w:rsidP="00CA4451">
      <w:pPr>
        <w:ind w:firstLine="720"/>
      </w:pPr>
      <w:bookmarkStart w:id="280" w:name="sub_11007"/>
      <w:bookmarkEnd w:id="279"/>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CA4451" w:rsidRPr="00407126" w:rsidRDefault="00CA4451" w:rsidP="00CA4451">
      <w:pPr>
        <w:ind w:firstLine="720"/>
      </w:pPr>
      <w:bookmarkStart w:id="281" w:name="sub_11008"/>
      <w:bookmarkEnd w:id="280"/>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CA4451" w:rsidRPr="00407126" w:rsidRDefault="00CA4451" w:rsidP="00CA4451">
      <w:pPr>
        <w:ind w:firstLine="720"/>
      </w:pPr>
      <w:bookmarkStart w:id="282" w:name="sub_11009"/>
      <w:bookmarkEnd w:id="281"/>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3"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4" w:history="1">
        <w:r w:rsidRPr="00407126">
          <w:rPr>
            <w:b/>
            <w:bCs/>
          </w:rPr>
          <w:t>www.zakupki.gov.ru</w:t>
        </w:r>
      </w:hyperlink>
      <w:r w:rsidRPr="00407126">
        <w:t xml:space="preserve"> соответствующего протокола.</w:t>
      </w:r>
    </w:p>
    <w:p w:rsidR="00CA4451" w:rsidRPr="00407126" w:rsidRDefault="00CA4451" w:rsidP="00CA4451">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CA4451" w:rsidRPr="00407126" w:rsidRDefault="00CA4451" w:rsidP="00CA4451">
      <w:pPr>
        <w:ind w:firstLine="720"/>
      </w:pPr>
      <w:bookmarkStart w:id="283" w:name="sub_11010"/>
      <w:bookmarkEnd w:id="282"/>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5" w:history="1">
        <w:r w:rsidRPr="00407126">
          <w:rPr>
            <w:b/>
            <w:bCs/>
          </w:rPr>
          <w:t>www.zakupki.gov.ru</w:t>
        </w:r>
      </w:hyperlink>
      <w:r w:rsidRPr="00407126">
        <w:rPr>
          <w:b/>
          <w:bCs/>
        </w:rPr>
        <w:t>.</w:t>
      </w:r>
    </w:p>
    <w:p w:rsidR="00CA4451" w:rsidRPr="00407126" w:rsidRDefault="00CA4451" w:rsidP="00CA4451">
      <w:pPr>
        <w:ind w:firstLine="720"/>
      </w:pPr>
      <w:bookmarkStart w:id="284" w:name="sub_11011"/>
      <w:bookmarkEnd w:id="283"/>
      <w:r>
        <w:t>7</w:t>
      </w:r>
      <w:r w:rsidRPr="00407126">
        <w:t>.5.1. В случае непредставления подписанного договора победителем, иным участн</w:t>
      </w:r>
      <w:r w:rsidRPr="00407126">
        <w:t>и</w:t>
      </w:r>
      <w:r w:rsidRPr="00407126">
        <w:t>ком, с которым заключается договор в выше указанные сроки,  победитель, иной участник сч</w:t>
      </w:r>
      <w:r w:rsidRPr="00407126">
        <w:t>и</w:t>
      </w:r>
      <w:r w:rsidRPr="00407126">
        <w:t>таются уклонившимися от заключения договора.</w:t>
      </w:r>
    </w:p>
    <w:p w:rsidR="00CA4451" w:rsidRPr="00407126" w:rsidRDefault="00CA4451" w:rsidP="00CA4451">
      <w:pPr>
        <w:ind w:firstLine="720"/>
      </w:pPr>
      <w:bookmarkStart w:id="285" w:name="sub_11012"/>
      <w:bookmarkEnd w:id="284"/>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CA4451" w:rsidRPr="00407126" w:rsidRDefault="00CA4451" w:rsidP="00CA4451">
      <w:pPr>
        <w:ind w:firstLine="720"/>
      </w:pPr>
      <w:bookmarkStart w:id="286" w:name="sub_11013"/>
      <w:bookmarkEnd w:id="285"/>
      <w:r>
        <w:t>7</w:t>
      </w:r>
      <w:r w:rsidRPr="00407126">
        <w:t>.5.3. В случае,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CA4451" w:rsidRPr="00407126" w:rsidRDefault="00CA4451" w:rsidP="00CA4451">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с даты размещения </w:t>
      </w:r>
      <w:r>
        <w:t>на электронной площадке РТС-Тендер (</w:t>
      </w:r>
      <w:hyperlink r:id="rId66" w:history="1">
        <w:r w:rsidRPr="00DB59A1">
          <w:rPr>
            <w:rStyle w:val="a3"/>
          </w:rPr>
          <w:t>https://www.rts-tender.ru</w:t>
        </w:r>
      </w:hyperlink>
      <w:r>
        <w:t xml:space="preserve">) и </w:t>
      </w:r>
      <w:r w:rsidRPr="00407126">
        <w:t xml:space="preserve">в единой информационной системе </w:t>
      </w:r>
      <w:hyperlink r:id="rId67"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CA4451" w:rsidRPr="00407126" w:rsidRDefault="00CA4451" w:rsidP="00CA4451">
      <w:pPr>
        <w:ind w:firstLine="720"/>
      </w:pPr>
      <w:bookmarkStart w:id="287" w:name="sub_11014"/>
      <w:bookmarkEnd w:id="286"/>
      <w:r>
        <w:t>7</w:t>
      </w:r>
      <w:r w:rsidRPr="00407126">
        <w:t>.6. В случае,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CA4451" w:rsidRPr="00407126" w:rsidRDefault="00CA4451" w:rsidP="00CA4451">
      <w:pPr>
        <w:ind w:firstLine="720"/>
      </w:pPr>
      <w:bookmarkStart w:id="288" w:name="sub_11015"/>
      <w:bookmarkEnd w:id="287"/>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CA4451" w:rsidRPr="00407126" w:rsidRDefault="00CA4451" w:rsidP="00CA4451">
      <w:pPr>
        <w:ind w:firstLine="720"/>
      </w:pPr>
      <w:bookmarkStart w:id="289" w:name="sub_11016"/>
      <w:bookmarkEnd w:id="288"/>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CA4451" w:rsidRPr="00407126" w:rsidRDefault="00CA4451" w:rsidP="00CA4451">
      <w:pPr>
        <w:ind w:firstLine="720"/>
      </w:pPr>
      <w:bookmarkStart w:id="290" w:name="sub_11017"/>
      <w:bookmarkEnd w:id="289"/>
      <w:r>
        <w:t>7</w:t>
      </w:r>
      <w:r w:rsidRPr="00407126">
        <w:t xml:space="preserve">.7.2. приостановления деятельности участника закупки в порядке, предусмотренном </w:t>
      </w:r>
      <w:hyperlink r:id="rId68" w:history="1">
        <w:r w:rsidRPr="00407126">
          <w:rPr>
            <w:b/>
            <w:bCs/>
          </w:rPr>
          <w:t>Кодексом</w:t>
        </w:r>
      </w:hyperlink>
      <w:r w:rsidRPr="00407126">
        <w:t xml:space="preserve"> Российской Федерации об административных правонарушениях;</w:t>
      </w:r>
    </w:p>
    <w:p w:rsidR="00CA4451" w:rsidRPr="00407126" w:rsidRDefault="00CA4451" w:rsidP="00CA4451">
      <w:pPr>
        <w:ind w:firstLine="720"/>
      </w:pPr>
      <w:bookmarkStart w:id="291" w:name="sub_11018"/>
      <w:bookmarkEnd w:id="290"/>
      <w:r>
        <w:t>7</w:t>
      </w:r>
      <w:r w:rsidRPr="00407126">
        <w:t>.7.3. предоставления участником закупки заведомо ложных сведений, содержащихся в представленных ими документах;</w:t>
      </w:r>
    </w:p>
    <w:p w:rsidR="00CA4451" w:rsidRPr="00407126" w:rsidRDefault="00CA4451" w:rsidP="00CA4451">
      <w:pPr>
        <w:ind w:firstLine="720"/>
      </w:pPr>
      <w:bookmarkStart w:id="292" w:name="sub_11019"/>
      <w:bookmarkEnd w:id="291"/>
      <w:r>
        <w:t>7</w:t>
      </w:r>
      <w:r w:rsidRPr="00407126">
        <w:t>.7.4. нахождения имущества участника закупки под арестом, наложенным по решению суда;</w:t>
      </w:r>
    </w:p>
    <w:p w:rsidR="00CA4451" w:rsidRPr="00407126" w:rsidRDefault="00CA4451" w:rsidP="00CA4451">
      <w:pPr>
        <w:ind w:firstLine="720"/>
      </w:pPr>
      <w:bookmarkStart w:id="293" w:name="sub_11020"/>
      <w:bookmarkEnd w:id="292"/>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CA4451" w:rsidRPr="00407126" w:rsidRDefault="00CA4451" w:rsidP="00CA4451">
      <w:pPr>
        <w:ind w:firstLine="720"/>
      </w:pPr>
      <w:bookmarkStart w:id="294" w:name="sub_11021"/>
      <w:bookmarkEnd w:id="293"/>
      <w:r>
        <w:t>7</w:t>
      </w:r>
      <w:r w:rsidRPr="00407126">
        <w:t>.8. Заказчик по согласованию с участником при заключении и исполнении договора вправе изменить:</w:t>
      </w:r>
    </w:p>
    <w:p w:rsidR="00CA4451" w:rsidRPr="00407126" w:rsidRDefault="00CA4451" w:rsidP="00CA4451">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CA4451" w:rsidRPr="00407126" w:rsidRDefault="00CA4451" w:rsidP="00CA4451">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CA4451" w:rsidRPr="00407126" w:rsidRDefault="00CA4451" w:rsidP="00CA4451">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CA4451" w:rsidRPr="00407126" w:rsidRDefault="00CA4451" w:rsidP="00CA4451">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CA4451" w:rsidRPr="00407126" w:rsidRDefault="00CA4451" w:rsidP="00CA4451">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CA4451" w:rsidRPr="00407126" w:rsidRDefault="00CA4451" w:rsidP="00CA4451">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CA4451" w:rsidRPr="00407126" w:rsidRDefault="00CA4451" w:rsidP="00CA4451">
      <w:pPr>
        <w:ind w:firstLine="567"/>
      </w:pPr>
      <w:r w:rsidRPr="00407126">
        <w:tab/>
      </w:r>
      <w:bookmarkStart w:id="295" w:name="sub_11022"/>
      <w:bookmarkEnd w:id="294"/>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69" w:history="1">
        <w:r w:rsidRPr="00407126">
          <w:rPr>
            <w:b/>
            <w:bCs/>
          </w:rPr>
          <w:t>Гражданским кодексом</w:t>
        </w:r>
      </w:hyperlink>
      <w:r w:rsidRPr="00407126">
        <w:t xml:space="preserve"> Российской Ф</w:t>
      </w:r>
      <w:r w:rsidRPr="00407126">
        <w:t>е</w:t>
      </w:r>
      <w:r w:rsidRPr="00407126">
        <w:t>дерации.</w:t>
      </w:r>
    </w:p>
    <w:p w:rsidR="00CA4451" w:rsidRPr="00407126" w:rsidRDefault="00CA4451" w:rsidP="00CA4451">
      <w:pPr>
        <w:ind w:firstLine="720"/>
      </w:pPr>
      <w:bookmarkStart w:id="296" w:name="sub_11023"/>
      <w:bookmarkEnd w:id="295"/>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70"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CA4451" w:rsidRPr="00407126" w:rsidRDefault="00CA4451" w:rsidP="00CA4451">
      <w:pPr>
        <w:ind w:firstLine="720"/>
      </w:pPr>
      <w:bookmarkStart w:id="297" w:name="sub_11024"/>
      <w:bookmarkEnd w:id="296"/>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1" w:history="1">
        <w:r w:rsidRPr="00407126">
          <w:rPr>
            <w:b/>
            <w:bCs/>
          </w:rPr>
          <w:t>Гражданским кодексом</w:t>
        </w:r>
      </w:hyperlink>
      <w:r w:rsidRPr="00407126">
        <w:t xml:space="preserve"> Российской Федер</w:t>
      </w:r>
      <w:r w:rsidRPr="00407126">
        <w:t>а</w:t>
      </w:r>
      <w:r w:rsidRPr="00407126">
        <w:t>ции.</w:t>
      </w:r>
    </w:p>
    <w:p w:rsidR="00CA4451" w:rsidRPr="00407126" w:rsidRDefault="00CA4451" w:rsidP="00CA4451">
      <w:pPr>
        <w:ind w:firstLine="720"/>
      </w:pPr>
      <w:r>
        <w:t>7</w:t>
      </w:r>
      <w:r w:rsidRPr="00407126">
        <w:t>.11. В случае,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CA4451" w:rsidRPr="00407126" w:rsidRDefault="00CA4451" w:rsidP="00CA4451">
      <w:pPr>
        <w:ind w:firstLine="720"/>
      </w:pPr>
      <w:bookmarkStart w:id="298" w:name="sub_11025"/>
      <w:bookmarkEnd w:id="297"/>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CA4451" w:rsidRPr="00407126" w:rsidRDefault="00CA4451" w:rsidP="00CA4451">
      <w:pPr>
        <w:ind w:firstLine="720"/>
      </w:pPr>
      <w:bookmarkStart w:id="299" w:name="sub_11026"/>
      <w:bookmarkEnd w:id="298"/>
      <w:r>
        <w:t>7</w:t>
      </w:r>
      <w:r w:rsidRPr="00407126">
        <w:t>.13.1. 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 изменит цену договора ук</w:t>
      </w:r>
      <w:r w:rsidRPr="00407126">
        <w:t>а</w:t>
      </w:r>
      <w:r w:rsidRPr="00407126">
        <w:t>занным образом.</w:t>
      </w:r>
    </w:p>
    <w:p w:rsidR="00CA4451" w:rsidRPr="00407126" w:rsidRDefault="00CA4451" w:rsidP="00CA4451">
      <w:pPr>
        <w:ind w:firstLine="720"/>
      </w:pPr>
      <w:bookmarkStart w:id="300" w:name="sub_11027"/>
      <w:bookmarkEnd w:id="299"/>
      <w:r>
        <w:t>7</w:t>
      </w:r>
      <w:r w:rsidRPr="00407126">
        <w:t>.14. В случае,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2" w:history="1">
        <w:r w:rsidRPr="00DB59A1">
          <w:rPr>
            <w:rStyle w:val="a3"/>
          </w:rPr>
          <w:t>https://www.rts-tender.ru</w:t>
        </w:r>
      </w:hyperlink>
      <w:r>
        <w:t>)</w:t>
      </w:r>
      <w:r w:rsidRPr="00407126">
        <w:t xml:space="preserve"> и (или) в единой информационной системе </w:t>
      </w:r>
      <w:hyperlink r:id="rId73"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300"/>
    </w:p>
    <w:p w:rsidR="00CA4451" w:rsidRPr="000A574C" w:rsidRDefault="00CA4451" w:rsidP="00CA4451">
      <w:pPr>
        <w:ind w:firstLine="720"/>
        <w:rPr>
          <w:color w:val="000000" w:themeColor="text1"/>
          <w:sz w:val="28"/>
          <w:szCs w:val="28"/>
        </w:rPr>
      </w:pPr>
    </w:p>
    <w:p w:rsidR="00CA4451" w:rsidRPr="00B126D2" w:rsidRDefault="00CA4451" w:rsidP="00CA4451">
      <w:pPr>
        <w:tabs>
          <w:tab w:val="left" w:pos="540"/>
        </w:tabs>
        <w:jc w:val="center"/>
        <w:rPr>
          <w:color w:val="000000" w:themeColor="text1"/>
        </w:rPr>
      </w:pPr>
      <w:bookmarkStart w:id="301"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CA4451" w:rsidRPr="000A574C" w:rsidRDefault="00CA4451" w:rsidP="00CA4451">
      <w:pPr>
        <w:tabs>
          <w:tab w:val="left" w:pos="540"/>
        </w:tabs>
        <w:jc w:val="center"/>
        <w:rPr>
          <w:color w:val="000000" w:themeColor="text1"/>
          <w:sz w:val="28"/>
          <w:szCs w:val="28"/>
        </w:rPr>
      </w:pPr>
    </w:p>
    <w:p w:rsidR="00CA4451" w:rsidRPr="00E15D0F" w:rsidRDefault="00CA4451" w:rsidP="00CA4451">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CA4451" w:rsidRPr="00E15D0F" w:rsidRDefault="00CA4451" w:rsidP="00CA4451">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CA4451" w:rsidRPr="00A05DA1" w:rsidRDefault="00CA4451" w:rsidP="00CA4451">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CA4451" w:rsidRPr="00B126D2" w:rsidRDefault="00CA4451" w:rsidP="00CA4451">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CA4451" w:rsidRPr="000A574C" w:rsidRDefault="00CA4451" w:rsidP="00CA4451">
      <w:pPr>
        <w:tabs>
          <w:tab w:val="left" w:pos="540"/>
          <w:tab w:val="left" w:pos="900"/>
        </w:tabs>
        <w:rPr>
          <w:color w:val="000000" w:themeColor="text1"/>
          <w:sz w:val="28"/>
          <w:szCs w:val="28"/>
        </w:rPr>
      </w:pPr>
    </w:p>
    <w:p w:rsidR="00CA4451" w:rsidRPr="00B126D2" w:rsidRDefault="00CA4451" w:rsidP="00CA4451">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CA4451" w:rsidRPr="00B126D2" w:rsidRDefault="00CA4451" w:rsidP="00CA4451">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CA4451" w:rsidRPr="00B126D2" w:rsidRDefault="00CA4451" w:rsidP="00CA4451">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CA4451" w:rsidRPr="00B126D2" w:rsidRDefault="00CA4451" w:rsidP="00CA4451">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CA4451" w:rsidRDefault="00CA4451" w:rsidP="00CA4451">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CA4451" w:rsidRPr="00B126D2" w:rsidRDefault="00CA4451" w:rsidP="00CA4451">
      <w:pPr>
        <w:pStyle w:val="1"/>
        <w:rPr>
          <w:b/>
          <w:color w:val="000000" w:themeColor="text1"/>
          <w:sz w:val="24"/>
          <w:szCs w:val="24"/>
        </w:rPr>
      </w:pPr>
      <w:r w:rsidRPr="00B126D2">
        <w:rPr>
          <w:b/>
          <w:color w:val="000000" w:themeColor="text1"/>
          <w:sz w:val="24"/>
          <w:szCs w:val="24"/>
        </w:rPr>
        <w:t>Заключительные положения</w:t>
      </w:r>
    </w:p>
    <w:p w:rsidR="00CA4451" w:rsidRPr="000A574C" w:rsidRDefault="00CA4451" w:rsidP="00CA4451">
      <w:pPr>
        <w:tabs>
          <w:tab w:val="left" w:pos="6806"/>
        </w:tabs>
        <w:rPr>
          <w:color w:val="000000" w:themeColor="text1"/>
        </w:rPr>
      </w:pPr>
      <w:r>
        <w:rPr>
          <w:color w:val="000000" w:themeColor="text1"/>
        </w:rPr>
        <w:tab/>
      </w:r>
    </w:p>
    <w:p w:rsidR="00CA4451" w:rsidRPr="00B126D2" w:rsidRDefault="00CA4451" w:rsidP="00CA4451">
      <w:pPr>
        <w:ind w:firstLine="720"/>
      </w:pPr>
      <w:bookmarkStart w:id="302" w:name="sub_25"/>
      <w:bookmarkEnd w:id="301"/>
      <w:r>
        <w:t>10.</w:t>
      </w:r>
      <w:r w:rsidRPr="00B126D2">
        <w:t>1. Участник закупки вправе обжаловать в судебном порядке действия (бездействие) заказчика при закупке товаров, работ, услуг.</w:t>
      </w:r>
    </w:p>
    <w:p w:rsidR="00CA4451" w:rsidRPr="00B126D2" w:rsidRDefault="00CA4451" w:rsidP="00CA4451">
      <w:pPr>
        <w:ind w:firstLine="720"/>
      </w:pPr>
      <w:bookmarkStart w:id="303" w:name="sub_11028"/>
      <w:bookmarkEnd w:id="302"/>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CA4451" w:rsidRPr="00B126D2" w:rsidRDefault="00CA4451" w:rsidP="00CA4451">
      <w:pPr>
        <w:ind w:firstLine="720"/>
      </w:pPr>
      <w:bookmarkStart w:id="304" w:name="sub_11029"/>
      <w:bookmarkEnd w:id="303"/>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4" w:history="1">
        <w:r w:rsidRPr="00DB59A1">
          <w:rPr>
            <w:rStyle w:val="a3"/>
          </w:rPr>
          <w:t>https://www.rts-tender.ru</w:t>
        </w:r>
      </w:hyperlink>
      <w:r>
        <w:t>)</w:t>
      </w:r>
      <w:r w:rsidRPr="00B126D2">
        <w:t xml:space="preserve"> и (или) в единой информационной системе </w:t>
      </w:r>
      <w:hyperlink r:id="rId75"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6"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
    <w:p w:rsidR="00CA4451" w:rsidRPr="00B126D2" w:rsidRDefault="00CA4451" w:rsidP="00CA4451">
      <w:pPr>
        <w:ind w:firstLine="720"/>
      </w:pPr>
      <w:bookmarkStart w:id="305" w:name="sub_11030"/>
      <w:bookmarkEnd w:id="304"/>
      <w:r>
        <w:t>10.</w:t>
      </w:r>
      <w:r w:rsidRPr="00B126D2">
        <w:t>2.2. предъявления к участникам закупки требования о представлении документов, не предусмотренных документацией о закупке;</w:t>
      </w:r>
    </w:p>
    <w:p w:rsidR="00CA4451" w:rsidRPr="00B126D2" w:rsidRDefault="00CA4451" w:rsidP="00CA4451">
      <w:pPr>
        <w:ind w:firstLine="720"/>
      </w:pPr>
      <w:bookmarkStart w:id="306" w:name="sub_11031"/>
      <w:bookmarkEnd w:id="305"/>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7"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6"/>
    <w:p w:rsidR="00CA4451" w:rsidRDefault="00CA4451" w:rsidP="00CA4451">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78"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CA4451" w:rsidRDefault="00CA4451" w:rsidP="00CA4451">
      <w:pPr>
        <w:ind w:firstLine="720"/>
        <w:rPr>
          <w:color w:val="000000" w:themeColor="text1"/>
          <w:sz w:val="28"/>
          <w:szCs w:val="28"/>
        </w:rPr>
      </w:pPr>
    </w:p>
    <w:p w:rsidR="00CA4451" w:rsidRDefault="00CA4451" w:rsidP="00CA4451">
      <w:pPr>
        <w:ind w:firstLine="720"/>
        <w:rPr>
          <w:color w:val="000000" w:themeColor="text1"/>
          <w:sz w:val="28"/>
          <w:szCs w:val="28"/>
        </w:rPr>
      </w:pPr>
    </w:p>
    <w:p w:rsidR="00CA4451" w:rsidRDefault="00CA4451" w:rsidP="00CA4451">
      <w:pPr>
        <w:ind w:firstLine="720"/>
        <w:rPr>
          <w:color w:val="000000" w:themeColor="text1"/>
          <w:sz w:val="28"/>
          <w:szCs w:val="28"/>
        </w:rPr>
      </w:pPr>
    </w:p>
    <w:p w:rsidR="00CA4451" w:rsidRPr="000A574C" w:rsidRDefault="00CA4451" w:rsidP="00CA4451">
      <w:pPr>
        <w:ind w:firstLine="720"/>
        <w:rPr>
          <w:color w:val="000000" w:themeColor="text1"/>
          <w:sz w:val="28"/>
          <w:szCs w:val="28"/>
        </w:rPr>
      </w:pPr>
    </w:p>
    <w:p w:rsidR="00CA4451" w:rsidRPr="000A574C" w:rsidRDefault="00CA4451" w:rsidP="00CA4451">
      <w:pPr>
        <w:tabs>
          <w:tab w:val="left" w:pos="3383"/>
        </w:tabs>
        <w:ind w:firstLine="698"/>
        <w:rPr>
          <w:rStyle w:val="afffc"/>
          <w:color w:val="000000" w:themeColor="text1"/>
          <w:sz w:val="28"/>
          <w:szCs w:val="28"/>
        </w:rPr>
      </w:pPr>
      <w:bookmarkStart w:id="307" w:name="sub_1000"/>
    </w:p>
    <w:p w:rsidR="00CA4451" w:rsidRPr="000A574C" w:rsidRDefault="00CA4451" w:rsidP="00CA4451">
      <w:pPr>
        <w:ind w:firstLine="698"/>
        <w:jc w:val="right"/>
        <w:rPr>
          <w:rStyle w:val="afffc"/>
          <w:color w:val="000000" w:themeColor="text1"/>
          <w:sz w:val="28"/>
          <w:szCs w:val="28"/>
        </w:rPr>
      </w:pPr>
    </w:p>
    <w:p w:rsidR="00CA4451" w:rsidRDefault="00CA4451" w:rsidP="00CA4451">
      <w:pPr>
        <w:ind w:firstLine="698"/>
        <w:jc w:val="right"/>
        <w:rPr>
          <w:rStyle w:val="afffc"/>
          <w:color w:val="000000" w:themeColor="text1"/>
          <w:sz w:val="28"/>
          <w:szCs w:val="28"/>
        </w:rPr>
      </w:pPr>
    </w:p>
    <w:p w:rsidR="00CA4451" w:rsidRDefault="00CA4451" w:rsidP="00CA4451">
      <w:pPr>
        <w:ind w:firstLine="698"/>
        <w:jc w:val="right"/>
        <w:rPr>
          <w:rStyle w:val="afffc"/>
          <w:color w:val="000000" w:themeColor="text1"/>
          <w:sz w:val="28"/>
          <w:szCs w:val="28"/>
        </w:rPr>
      </w:pPr>
    </w:p>
    <w:p w:rsidR="00CA4451" w:rsidRDefault="00CA4451" w:rsidP="00CA4451">
      <w:pPr>
        <w:ind w:firstLine="698"/>
        <w:jc w:val="right"/>
        <w:rPr>
          <w:rStyle w:val="afffc"/>
          <w:color w:val="000000" w:themeColor="text1"/>
          <w:sz w:val="28"/>
          <w:szCs w:val="28"/>
        </w:rPr>
      </w:pPr>
    </w:p>
    <w:p w:rsidR="00CA4451" w:rsidRPr="007A22B1" w:rsidRDefault="00CA4451" w:rsidP="00CA4451">
      <w:pPr>
        <w:pStyle w:val="2"/>
      </w:pPr>
      <w:bookmarkStart w:id="308" w:name="_Toc122404097"/>
      <w:bookmarkStart w:id="309" w:name="_Ref119427269"/>
      <w:bookmarkStart w:id="310" w:name="_Toc435008333"/>
      <w:bookmarkEnd w:id="307"/>
      <w:r w:rsidRPr="007A22B1">
        <w:lastRenderedPageBreak/>
        <w:t xml:space="preserve">РАЗДЕЛ </w:t>
      </w:r>
      <w:r w:rsidRPr="00C85669">
        <w:t>1</w:t>
      </w:r>
      <w:r w:rsidRPr="007A22B1">
        <w:t>.3 ИНФОРМАЦИОННАЯ КАРТА КОНКУРСА</w:t>
      </w:r>
      <w:bookmarkEnd w:id="308"/>
      <w:bookmarkEnd w:id="309"/>
      <w:bookmarkEnd w:id="310"/>
    </w:p>
    <w:p w:rsidR="00CA4451" w:rsidRPr="007A22B1" w:rsidRDefault="00CA4451" w:rsidP="00CA4451">
      <w:pPr>
        <w:pStyle w:val="38"/>
        <w:tabs>
          <w:tab w:val="clear" w:pos="227"/>
          <w:tab w:val="num" w:pos="900"/>
        </w:tabs>
        <w:ind w:firstLine="180"/>
        <w:jc w:val="center"/>
        <w:rPr>
          <w:b/>
          <w:sz w:val="28"/>
          <w:szCs w:val="28"/>
        </w:rPr>
      </w:pPr>
    </w:p>
    <w:p w:rsidR="00CA4451" w:rsidRPr="007A22B1" w:rsidRDefault="00CA4451" w:rsidP="00CA4451">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350B34" w:rsidRPr="007A22B1" w:rsidRDefault="00350B34">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350B34" w:rsidRPr="00082A08" w:rsidTr="00082A08">
        <w:trPr>
          <w:tblHeader/>
        </w:trPr>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rPr>
                <w:b/>
                <w:i/>
              </w:rPr>
            </w:pPr>
            <w:r w:rsidRPr="00082A08">
              <w:rPr>
                <w:b/>
                <w:i/>
              </w:rPr>
              <w:t>№</w:t>
            </w:r>
          </w:p>
          <w:p w:rsidR="00350B34" w:rsidRPr="00082A08" w:rsidRDefault="00350B34" w:rsidP="00082A08">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 xml:space="preserve">Ссылка на </w:t>
            </w:r>
            <w:r w:rsidR="00D1223B" w:rsidRPr="00082A08">
              <w:rPr>
                <w:b/>
                <w:i/>
              </w:rPr>
              <w:t>под</w:t>
            </w:r>
            <w:r w:rsidRPr="00082A08">
              <w:rPr>
                <w:b/>
                <w:i/>
              </w:rPr>
              <w:t xml:space="preserve">пункт </w:t>
            </w:r>
            <w:hyperlink r:id="rId79" w:anchor="_РАЗДЕЛ_I.2._ОБЩИЕ_УСЛОВИЯ ПРОВЕДЕНИ#_РАЗДЕЛ_I.2._ОБЩИЕ_УСЛОВИЯ ПРОВЕДЕНИ" w:history="1">
              <w:r w:rsidRPr="00082A08">
                <w:rPr>
                  <w:rStyle w:val="a3"/>
                  <w:b/>
                  <w:i/>
                  <w:color w:val="auto"/>
                  <w:u w:val="none"/>
                </w:rPr>
                <w:t xml:space="preserve">Раздела </w:t>
              </w:r>
              <w:r w:rsidR="00AD4D78">
                <w:rPr>
                  <w:rStyle w:val="a3"/>
                  <w:b/>
                  <w:i/>
                  <w:color w:val="auto"/>
                  <w:u w:val="none"/>
                </w:rPr>
                <w:t>1</w:t>
              </w:r>
              <w:r w:rsidRPr="00082A08">
                <w:rPr>
                  <w:rStyle w:val="a3"/>
                  <w:b/>
                  <w:i/>
                  <w:color w:val="auto"/>
                  <w:u w:val="none"/>
                </w:rPr>
                <w:t>.2.</w:t>
              </w:r>
            </w:hyperlink>
          </w:p>
          <w:p w:rsidR="00350B34" w:rsidRPr="00082A08" w:rsidRDefault="00350B34" w:rsidP="00082A08">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Наименование</w:t>
            </w:r>
          </w:p>
          <w:p w:rsidR="00350B34" w:rsidRPr="00082A08" w:rsidRDefault="00350B34" w:rsidP="00082A08">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7B198C" w:rsidRPr="00082A08" w:rsidRDefault="00350B34" w:rsidP="00082A08">
            <w:pPr>
              <w:keepNext/>
              <w:keepLines/>
              <w:widowControl w:val="0"/>
              <w:suppressLineNumbers/>
              <w:suppressAutoHyphens/>
              <w:spacing w:after="0"/>
              <w:jc w:val="center"/>
              <w:rPr>
                <w:i/>
              </w:rPr>
            </w:pPr>
            <w:r w:rsidRPr="00082A08">
              <w:rPr>
                <w:b/>
                <w:i/>
              </w:rPr>
              <w:t>Текст пояснений</w:t>
            </w:r>
          </w:p>
        </w:tc>
      </w:tr>
      <w:tr w:rsidR="00350B34"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8D7EB9" w:rsidP="00082A08">
            <w:pPr>
              <w:keepNext/>
              <w:keepLines/>
              <w:widowControl w:val="0"/>
              <w:suppressLineNumbers/>
              <w:suppressAutoHyphens/>
              <w:spacing w:after="0"/>
              <w:jc w:val="center"/>
            </w:pPr>
            <w:r w:rsidRPr="00082A08">
              <w:t xml:space="preserve">Сведения  о </w:t>
            </w:r>
            <w:r w:rsidR="00350B34" w:rsidRPr="00082A08">
              <w:t xml:space="preserve"> Заказчик</w:t>
            </w:r>
            <w:r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082A08" w:rsidRPr="002E336A" w:rsidRDefault="00082A08" w:rsidP="003B23DF">
            <w:pPr>
              <w:spacing w:after="0"/>
              <w:contextualSpacing/>
            </w:pPr>
            <w:r w:rsidRPr="002E336A">
              <w:t xml:space="preserve">Заказчик: </w:t>
            </w:r>
            <w:r w:rsidR="00AD4D78" w:rsidRPr="002E336A">
              <w:t>Общество с ограниченной ответственн</w:t>
            </w:r>
            <w:r w:rsidR="00AD4D78" w:rsidRPr="002E336A">
              <w:t>о</w:t>
            </w:r>
            <w:r w:rsidR="00AD4D78" w:rsidRPr="002E336A">
              <w:t>стью</w:t>
            </w:r>
            <w:r w:rsidRPr="002E336A">
              <w:t xml:space="preserve"> «</w:t>
            </w:r>
            <w:r w:rsidR="00AD4D78" w:rsidRPr="002E336A">
              <w:t>ОЭСК</w:t>
            </w:r>
            <w:r w:rsidRPr="002E336A">
              <w:t>»;</w:t>
            </w:r>
          </w:p>
          <w:p w:rsidR="00AD4D78" w:rsidRPr="002E336A" w:rsidRDefault="00082A08" w:rsidP="003B23DF">
            <w:pPr>
              <w:spacing w:after="0"/>
              <w:contextualSpacing/>
            </w:pPr>
            <w:r w:rsidRPr="002E336A">
              <w:t xml:space="preserve">Место нахождения: </w:t>
            </w:r>
            <w:r w:rsidR="00AD4D78" w:rsidRPr="002E336A">
              <w:t>653047, Кемеровская область, г. Прокопьевск</w:t>
            </w:r>
            <w:r w:rsidR="0099353A">
              <w:t>, ул. Гайдара, 43, пом. 1</w:t>
            </w:r>
            <w:r w:rsidR="00AD4D78" w:rsidRPr="002E336A">
              <w:t xml:space="preserve">п. </w:t>
            </w:r>
          </w:p>
          <w:p w:rsidR="00AD4D78" w:rsidRPr="002E336A" w:rsidRDefault="00082A08" w:rsidP="003B23DF">
            <w:pPr>
              <w:spacing w:after="0"/>
              <w:contextualSpacing/>
            </w:pPr>
            <w:r w:rsidRPr="002E336A">
              <w:t xml:space="preserve">Почтовый адрес: </w:t>
            </w:r>
            <w:r w:rsidR="00AD4D78" w:rsidRPr="002E336A">
              <w:t>653047, Кемеровская область, г. Прокопьевск</w:t>
            </w:r>
            <w:r w:rsidR="0099353A">
              <w:t>, ул. Гайдара, 43, пом. 1</w:t>
            </w:r>
            <w:r w:rsidR="00AD4D78" w:rsidRPr="002E336A">
              <w:t xml:space="preserve">п. </w:t>
            </w:r>
          </w:p>
          <w:p w:rsidR="00082A08" w:rsidRPr="002E336A" w:rsidRDefault="00082A08" w:rsidP="003B23DF">
            <w:pPr>
              <w:spacing w:after="0"/>
              <w:contextualSpacing/>
            </w:pPr>
            <w:r w:rsidRPr="002E336A">
              <w:t xml:space="preserve">Контактное лицо: </w:t>
            </w:r>
            <w:r w:rsidR="00AD4D78" w:rsidRPr="002E336A">
              <w:t>Мишенин Артем Евгеньевич</w:t>
            </w:r>
            <w:r w:rsidRPr="002E336A">
              <w:t>;</w:t>
            </w:r>
          </w:p>
          <w:p w:rsidR="00AD4D78" w:rsidRPr="002E336A" w:rsidRDefault="00082A08" w:rsidP="003B23DF">
            <w:pPr>
              <w:spacing w:after="0"/>
              <w:contextualSpacing/>
            </w:pPr>
            <w:r w:rsidRPr="002E336A">
              <w:t xml:space="preserve">Адрес электронной почты: </w:t>
            </w:r>
          </w:p>
          <w:p w:rsidR="00082A08" w:rsidRPr="002E336A" w:rsidRDefault="00DD58C9" w:rsidP="003B23DF">
            <w:pPr>
              <w:spacing w:after="0"/>
              <w:contextualSpacing/>
            </w:pPr>
            <w:hyperlink r:id="rId80" w:history="1">
              <w:r w:rsidR="00AD4D78" w:rsidRPr="002E336A">
                <w:t>a.mishenin@elektroseti.com</w:t>
              </w:r>
            </w:hyperlink>
            <w:r w:rsidR="00082A08" w:rsidRPr="002E336A">
              <w:t>;</w:t>
            </w:r>
          </w:p>
          <w:p w:rsidR="008B3802" w:rsidRPr="00082A08" w:rsidRDefault="00082A08" w:rsidP="003B23DF">
            <w:pPr>
              <w:spacing w:after="0"/>
            </w:pPr>
            <w:r w:rsidRPr="002E336A">
              <w:t xml:space="preserve">Телефон/факс: </w:t>
            </w:r>
            <w:r w:rsidR="00AD4D78" w:rsidRPr="002E336A">
              <w:t>8</w:t>
            </w:r>
            <w:r w:rsidRPr="002E336A">
              <w:t>(</w:t>
            </w:r>
            <w:r w:rsidR="00AD4D78" w:rsidRPr="002E336A">
              <w:t>3846</w:t>
            </w:r>
            <w:r w:rsidRPr="002E336A">
              <w:t>)</w:t>
            </w:r>
            <w:r w:rsidR="00AD4D78" w:rsidRPr="002E336A">
              <w:t>69-35-00</w:t>
            </w:r>
            <w:r w:rsidRPr="002E336A">
              <w:t xml:space="preserve"> </w:t>
            </w:r>
            <w:r w:rsidR="00AD4D78" w:rsidRPr="002E336A">
              <w:t>отдел АХО</w:t>
            </w:r>
            <w:r w:rsidRPr="002E336A">
              <w:t>;</w:t>
            </w:r>
          </w:p>
        </w:tc>
      </w:tr>
      <w:tr w:rsidR="00B61995"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6F4B1E" w:rsidP="00082A08">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D525D0" w:rsidP="00AD4D78">
            <w:pPr>
              <w:keepNext/>
              <w:keepLines/>
              <w:widowControl w:val="0"/>
              <w:suppressLineNumbers/>
              <w:suppressAutoHyphens/>
              <w:spacing w:after="0"/>
              <w:jc w:val="center"/>
            </w:pPr>
            <w:r w:rsidRPr="00082A08">
              <w:t xml:space="preserve">Раздел </w:t>
            </w:r>
            <w:r w:rsidR="00AD4D78">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43694" w:rsidP="003B23DF">
            <w:pPr>
              <w:keepNext/>
              <w:keepLines/>
              <w:widowControl w:val="0"/>
              <w:suppressLineNumbers/>
              <w:suppressAutoHyphens/>
              <w:spacing w:after="0"/>
              <w:jc w:val="center"/>
            </w:pPr>
            <w:r w:rsidRPr="00082A08">
              <w:t>Сайт в сети «Интернет»</w:t>
            </w:r>
            <w:r w:rsidR="008D7EB9" w:rsidRPr="00082A08">
              <w:t>,</w:t>
            </w:r>
            <w:r w:rsidRPr="00082A08">
              <w:t xml:space="preserve"> на котор</w:t>
            </w:r>
            <w:r w:rsidR="008D7EB9" w:rsidRPr="00082A08">
              <w:t>ом</w:t>
            </w:r>
            <w:r w:rsidRPr="00082A08">
              <w:t xml:space="preserve"> размещена информация о конкурс</w:t>
            </w:r>
            <w:r w:rsidR="00DB1457"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AD4D78" w:rsidRDefault="00CA4451" w:rsidP="003B23D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1" w:history="1">
              <w:r w:rsidRPr="00DB59A1">
                <w:rPr>
                  <w:rStyle w:val="a3"/>
                </w:rPr>
                <w:t>https://www.rts-tender.ru</w:t>
              </w:r>
            </w:hyperlink>
            <w:r>
              <w:t xml:space="preserve">), </w:t>
            </w:r>
            <w:hyperlink r:id="rId82"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3"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727AC6"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AD4D78">
            <w:pPr>
              <w:keepNext/>
              <w:keepLines/>
              <w:widowControl w:val="0"/>
              <w:suppressLineNumbers/>
              <w:suppressAutoHyphens/>
              <w:spacing w:after="0"/>
              <w:jc w:val="center"/>
            </w:pPr>
            <w:r w:rsidRPr="00082A08">
              <w:t xml:space="preserve">Подпункт </w:t>
            </w:r>
            <w:r w:rsidR="00AD4D78">
              <w:t>6</w:t>
            </w:r>
            <w:r w:rsidRPr="00082A08">
              <w:t>.</w:t>
            </w:r>
            <w:r w:rsidR="00AD4D78">
              <w:t>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391E20" w:rsidRPr="00391E20" w:rsidRDefault="00CA4451" w:rsidP="00391E20">
            <w:pPr>
              <w:spacing w:after="0"/>
              <w:outlineLvl w:val="0"/>
            </w:pPr>
            <w:r>
              <w:t>К</w:t>
            </w:r>
            <w:r w:rsidR="00391E20" w:rsidRPr="00391E20">
              <w:t>онкурс на право заключения договора на поставку ГСМ (АИ-92, АИ-95, ДТ) для ООО «ОЭСК»</w:t>
            </w:r>
          </w:p>
          <w:p w:rsidR="00727AC6" w:rsidRPr="0099353A" w:rsidRDefault="00727AC6" w:rsidP="0099353A">
            <w:pPr>
              <w:widowControl w:val="0"/>
              <w:spacing w:after="0"/>
              <w:rPr>
                <w:b/>
                <w:spacing w:val="-6"/>
              </w:rPr>
            </w:pPr>
          </w:p>
        </w:tc>
      </w:tr>
      <w:tr w:rsidR="00727AC6" w:rsidRPr="00082A08" w:rsidTr="00082A08">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082A08">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Место</w:t>
            </w:r>
            <w:r w:rsidR="00B61995" w:rsidRPr="00082A08">
              <w:t xml:space="preserve"> и</w:t>
            </w:r>
            <w:r w:rsidRPr="00082A08">
              <w:t xml:space="preserve">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CA1079" w:rsidRPr="003B23DF" w:rsidRDefault="00FA46DF" w:rsidP="003B23DF">
            <w:pPr>
              <w:spacing w:after="0"/>
              <w:contextualSpacing/>
            </w:pPr>
            <w:r>
              <w:t>Согласно договора</w:t>
            </w:r>
          </w:p>
          <w:p w:rsidR="00727AC6" w:rsidRPr="00733149" w:rsidRDefault="00727AC6" w:rsidP="003B23DF">
            <w:pPr>
              <w:keepNext/>
              <w:widowControl w:val="0"/>
              <w:spacing w:after="0"/>
            </w:pPr>
          </w:p>
        </w:tc>
      </w:tr>
      <w:tr w:rsidR="00B61995" w:rsidRPr="00082A08" w:rsidTr="00082A08">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082A08">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CA1079">
            <w:pPr>
              <w:keepNext/>
              <w:keepLines/>
              <w:widowControl w:val="0"/>
              <w:suppressLineNumbers/>
              <w:suppressAutoHyphens/>
              <w:spacing w:after="0" w:line="360" w:lineRule="auto"/>
              <w:jc w:val="center"/>
            </w:pPr>
            <w:r w:rsidRPr="00082A08">
              <w:t xml:space="preserve">Подпункт </w:t>
            </w:r>
            <w:r w:rsidR="00CA1079">
              <w:t>5</w:t>
            </w:r>
            <w:r w:rsidRPr="00082A08">
              <w:t>.3.</w:t>
            </w:r>
            <w:r w:rsidR="00CA1079">
              <w:t>1</w:t>
            </w:r>
            <w:r w:rsidRPr="00082A08">
              <w:t>.</w:t>
            </w:r>
            <w:r w:rsidR="00CA1079">
              <w:t>4.</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3B23D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082A08" w:rsidRDefault="00CA1079" w:rsidP="00FA46DF">
            <w:pPr>
              <w:keepNext/>
              <w:widowControl w:val="0"/>
              <w:spacing w:after="0"/>
              <w:jc w:val="left"/>
            </w:pPr>
            <w:r>
              <w:t>Согласно договора</w:t>
            </w:r>
          </w:p>
        </w:tc>
      </w:tr>
      <w:tr w:rsidR="00727AC6" w:rsidRPr="00082A08" w:rsidTr="00082A08">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pPr>
            <w:r w:rsidRPr="00082A08">
              <w:t>Подп</w:t>
            </w:r>
            <w:r w:rsidR="009D5F69" w:rsidRPr="00082A08">
              <w:t xml:space="preserve">ункт </w:t>
            </w:r>
            <w:r w:rsidR="00CA1079">
              <w:t>5</w:t>
            </w:r>
            <w:r w:rsidR="009D5F69" w:rsidRPr="00082A08">
              <w:t>.</w:t>
            </w:r>
            <w:r w:rsidR="00CA1079">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FA46DF" w:rsidP="00FA46DF">
            <w:pPr>
              <w:spacing w:after="0"/>
              <w:rPr>
                <w:i/>
              </w:rPr>
            </w:pPr>
            <w:r>
              <w:rPr>
                <w:noProof/>
              </w:rPr>
              <w:lastRenderedPageBreak/>
              <w:t>В соответствии</w:t>
            </w:r>
            <w:r w:rsidR="00D01233" w:rsidRPr="00082A08">
              <w:rPr>
                <w:noProof/>
              </w:rPr>
              <w:t xml:space="preserve"> </w:t>
            </w:r>
            <w:r>
              <w:rPr>
                <w:noProof/>
              </w:rPr>
              <w:t xml:space="preserve">с </w:t>
            </w:r>
            <w:r w:rsidR="00727AC6" w:rsidRPr="00082A08">
              <w:rPr>
                <w:noProof/>
              </w:rPr>
              <w:t>Технической част</w:t>
            </w:r>
            <w:r>
              <w:rPr>
                <w:noProof/>
              </w:rPr>
              <w:t>ью</w:t>
            </w:r>
            <w:r w:rsidR="00727AC6" w:rsidRPr="00082A08">
              <w:rPr>
                <w:noProof/>
              </w:rPr>
              <w:t xml:space="preserve"> </w:t>
            </w:r>
            <w:r w:rsidR="00727AC6" w:rsidRPr="00082A08">
              <w:t xml:space="preserve">(часть </w:t>
            </w:r>
            <w:r w:rsidR="00727AC6" w:rsidRPr="00082A08">
              <w:rPr>
                <w:lang w:val="en-US"/>
              </w:rPr>
              <w:t>III</w:t>
            </w:r>
            <w:r w:rsidR="00727AC6" w:rsidRPr="00082A08">
              <w:t xml:space="preserve">) </w:t>
            </w:r>
            <w:r w:rsidR="00727AC6" w:rsidRPr="00082A08">
              <w:rPr>
                <w:noProof/>
              </w:rPr>
              <w:t>конкурсной документации</w:t>
            </w:r>
            <w:r w:rsidR="00D01233" w:rsidRPr="00082A08">
              <w:rPr>
                <w:noProof/>
              </w:rPr>
              <w:t xml:space="preserve">, а также в </w:t>
            </w:r>
            <w:r w:rsidR="00D01233" w:rsidRPr="00082A08">
              <w:t xml:space="preserve">(часть </w:t>
            </w:r>
            <w:r w:rsidR="00D01233" w:rsidRPr="00082A08">
              <w:rPr>
                <w:lang w:val="en-US"/>
              </w:rPr>
              <w:t>II</w:t>
            </w:r>
            <w:r w:rsidR="00D01233" w:rsidRPr="00082A08">
              <w:t xml:space="preserve">) </w:t>
            </w:r>
            <w:r w:rsidR="00D01233" w:rsidRPr="00082A08">
              <w:rPr>
                <w:noProof/>
              </w:rPr>
              <w:t>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082A08">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 xml:space="preserve">Подпункт </w:t>
            </w:r>
            <w:r w:rsidR="00CA1079">
              <w:t>5</w:t>
            </w:r>
            <w:r w:rsidR="00CA1079" w:rsidRPr="00082A08">
              <w:t>.</w:t>
            </w:r>
            <w:r w:rsidR="00CA1079">
              <w:t>4.</w:t>
            </w:r>
            <w:r w:rsidR="00CA1079"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671E73" w:rsidRDefault="006F78A4" w:rsidP="00FA53E5">
            <w:pPr>
              <w:pStyle w:val="35"/>
              <w:tabs>
                <w:tab w:val="left" w:pos="9800"/>
              </w:tabs>
              <w:spacing w:after="0"/>
              <w:ind w:left="0"/>
              <w:rPr>
                <w:sz w:val="24"/>
                <w:szCs w:val="24"/>
              </w:rPr>
            </w:pPr>
            <w:r>
              <w:rPr>
                <w:sz w:val="24"/>
                <w:szCs w:val="24"/>
              </w:rPr>
              <w:t>4</w:t>
            </w:r>
            <w:r w:rsidR="000D4117">
              <w:rPr>
                <w:sz w:val="24"/>
                <w:szCs w:val="24"/>
              </w:rPr>
              <w:t xml:space="preserve"> </w:t>
            </w:r>
            <w:r>
              <w:rPr>
                <w:sz w:val="24"/>
                <w:szCs w:val="24"/>
              </w:rPr>
              <w:t>8</w:t>
            </w:r>
            <w:r w:rsidR="000D4117">
              <w:rPr>
                <w:sz w:val="24"/>
                <w:szCs w:val="24"/>
              </w:rPr>
              <w:t>0</w:t>
            </w:r>
            <w:r w:rsidR="0099353A">
              <w:rPr>
                <w:sz w:val="24"/>
                <w:szCs w:val="24"/>
              </w:rPr>
              <w:t>0 000</w:t>
            </w:r>
            <w:r w:rsidR="00671E73" w:rsidRPr="00671E73">
              <w:rPr>
                <w:sz w:val="24"/>
                <w:szCs w:val="24"/>
              </w:rPr>
              <w:t>,</w:t>
            </w:r>
            <w:r w:rsidR="0061206B">
              <w:rPr>
                <w:sz w:val="24"/>
                <w:szCs w:val="24"/>
              </w:rPr>
              <w:t>0</w:t>
            </w:r>
            <w:r w:rsidR="00671E73" w:rsidRPr="00671E73">
              <w:rPr>
                <w:sz w:val="24"/>
                <w:szCs w:val="24"/>
              </w:rPr>
              <w:t>0 (</w:t>
            </w:r>
            <w:r>
              <w:rPr>
                <w:sz w:val="24"/>
                <w:szCs w:val="24"/>
              </w:rPr>
              <w:t>четыре миллиона восемьсот тысяч</w:t>
            </w:r>
            <w:r w:rsidR="00671E73" w:rsidRPr="00671E73">
              <w:rPr>
                <w:sz w:val="24"/>
                <w:szCs w:val="24"/>
              </w:rPr>
              <w:t xml:space="preserve">) рублей </w:t>
            </w:r>
            <w:r w:rsidR="0061206B">
              <w:rPr>
                <w:sz w:val="24"/>
                <w:szCs w:val="24"/>
              </w:rPr>
              <w:t>0</w:t>
            </w:r>
            <w:r w:rsidR="00671E73" w:rsidRPr="00671E73">
              <w:rPr>
                <w:sz w:val="24"/>
                <w:szCs w:val="24"/>
              </w:rPr>
              <w:t>0 копеек, с учетом НДС.</w:t>
            </w:r>
          </w:p>
          <w:p w:rsidR="00727AC6" w:rsidRPr="00082A08" w:rsidRDefault="00733149" w:rsidP="00FA53E5">
            <w:pPr>
              <w:pStyle w:val="35"/>
              <w:tabs>
                <w:tab w:val="left" w:pos="9800"/>
              </w:tabs>
              <w:spacing w:after="0"/>
              <w:ind w:left="0"/>
            </w:pPr>
            <w:r w:rsidRPr="00FA53E5">
              <w:rPr>
                <w:sz w:val="24"/>
                <w:szCs w:val="24"/>
              </w:rPr>
              <w:t>Цена договора включает в себя все прямые и допо</w:t>
            </w:r>
            <w:r w:rsidRPr="00FA53E5">
              <w:rPr>
                <w:sz w:val="24"/>
                <w:szCs w:val="24"/>
              </w:rPr>
              <w:t>л</w:t>
            </w:r>
            <w:r w:rsidRPr="00FA53E5">
              <w:rPr>
                <w:sz w:val="24"/>
                <w:szCs w:val="24"/>
              </w:rPr>
              <w:t>нительные затраты и начисления, связанные с оказ</w:t>
            </w:r>
            <w:r w:rsidRPr="00FA53E5">
              <w:rPr>
                <w:sz w:val="24"/>
                <w:szCs w:val="24"/>
              </w:rPr>
              <w:t>а</w:t>
            </w:r>
            <w:r w:rsidRPr="00FA53E5">
              <w:rPr>
                <w:sz w:val="24"/>
                <w:szCs w:val="24"/>
              </w:rPr>
              <w:t>нием всего объема услуг, предусмотренных догов</w:t>
            </w:r>
            <w:r w:rsidRPr="00FA53E5">
              <w:rPr>
                <w:sz w:val="24"/>
                <w:szCs w:val="24"/>
              </w:rPr>
              <w:t>о</w:t>
            </w:r>
            <w:r w:rsidRPr="00FA53E5">
              <w:rPr>
                <w:sz w:val="24"/>
                <w:szCs w:val="24"/>
              </w:rPr>
              <w:t>ром.</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CA1079">
            <w:pPr>
              <w:keepNext/>
              <w:keepLines/>
              <w:widowControl w:val="0"/>
              <w:suppressLineNumbers/>
              <w:suppressAutoHyphens/>
              <w:spacing w:after="0" w:line="360" w:lineRule="auto"/>
              <w:jc w:val="center"/>
              <w:rPr>
                <w:lang w:val="en-US"/>
              </w:rPr>
            </w:pPr>
            <w:r w:rsidRPr="00082A08">
              <w:t xml:space="preserve">Подпункт </w:t>
            </w:r>
            <w:r w:rsidR="00CA1079">
              <w:t>5</w:t>
            </w:r>
            <w:r w:rsidRPr="00082A08">
              <w:t>.</w:t>
            </w:r>
            <w:r w:rsidR="00CA1079">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sidR="00CA1079">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727AC6" w:rsidRPr="00082A08" w:rsidTr="00082A08">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27AC6" w:rsidRPr="00082A08" w:rsidRDefault="00D01233" w:rsidP="00082A08">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33149">
            <w:pPr>
              <w:spacing w:after="0" w:line="360" w:lineRule="auto"/>
              <w:jc w:val="center"/>
            </w:pPr>
            <w:r w:rsidRPr="00082A08">
              <w:t xml:space="preserve">Подпункт </w:t>
            </w:r>
            <w:r w:rsidR="00AC3232">
              <w:t>6.5.</w:t>
            </w:r>
          </w:p>
          <w:p w:rsidR="00727AC6" w:rsidRPr="00082A08" w:rsidRDefault="00727AC6" w:rsidP="0073314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t xml:space="preserve">Требования к </w:t>
            </w:r>
            <w:r w:rsidR="00AC3232">
              <w:t>ко</w:t>
            </w:r>
            <w:r w:rsidR="00AC3232">
              <w:t>н</w:t>
            </w:r>
            <w:r w:rsidR="00AC3232">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EA06F7" w:rsidRDefault="00EA06F7" w:rsidP="00EA06F7">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727AC6"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 xml:space="preserve">Подпункт </w:t>
            </w:r>
            <w:r w:rsidR="00C24B86">
              <w:t xml:space="preserve">5.1 </w:t>
            </w:r>
          </w:p>
          <w:p w:rsidR="00727AC6" w:rsidRPr="00082A08" w:rsidRDefault="00727AC6"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A06F7" w:rsidRPr="00EA06F7" w:rsidRDefault="00EA06F7" w:rsidP="00EA06F7">
            <w:r w:rsidRPr="00EA06F7">
              <w:t xml:space="preserve">Требования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A06F7" w:rsidRPr="00EA06F7" w:rsidRDefault="00EA06F7" w:rsidP="00EA06F7">
            <w:r w:rsidRPr="00EA06F7">
              <w:t>«ОЭСК» и конкурсной документацией</w:t>
            </w:r>
            <w:r w:rsidRPr="00EA06F7">
              <w:rPr>
                <w:bCs/>
              </w:rPr>
              <w:t>.</w:t>
            </w:r>
          </w:p>
          <w:p w:rsidR="00C24B86" w:rsidRPr="00E725B0" w:rsidRDefault="00C24B86" w:rsidP="003B23DF">
            <w:pPr>
              <w:spacing w:after="0"/>
            </w:pPr>
          </w:p>
        </w:tc>
      </w:tr>
      <w:tr w:rsidR="00727AC6" w:rsidRPr="00082A08" w:rsidTr="00082A08">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725B0">
            <w:pPr>
              <w:keepNext/>
              <w:keepLines/>
              <w:widowControl w:val="0"/>
              <w:suppressLineNumbers/>
              <w:suppressAutoHyphens/>
              <w:spacing w:after="0" w:line="360" w:lineRule="auto"/>
              <w:jc w:val="center"/>
            </w:pPr>
            <w:r w:rsidRPr="00082A08">
              <w:t xml:space="preserve">Подпункт </w:t>
            </w:r>
            <w:r w:rsidR="00E725B0">
              <w:t>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Требования, установленные Заказчиком (</w:t>
            </w:r>
            <w:r w:rsidR="00103B06">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725B0" w:rsidRPr="000A574C" w:rsidRDefault="00E725B0" w:rsidP="003B23DF">
            <w:pPr>
              <w:ind w:firstLine="720"/>
            </w:pPr>
            <w:r w:rsidRPr="000A574C">
              <w:t>Устанавливаются следующие обязательные требования к правоспособности участника закупок:</w:t>
            </w:r>
          </w:p>
          <w:p w:rsidR="00E725B0" w:rsidRPr="000A574C" w:rsidRDefault="00E725B0" w:rsidP="003B23DF">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725B0" w:rsidRPr="000A574C" w:rsidRDefault="00E725B0" w:rsidP="003B23D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725B0" w:rsidRPr="000A574C" w:rsidRDefault="00E725B0" w:rsidP="003B23DF">
            <w:pPr>
              <w:ind w:firstLine="720"/>
            </w:pPr>
            <w:r>
              <w:t>Н</w:t>
            </w:r>
            <w:r w:rsidRPr="000A574C">
              <w:t xml:space="preserve">е приостановление деятельности участника закупки в порядке, предусмотренном </w:t>
            </w:r>
            <w:hyperlink r:id="rId84"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725B0" w:rsidRPr="000A574C" w:rsidRDefault="00E725B0" w:rsidP="003B23D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ший календарный год не превышающий 25 % бала</w:t>
            </w:r>
            <w:r w:rsidRPr="000A574C">
              <w:t>н</w:t>
            </w:r>
            <w:r w:rsidRPr="000A574C">
              <w:t>совой стоимости активов участника закупки;</w:t>
            </w:r>
          </w:p>
          <w:p w:rsidR="00E725B0" w:rsidRPr="000A574C" w:rsidRDefault="00E725B0" w:rsidP="003B23D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5"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6"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D04063" w:rsidRPr="00D04063" w:rsidRDefault="00E725B0" w:rsidP="003B23D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223507"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B28DA">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733149">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223507" w:rsidRPr="00082A08" w:rsidRDefault="001564F6" w:rsidP="003B23DF">
            <w:pPr>
              <w:keepNext/>
              <w:keepLines/>
              <w:widowControl w:val="0"/>
              <w:suppressLineNumbers/>
              <w:suppressAutoHyphens/>
              <w:spacing w:after="0"/>
              <w:jc w:val="center"/>
            </w:pPr>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082A08">
              <w:lastRenderedPageBreak/>
              <w:t>работам, услугам, выполняемым, 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D04063" w:rsidRPr="00040C9B" w:rsidRDefault="00D04063" w:rsidP="003B23DF">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3C7F2B" w:rsidRPr="00082A08" w:rsidRDefault="003C7F2B" w:rsidP="003B23DF">
            <w:pPr>
              <w:autoSpaceDE w:val="0"/>
              <w:autoSpaceDN w:val="0"/>
              <w:adjustRightInd w:val="0"/>
              <w:spacing w:after="0"/>
              <w:jc w:val="center"/>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lastRenderedPageBreak/>
              <w:t>1</w:t>
            </w:r>
            <w:r w:rsidR="0056567C"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5D0CD1">
            <w:pPr>
              <w:keepNext/>
              <w:keepLines/>
              <w:widowControl w:val="0"/>
              <w:suppressLineNumbers/>
              <w:suppressAutoHyphens/>
              <w:spacing w:after="0" w:line="360" w:lineRule="auto"/>
              <w:jc w:val="center"/>
            </w:pPr>
            <w:r w:rsidRPr="00082A08">
              <w:t xml:space="preserve">Подпункт </w:t>
            </w:r>
            <w:r w:rsidR="005D0CD1">
              <w:t>5.4.8</w:t>
            </w:r>
            <w:r w:rsidRPr="00082A08">
              <w:t>.-</w:t>
            </w:r>
            <w:r w:rsidR="005D0CD1">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spacing w:after="0"/>
            </w:pPr>
            <w:r w:rsidRPr="00082A08">
              <w:t>Дата начала предоставления разъяснений положений конкурсной документации «</w:t>
            </w:r>
            <w:r w:rsidR="00CA4451">
              <w:t>31</w:t>
            </w:r>
            <w:r w:rsidRPr="00082A08">
              <w:t>»</w:t>
            </w:r>
            <w:r w:rsidR="005B45A7" w:rsidRPr="00082A08">
              <w:t xml:space="preserve"> </w:t>
            </w:r>
            <w:r w:rsidR="00E472FE">
              <w:t>мая</w:t>
            </w:r>
            <w:r w:rsidRPr="00082A08">
              <w:t xml:space="preserve"> </w:t>
            </w:r>
            <w:r w:rsidR="00182666" w:rsidRPr="00082A08">
              <w:t>201</w:t>
            </w:r>
            <w:r w:rsidR="00CA4451">
              <w:t>9</w:t>
            </w:r>
            <w:r w:rsidRPr="00082A08">
              <w:t xml:space="preserve"> года.</w:t>
            </w:r>
          </w:p>
          <w:p w:rsidR="0056567C" w:rsidRPr="00082A08" w:rsidRDefault="00727AC6" w:rsidP="00CA4451">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56567C" w:rsidRPr="00082A08">
              <w:rPr>
                <w:lang w:eastAsia="ar-SA"/>
              </w:rPr>
              <w:t>«</w:t>
            </w:r>
            <w:r w:rsidR="00CA4451">
              <w:rPr>
                <w:lang w:eastAsia="ar-SA"/>
              </w:rPr>
              <w:t>11</w:t>
            </w:r>
            <w:r w:rsidR="0056567C" w:rsidRPr="00082A08">
              <w:rPr>
                <w:lang w:eastAsia="ar-SA"/>
              </w:rPr>
              <w:t>» </w:t>
            </w:r>
            <w:r w:rsidR="00224F00" w:rsidRPr="00082A08">
              <w:rPr>
                <w:lang w:eastAsia="ar-SA"/>
              </w:rPr>
              <w:t xml:space="preserve"> </w:t>
            </w:r>
            <w:r w:rsidR="00E472FE">
              <w:rPr>
                <w:lang w:eastAsia="ar-SA"/>
              </w:rPr>
              <w:t>июня</w:t>
            </w:r>
            <w:r w:rsidR="00224F00" w:rsidRPr="00082A08">
              <w:rPr>
                <w:lang w:eastAsia="ar-SA"/>
              </w:rPr>
              <w:t xml:space="preserve"> </w:t>
            </w:r>
            <w:r w:rsidR="0056567C" w:rsidRPr="00082A08">
              <w:rPr>
                <w:lang w:eastAsia="ar-SA"/>
              </w:rPr>
              <w:t xml:space="preserve"> </w:t>
            </w:r>
            <w:r w:rsidR="00182666" w:rsidRPr="00082A08">
              <w:rPr>
                <w:lang w:eastAsia="ar-SA"/>
              </w:rPr>
              <w:t>201</w:t>
            </w:r>
            <w:r w:rsidR="00CA4451">
              <w:rPr>
                <w:lang w:eastAsia="ar-SA"/>
              </w:rPr>
              <w:t>9</w:t>
            </w:r>
            <w:r w:rsidR="0056567C" w:rsidRPr="00082A08">
              <w:rPr>
                <w:lang w:eastAsia="ar-SA"/>
              </w:rPr>
              <w:t xml:space="preserve"> года</w:t>
            </w:r>
            <w:r w:rsidR="00224F00" w:rsidRPr="00082A08">
              <w:rPr>
                <w:lang w:eastAsia="ar-SA"/>
              </w:rPr>
              <w:t>.</w:t>
            </w:r>
            <w:r w:rsidR="00103B06">
              <w:rPr>
                <w:lang w:eastAsia="ar-SA"/>
              </w:rPr>
              <w:t xml:space="preserve"> </w:t>
            </w:r>
            <w:r w:rsidR="002E336A">
              <w:t>Форма</w:t>
            </w:r>
            <w:r w:rsidRPr="00082A08">
              <w:t xml:space="preserve"> - письменно.</w:t>
            </w:r>
            <w:r w:rsidR="00103B06">
              <w:rPr>
                <w:lang w:eastAsia="ar-SA"/>
              </w:rPr>
              <w:t xml:space="preserve"> </w:t>
            </w:r>
            <w:r w:rsidRPr="00082A08">
              <w:t>Порядок предоставления разъяснений положений конкурсной документации указан в п.</w:t>
            </w:r>
            <w:r w:rsidR="00744012">
              <w:t>5.4.10</w:t>
            </w:r>
            <w:r w:rsidRPr="00082A08">
              <w:t xml:space="preserve">. Раздела </w:t>
            </w:r>
            <w:r w:rsidR="002E336A">
              <w:t>1</w:t>
            </w:r>
            <w:r w:rsidRPr="00082A08">
              <w:t>.2. «Общие условия пр</w:t>
            </w:r>
            <w:r w:rsidRPr="00082A08">
              <w:t>о</w:t>
            </w:r>
            <w:r w:rsidRPr="00082A08">
              <w:t>ведения конкурса».</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744012">
            <w:pPr>
              <w:keepNext/>
              <w:keepLines/>
              <w:widowControl w:val="0"/>
              <w:suppressLineNumbers/>
              <w:suppressAutoHyphens/>
              <w:spacing w:after="0" w:line="360" w:lineRule="auto"/>
              <w:jc w:val="center"/>
            </w:pPr>
            <w:r w:rsidRPr="00082A08">
              <w:t xml:space="preserve">Подпункт </w:t>
            </w:r>
            <w:r w:rsidR="00744012">
              <w:t>6.5.1.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103B06">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354B34" w:rsidRPr="00082A08" w:rsidRDefault="00727AC6" w:rsidP="003B23DF">
            <w:pPr>
              <w:keepNext/>
              <w:widowControl w:val="0"/>
              <w:spacing w:after="0"/>
            </w:pPr>
            <w:r w:rsidRPr="00082A08">
              <w:t>Участник закупки подает заявку на участие в конку</w:t>
            </w:r>
            <w:r w:rsidRPr="00082A08">
              <w:t>р</w:t>
            </w:r>
            <w:r w:rsidRPr="00082A08">
              <w:t>се в письменной форме в запечатанном конверте</w:t>
            </w:r>
            <w:r w:rsidR="00354B34" w:rsidRPr="00082A08">
              <w:t>.</w:t>
            </w:r>
          </w:p>
          <w:p w:rsidR="000946B9" w:rsidRPr="00391E20" w:rsidRDefault="00354B34" w:rsidP="000946B9">
            <w:pPr>
              <w:spacing w:after="0"/>
              <w:outlineLvl w:val="0"/>
            </w:pPr>
            <w:r w:rsidRPr="00082A08">
              <w:t xml:space="preserve">На конверте </w:t>
            </w:r>
            <w:r w:rsidRPr="00103B06">
              <w:t>указываются</w:t>
            </w:r>
            <w:r w:rsidR="00E11D73" w:rsidRPr="00103B06">
              <w:t xml:space="preserve"> номер и наименования </w:t>
            </w:r>
            <w:r w:rsidR="008E3D8D" w:rsidRPr="00103B06">
              <w:t>конкурса</w:t>
            </w:r>
            <w:r w:rsidR="00E11D73" w:rsidRPr="00103B06">
              <w:t xml:space="preserve"> (№</w:t>
            </w:r>
            <w:r w:rsidR="00744012">
              <w:rPr>
                <w:caps/>
              </w:rPr>
              <w:t>_____________</w:t>
            </w:r>
            <w:r w:rsidR="00103B06" w:rsidRPr="00284297">
              <w:rPr>
                <w:caps/>
              </w:rPr>
              <w:t xml:space="preserve"> </w:t>
            </w:r>
            <w:r w:rsidR="00E11D73" w:rsidRPr="00284297">
              <w:t>«</w:t>
            </w:r>
            <w:r w:rsidR="00103B06" w:rsidRPr="00284297">
              <w:t xml:space="preserve">Конкурсная заявка </w:t>
            </w:r>
            <w:r w:rsidR="000946B9" w:rsidRPr="00391E20">
              <w:t>на поставку ГСМ (АИ-92, АИ-95, ДТ) для ООО «ОЭСК»</w:t>
            </w:r>
          </w:p>
          <w:p w:rsidR="00727AC6" w:rsidRPr="0099353A" w:rsidRDefault="00727AC6" w:rsidP="0099353A">
            <w:pPr>
              <w:widowControl w:val="0"/>
              <w:spacing w:after="0"/>
              <w:rPr>
                <w:b/>
                <w:spacing w:val="-6"/>
              </w:rPr>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82A08">
            <w:pPr>
              <w:spacing w:after="0"/>
              <w:jc w:val="center"/>
            </w:pPr>
            <w:r w:rsidRPr="00082A08">
              <w:t>1</w:t>
            </w:r>
            <w:r w:rsidR="0056567C"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EB7172">
            <w:pPr>
              <w:keepNext/>
              <w:keepLines/>
              <w:widowControl w:val="0"/>
              <w:suppressLineNumbers/>
              <w:suppressAutoHyphens/>
              <w:spacing w:after="0"/>
              <w:jc w:val="center"/>
            </w:pPr>
            <w:r w:rsidRPr="00082A08">
              <w:t xml:space="preserve">Подпункт </w:t>
            </w:r>
            <w:r w:rsidR="00EB7172">
              <w:t>6.5.2.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3B23D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A4CD1" w:rsidRPr="000A574C" w:rsidRDefault="00EA4CD1" w:rsidP="003B23DF">
            <w:pPr>
              <w:ind w:firstLine="392"/>
            </w:pPr>
            <w:r w:rsidRPr="000A574C">
              <w:t>6.5.2. Заявка на участие в конкурсе в обязател</w:t>
            </w:r>
            <w:r w:rsidRPr="000A574C">
              <w:t>ь</w:t>
            </w:r>
            <w:r w:rsidRPr="000A574C">
              <w:t>ном порядке должна содержать:</w:t>
            </w:r>
          </w:p>
          <w:p w:rsidR="00EA4CD1" w:rsidRPr="000A574C" w:rsidRDefault="00EA4CD1" w:rsidP="003B23DF">
            <w:pPr>
              <w:ind w:firstLine="392"/>
            </w:pPr>
            <w:r w:rsidRPr="000A574C">
              <w:t>6.5.2.1. для юридического лица:</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анкету юридического лица по установленной в конкурсной документации форме (оригинал);</w:t>
            </w:r>
          </w:p>
          <w:p w:rsidR="00EA4CD1" w:rsidRPr="000A574C" w:rsidRDefault="00EA4CD1" w:rsidP="003B23D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CA4451" w:rsidRPr="000A574C" w:rsidRDefault="00CA4451" w:rsidP="00CA4451">
            <w:pPr>
              <w:ind w:firstLine="392"/>
            </w:pPr>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7"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88" w:history="1">
              <w:r w:rsidRPr="000A574C">
                <w:rPr>
                  <w:rStyle w:val="afffd"/>
                  <w:color w:val="auto"/>
                </w:rPr>
                <w:t>www.zakupki.gov.ru</w:t>
              </w:r>
            </w:hyperlink>
            <w:r w:rsidRPr="000A574C">
              <w:t xml:space="preserve"> извещения о проведении открытого конкурса;</w:t>
            </w:r>
          </w:p>
          <w:p w:rsidR="00EA4CD1" w:rsidRPr="000A574C" w:rsidRDefault="00EA4CD1" w:rsidP="003B23DF">
            <w:pPr>
              <w:ind w:firstLine="392"/>
            </w:pPr>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lastRenderedPageBreak/>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 является крупной сделкой;</w:t>
            </w:r>
          </w:p>
          <w:p w:rsidR="00EA4CD1" w:rsidRPr="000A574C" w:rsidRDefault="00EA4CD1" w:rsidP="003B23D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A4CD1" w:rsidRPr="000A574C" w:rsidRDefault="00EA4CD1" w:rsidP="003B23D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A4CD1" w:rsidRPr="000A574C" w:rsidRDefault="00EA4CD1" w:rsidP="003B23D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89"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r w:rsidRPr="000A574C">
              <w:t>к)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r w:rsidRPr="000A574C">
              <w:t>л) копии бухгалтерского баланса со всеми пр</w:t>
            </w:r>
            <w:r w:rsidRPr="000A574C">
              <w:t>и</w:t>
            </w:r>
            <w:r w:rsidRPr="000A574C">
              <w:t xml:space="preserve">ложениями, включая отчет о прибылях и убытках, за </w:t>
            </w:r>
            <w:r w:rsidRPr="000A574C">
              <w:lastRenderedPageBreak/>
              <w:t>последний завершенный отчетный период (при нео</w:t>
            </w:r>
            <w:r w:rsidRPr="000A574C">
              <w:t>б</w:t>
            </w:r>
            <w:r w:rsidRPr="000A574C">
              <w:t>ходимости);</w:t>
            </w:r>
          </w:p>
          <w:p w:rsidR="00EA4CD1" w:rsidRPr="000A574C" w:rsidRDefault="00EA4CD1" w:rsidP="003B23DF">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A4CD1" w:rsidRPr="000A574C" w:rsidRDefault="00EA4CD1" w:rsidP="003B23DF">
            <w:pPr>
              <w:ind w:firstLine="392"/>
            </w:pPr>
            <w:r w:rsidRPr="000A574C">
              <w:t>6.5.2.2. для индивидуального предпринимателя:</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3B23D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A4CD1" w:rsidRPr="000A574C" w:rsidRDefault="00EA4CD1" w:rsidP="003B23D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A4CD1" w:rsidRPr="000A574C" w:rsidRDefault="00EA4CD1" w:rsidP="003B23DF">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0"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r w:rsidRPr="000A574C">
              <w:t>ж)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r w:rsidRPr="000A574C">
              <w:lastRenderedPageBreak/>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3B23DF">
            <w:pPr>
              <w:ind w:firstLine="392"/>
            </w:pPr>
            <w:r w:rsidRPr="000A574C">
              <w:t>6.5.2.3. для физического лица:</w:t>
            </w:r>
          </w:p>
          <w:p w:rsidR="00EA4CD1" w:rsidRPr="000A574C" w:rsidRDefault="00EA4CD1" w:rsidP="003B23D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3B23D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3B23D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3B23D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3B23DF">
            <w:pPr>
              <w:ind w:firstLine="392"/>
            </w:pPr>
            <w:r w:rsidRPr="000A574C">
              <w:t>д) документ, подтверждающий внесение учас</w:t>
            </w:r>
            <w:r w:rsidRPr="000A574C">
              <w:t>т</w:t>
            </w:r>
            <w:r w:rsidRPr="000A574C">
              <w:t>ником закупки задатка (оригинал);</w:t>
            </w:r>
          </w:p>
          <w:p w:rsidR="00EA4CD1" w:rsidRPr="000A574C" w:rsidRDefault="00EA4CD1" w:rsidP="003B23D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3B23DF">
            <w:pPr>
              <w:ind w:firstLine="392"/>
            </w:pPr>
            <w:r w:rsidRPr="000A574C">
              <w:t>6.5.2.4. для группы (нескольких лиц) лиц, выст</w:t>
            </w:r>
            <w:r w:rsidRPr="000A574C">
              <w:t>у</w:t>
            </w:r>
            <w:r w:rsidRPr="000A574C">
              <w:t>пающих на стороне одного участника закупки:</w:t>
            </w:r>
          </w:p>
          <w:p w:rsidR="00EA4CD1" w:rsidRPr="000A574C" w:rsidRDefault="00EA4CD1" w:rsidP="003B23D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727AC6" w:rsidRPr="00082A08" w:rsidRDefault="00EA4CD1" w:rsidP="0099353A">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lastRenderedPageBreak/>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rsidR="00EA06F7">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0946B9"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082A08">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7E578D">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2E336A">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815464">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0946B9"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082A08">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7E578D">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2E336A">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815464">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0946B9"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082A08">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7E578D">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2E336A">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0946B9" w:rsidRPr="003B23DF" w:rsidRDefault="000946B9" w:rsidP="000946B9">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2" w:history="1">
              <w:r w:rsidRPr="00DB59A1">
                <w:rPr>
                  <w:rStyle w:val="a3"/>
                  <w:spacing w:val="-6"/>
                </w:rPr>
                <w:t>https://www.rts-tender.ru/</w:t>
              </w:r>
            </w:hyperlink>
            <w:r>
              <w:rPr>
                <w:spacing w:val="-6"/>
              </w:rPr>
              <w:t>)</w:t>
            </w:r>
            <w:r w:rsidRPr="003B23DF">
              <w:t xml:space="preserve"> </w:t>
            </w:r>
            <w:r>
              <w:t>с 15.00, 31</w:t>
            </w:r>
            <w:r w:rsidRPr="003B23DF">
              <w:t xml:space="preserve"> </w:t>
            </w:r>
            <w:r>
              <w:t>мая</w:t>
            </w:r>
            <w:r w:rsidRPr="003B23DF">
              <w:t xml:space="preserve"> 201</w:t>
            </w:r>
            <w:r>
              <w:t>9</w:t>
            </w:r>
            <w:r w:rsidRPr="003B23DF">
              <w:t xml:space="preserve"> г. до 1</w:t>
            </w:r>
            <w:r>
              <w:t>0</w:t>
            </w:r>
            <w:r w:rsidRPr="003B23DF">
              <w:t xml:space="preserve">.00 (время местное) </w:t>
            </w:r>
            <w:r>
              <w:t>17 июня</w:t>
            </w:r>
            <w:r w:rsidRPr="003B23DF">
              <w:t xml:space="preserve"> 201</w:t>
            </w:r>
            <w:r>
              <w:t>9</w:t>
            </w:r>
            <w:r w:rsidRPr="003B23DF">
              <w:t xml:space="preserve"> г. </w:t>
            </w:r>
            <w:r w:rsidRPr="00082A08">
              <w:t>Заказчик вправе продлить срок подачи заявок и внести соответствующие изменения в изв</w:t>
            </w:r>
            <w:r w:rsidRPr="00082A08">
              <w:t>е</w:t>
            </w:r>
            <w:r w:rsidRPr="00082A08">
              <w:t>щение о проведении открытого конкурса и конкур</w:t>
            </w:r>
            <w:r w:rsidRPr="00082A08">
              <w:t>с</w:t>
            </w:r>
            <w:r w:rsidRPr="00082A08">
              <w:t>ную документацию.</w:t>
            </w:r>
          </w:p>
        </w:tc>
      </w:tr>
      <w:tr w:rsidR="000946B9" w:rsidRPr="00082A08" w:rsidTr="00034807">
        <w:tc>
          <w:tcPr>
            <w:tcW w:w="648" w:type="dxa"/>
            <w:vMerge w:val="restart"/>
            <w:tcBorders>
              <w:top w:val="single" w:sz="4" w:space="0" w:color="auto"/>
              <w:left w:val="single" w:sz="4" w:space="0" w:color="auto"/>
              <w:bottom w:val="single" w:sz="4" w:space="0" w:color="auto"/>
              <w:right w:val="single" w:sz="4" w:space="0" w:color="auto"/>
            </w:tcBorders>
            <w:vAlign w:val="center"/>
          </w:tcPr>
          <w:p w:rsidR="000946B9" w:rsidRPr="00082A08" w:rsidRDefault="000946B9" w:rsidP="00082A08">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0946B9" w:rsidRPr="00082A08" w:rsidRDefault="000946B9" w:rsidP="006B54BD">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2E336A">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0946B9" w:rsidRPr="002717FB" w:rsidRDefault="000946B9" w:rsidP="00815464">
            <w:pPr>
              <w:tabs>
                <w:tab w:val="left" w:pos="1134"/>
              </w:tabs>
              <w:spacing w:after="0"/>
              <w:contextualSpacing/>
              <w:rPr>
                <w:spacing w:val="-6"/>
              </w:rPr>
            </w:pPr>
            <w:r>
              <w:t>0</w:t>
            </w:r>
            <w:r w:rsidRPr="00334027">
              <w:t xml:space="preserve"> % от начальной (максимальной) цены договора, что составляет </w:t>
            </w:r>
            <w:r>
              <w:t>__________</w:t>
            </w:r>
            <w:r w:rsidRPr="00334027">
              <w:t xml:space="preserve"> (</w:t>
            </w:r>
            <w:r>
              <w:t>______________</w:t>
            </w:r>
            <w:r w:rsidRPr="00334027">
              <w:t>) рубл</w:t>
            </w:r>
            <w:r>
              <w:t>я</w:t>
            </w:r>
            <w:r w:rsidRPr="00334027">
              <w:t xml:space="preserve"> 00 копеек</w:t>
            </w:r>
            <w:r>
              <w:t xml:space="preserve"> с учетом НДС 20%</w:t>
            </w:r>
            <w:r w:rsidRPr="00334027">
              <w:t>.</w:t>
            </w:r>
          </w:p>
        </w:tc>
      </w:tr>
      <w:tr w:rsidR="000946B9"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0946B9" w:rsidRPr="00082A08" w:rsidRDefault="000946B9" w:rsidP="00082A08">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0946B9" w:rsidRPr="00082A08" w:rsidRDefault="000946B9"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2E336A">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815464">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0946B9" w:rsidRDefault="000946B9" w:rsidP="00815464">
            <w:pPr>
              <w:pStyle w:val="P1"/>
              <w:jc w:val="both"/>
            </w:pPr>
            <w:r>
              <w:rPr>
                <w:rStyle w:val="T1"/>
              </w:rPr>
              <w:t xml:space="preserve">Получатель: </w:t>
            </w:r>
            <w:r>
              <w:t>ООО «ОЭСК»</w:t>
            </w:r>
          </w:p>
          <w:p w:rsidR="000946B9" w:rsidRPr="009D2234" w:rsidRDefault="000946B9" w:rsidP="00815464">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0946B9" w:rsidRDefault="000946B9" w:rsidP="00815464">
            <w:pPr>
              <w:pStyle w:val="P2"/>
              <w:jc w:val="both"/>
            </w:pPr>
            <w:r>
              <w:t xml:space="preserve">ИНН </w:t>
            </w:r>
            <w:r>
              <w:rPr>
                <w:rStyle w:val="T2"/>
              </w:rPr>
              <w:t>4223052779</w:t>
            </w:r>
          </w:p>
          <w:p w:rsidR="000946B9" w:rsidRDefault="000946B9" w:rsidP="00815464">
            <w:pPr>
              <w:pStyle w:val="P2"/>
              <w:jc w:val="both"/>
            </w:pPr>
            <w:r>
              <w:t xml:space="preserve">КПП </w:t>
            </w:r>
            <w:r>
              <w:rPr>
                <w:rStyle w:val="T2"/>
              </w:rPr>
              <w:t>422301001</w:t>
            </w:r>
          </w:p>
          <w:p w:rsidR="000946B9" w:rsidRDefault="000946B9" w:rsidP="00815464">
            <w:pPr>
              <w:pStyle w:val="P2"/>
              <w:jc w:val="both"/>
              <w:rPr>
                <w:rStyle w:val="T2"/>
              </w:rPr>
            </w:pPr>
            <w:r>
              <w:t xml:space="preserve">ОГРН </w:t>
            </w:r>
            <w:r>
              <w:rPr>
                <w:rStyle w:val="T2"/>
              </w:rPr>
              <w:t>1094223000519  05.02.2009 г.</w:t>
            </w:r>
          </w:p>
          <w:p w:rsidR="000946B9" w:rsidRDefault="000946B9" w:rsidP="00815464">
            <w:pPr>
              <w:pStyle w:val="P2"/>
              <w:jc w:val="both"/>
              <w:rPr>
                <w:rStyle w:val="T2"/>
              </w:rPr>
            </w:pPr>
            <w:r>
              <w:rPr>
                <w:rStyle w:val="T2"/>
              </w:rPr>
              <w:t>ОКВЭД 40.10.2</w:t>
            </w:r>
          </w:p>
          <w:p w:rsidR="000946B9" w:rsidRDefault="000946B9" w:rsidP="00815464">
            <w:pPr>
              <w:pStyle w:val="P2"/>
              <w:jc w:val="both"/>
            </w:pPr>
            <w:r>
              <w:rPr>
                <w:rStyle w:val="T2"/>
              </w:rPr>
              <w:t>ОКПО 89915364</w:t>
            </w:r>
          </w:p>
          <w:p w:rsidR="000946B9" w:rsidRPr="00F923D5" w:rsidRDefault="000946B9" w:rsidP="00815464">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0946B9" w:rsidRPr="00F923D5" w:rsidRDefault="000946B9" w:rsidP="00815464">
            <w:pPr>
              <w:spacing w:after="0"/>
              <w:rPr>
                <w:b/>
                <w:iCs/>
                <w:lang w:eastAsia="ar-SA"/>
              </w:rPr>
            </w:pPr>
            <w:r>
              <w:rPr>
                <w:iCs/>
                <w:lang w:eastAsia="ar-SA"/>
              </w:rPr>
              <w:t xml:space="preserve">Наименование банка: </w:t>
            </w:r>
            <w:r w:rsidRPr="00F923D5">
              <w:rPr>
                <w:b/>
                <w:iCs/>
                <w:lang w:eastAsia="ar-SA"/>
              </w:rPr>
              <w:t>Банк «Левобережный» (</w:t>
            </w:r>
            <w:r>
              <w:rPr>
                <w:b/>
                <w:iCs/>
                <w:lang w:eastAsia="ar-SA"/>
              </w:rPr>
              <w:t>П</w:t>
            </w:r>
            <w:r w:rsidRPr="00F923D5">
              <w:rPr>
                <w:b/>
                <w:iCs/>
                <w:lang w:eastAsia="ar-SA"/>
              </w:rPr>
              <w:t>АО)</w:t>
            </w:r>
            <w:r>
              <w:rPr>
                <w:b/>
                <w:iCs/>
                <w:lang w:eastAsia="ar-SA"/>
              </w:rPr>
              <w:t xml:space="preserve"> г. Новосибирск</w:t>
            </w:r>
          </w:p>
          <w:p w:rsidR="000946B9" w:rsidRPr="00F923D5" w:rsidRDefault="000946B9" w:rsidP="00815464">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0946B9" w:rsidRPr="00F923D5" w:rsidRDefault="000946B9" w:rsidP="00815464">
            <w:pPr>
              <w:spacing w:after="0"/>
              <w:rPr>
                <w:iCs/>
                <w:lang w:eastAsia="ar-SA"/>
              </w:rPr>
            </w:pPr>
            <w:r w:rsidRPr="00F923D5">
              <w:rPr>
                <w:iCs/>
                <w:lang w:eastAsia="ar-SA"/>
              </w:rPr>
              <w:t xml:space="preserve">БИК: </w:t>
            </w:r>
            <w:r w:rsidRPr="00F923D5">
              <w:rPr>
                <w:b/>
                <w:iCs/>
                <w:lang w:eastAsia="ar-SA"/>
              </w:rPr>
              <w:t>045004850</w:t>
            </w:r>
          </w:p>
          <w:p w:rsidR="000946B9" w:rsidRDefault="000946B9" w:rsidP="00815464">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0946B9" w:rsidRPr="00F923D5" w:rsidRDefault="000946B9" w:rsidP="00815464">
            <w:pPr>
              <w:spacing w:after="0"/>
              <w:rPr>
                <w:iCs/>
                <w:lang w:eastAsia="ar-SA"/>
              </w:rPr>
            </w:pPr>
          </w:p>
          <w:p w:rsidR="000946B9" w:rsidRPr="00082A08" w:rsidRDefault="000946B9" w:rsidP="00815464">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0946B9" w:rsidRPr="00082A08" w:rsidRDefault="000946B9" w:rsidP="00815464">
            <w:pPr>
              <w:keepNext/>
              <w:keepLines/>
              <w:widowControl w:val="0"/>
              <w:suppressLineNumbers/>
              <w:suppressAutoHyphens/>
              <w:spacing w:after="0"/>
              <w:rPr>
                <w:bCs/>
              </w:rPr>
            </w:pPr>
            <w:r w:rsidRPr="00082A08">
              <w:rPr>
                <w:bCs/>
              </w:rPr>
              <w:lastRenderedPageBreak/>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0946B9"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082A08">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9359D7">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2E336A">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0946B9" w:rsidRPr="00E15D0F" w:rsidRDefault="000946B9" w:rsidP="000946B9">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3"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Pr="00B01546">
              <w:rPr>
                <w:sz w:val="24"/>
                <w:szCs w:val="24"/>
              </w:rPr>
              <w:t>«</w:t>
            </w:r>
            <w:r>
              <w:rPr>
                <w:sz w:val="24"/>
                <w:szCs w:val="24"/>
              </w:rPr>
              <w:t>17</w:t>
            </w:r>
            <w:r w:rsidRPr="00B01546">
              <w:rPr>
                <w:sz w:val="24"/>
                <w:szCs w:val="24"/>
              </w:rPr>
              <w:t xml:space="preserve">» </w:t>
            </w:r>
            <w:r>
              <w:rPr>
                <w:sz w:val="24"/>
                <w:szCs w:val="24"/>
              </w:rPr>
              <w:t>июня</w:t>
            </w:r>
            <w:r w:rsidRPr="00B01546">
              <w:rPr>
                <w:sz w:val="24"/>
                <w:szCs w:val="24"/>
              </w:rPr>
              <w:t xml:space="preserve"> 2019 г.</w:t>
            </w:r>
          </w:p>
        </w:tc>
      </w:tr>
      <w:tr w:rsidR="000946B9"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7B28DA">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9359D7">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0946B9" w:rsidRPr="00082A08" w:rsidRDefault="000946B9" w:rsidP="002E336A">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0946B9" w:rsidRPr="003B23DF" w:rsidRDefault="000946B9" w:rsidP="00815464">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4" w:history="1">
              <w:r w:rsidRPr="00DB59A1">
                <w:rPr>
                  <w:rStyle w:val="a3"/>
                  <w:spacing w:val="-6"/>
                </w:rPr>
                <w:t>https://www.rts-tender.ru/</w:t>
              </w:r>
            </w:hyperlink>
            <w:r>
              <w:rPr>
                <w:spacing w:val="-6"/>
              </w:rPr>
              <w:t xml:space="preserve">) </w:t>
            </w:r>
          </w:p>
          <w:p w:rsidR="000946B9" w:rsidRPr="003B23DF" w:rsidRDefault="000946B9" w:rsidP="00815464">
            <w:pPr>
              <w:spacing w:after="0"/>
              <w:contextualSpacing/>
            </w:pPr>
            <w:r w:rsidRPr="003B23DF">
              <w:t xml:space="preserve">Дата начала рассмотрения заявок </w:t>
            </w:r>
            <w:r w:rsidRPr="00B01546">
              <w:t>«</w:t>
            </w:r>
            <w:r>
              <w:t>17</w:t>
            </w:r>
            <w:r w:rsidRPr="00B01546">
              <w:t xml:space="preserve">» </w:t>
            </w:r>
            <w:r>
              <w:t>июня</w:t>
            </w:r>
            <w:r w:rsidRPr="00B01546">
              <w:t xml:space="preserve"> 2019 г.</w:t>
            </w:r>
          </w:p>
          <w:p w:rsidR="000946B9" w:rsidRPr="003B23DF" w:rsidRDefault="000946B9" w:rsidP="000946B9">
            <w:pPr>
              <w:spacing w:after="0"/>
              <w:ind w:right="57"/>
            </w:pPr>
            <w:r w:rsidRPr="003B23DF">
              <w:t xml:space="preserve">Дата окончания рассмотрения заявок: </w:t>
            </w:r>
            <w:r w:rsidRPr="00B01546">
              <w:t>«</w:t>
            </w:r>
            <w:r>
              <w:t>17</w:t>
            </w:r>
            <w:r w:rsidRPr="00B01546">
              <w:t xml:space="preserve">» </w:t>
            </w:r>
            <w:r>
              <w:t>июня</w:t>
            </w:r>
            <w:r w:rsidRPr="00B01546">
              <w:t xml:space="preserve"> 2019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9359D7" w:rsidP="00082A08">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5562F8" w:rsidRPr="00082A08" w:rsidTr="00D532EC">
              <w:trPr>
                <w:gridAfter w:val="1"/>
                <w:wAfter w:w="34" w:type="dxa"/>
                <w:jc w:val="center"/>
              </w:trPr>
              <w:tc>
                <w:tcPr>
                  <w:tcW w:w="787" w:type="dxa"/>
                </w:tcPr>
                <w:p w:rsidR="005562F8" w:rsidRPr="00082A08" w:rsidRDefault="005562F8" w:rsidP="005562F8">
                  <w:pPr>
                    <w:spacing w:after="0" w:line="360" w:lineRule="auto"/>
                    <w:jc w:val="center"/>
                    <w:rPr>
                      <w:b/>
                      <w:bCs/>
                    </w:rPr>
                  </w:pPr>
                  <w:r w:rsidRPr="00082A08">
                    <w:rPr>
                      <w:b/>
                      <w:bCs/>
                    </w:rPr>
                    <w:t>№</w:t>
                  </w:r>
                </w:p>
                <w:p w:rsidR="005562F8" w:rsidRPr="00082A08" w:rsidRDefault="005562F8" w:rsidP="005562F8">
                  <w:pPr>
                    <w:spacing w:after="0" w:line="360" w:lineRule="auto"/>
                    <w:jc w:val="center"/>
                    <w:rPr>
                      <w:b/>
                      <w:bCs/>
                    </w:rPr>
                  </w:pPr>
                  <w:r w:rsidRPr="00082A08">
                    <w:rPr>
                      <w:b/>
                      <w:bCs/>
                    </w:rPr>
                    <w:t>п/п</w:t>
                  </w:r>
                </w:p>
              </w:tc>
              <w:tc>
                <w:tcPr>
                  <w:tcW w:w="3370" w:type="dxa"/>
                </w:tcPr>
                <w:p w:rsidR="005562F8" w:rsidRPr="00082A08" w:rsidRDefault="005562F8" w:rsidP="005562F8">
                  <w:pPr>
                    <w:spacing w:after="0" w:line="360" w:lineRule="auto"/>
                    <w:jc w:val="center"/>
                    <w:rPr>
                      <w:b/>
                      <w:bCs/>
                    </w:rPr>
                  </w:pPr>
                  <w:r w:rsidRPr="00082A08">
                    <w:rPr>
                      <w:b/>
                      <w:bCs/>
                    </w:rPr>
                    <w:t>Критерии оценки заявок</w:t>
                  </w:r>
                </w:p>
              </w:tc>
              <w:tc>
                <w:tcPr>
                  <w:tcW w:w="1423" w:type="dxa"/>
                </w:tcPr>
                <w:p w:rsidR="005562F8" w:rsidRPr="00082A08" w:rsidRDefault="005562F8" w:rsidP="005562F8">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5562F8" w:rsidRPr="00082A08" w:rsidTr="00D532EC">
              <w:trPr>
                <w:gridAfter w:val="1"/>
                <w:wAfter w:w="34" w:type="dxa"/>
                <w:cantSplit/>
                <w:jc w:val="center"/>
              </w:trPr>
              <w:tc>
                <w:tcPr>
                  <w:tcW w:w="787" w:type="dxa"/>
                </w:tcPr>
                <w:p w:rsidR="005562F8" w:rsidRPr="00082A08" w:rsidRDefault="005562F8" w:rsidP="005562F8">
                  <w:pPr>
                    <w:spacing w:after="0" w:line="360" w:lineRule="auto"/>
                    <w:jc w:val="center"/>
                    <w:rPr>
                      <w:b/>
                    </w:rPr>
                  </w:pPr>
                  <w:r w:rsidRPr="00082A08">
                    <w:rPr>
                      <w:b/>
                    </w:rPr>
                    <w:t>1</w:t>
                  </w:r>
                </w:p>
              </w:tc>
              <w:tc>
                <w:tcPr>
                  <w:tcW w:w="3370" w:type="dxa"/>
                </w:tcPr>
                <w:p w:rsidR="005562F8" w:rsidRPr="00082A08" w:rsidRDefault="005562F8" w:rsidP="005562F8">
                  <w:pPr>
                    <w:spacing w:after="0" w:line="360" w:lineRule="auto"/>
                    <w:jc w:val="center"/>
                    <w:rPr>
                      <w:b/>
                    </w:rPr>
                  </w:pPr>
                  <w:r w:rsidRPr="00082A08">
                    <w:rPr>
                      <w:b/>
                    </w:rPr>
                    <w:t>Цена договора</w:t>
                  </w:r>
                </w:p>
              </w:tc>
              <w:tc>
                <w:tcPr>
                  <w:tcW w:w="1423" w:type="dxa"/>
                </w:tcPr>
                <w:p w:rsidR="005562F8" w:rsidRPr="00082A08" w:rsidRDefault="00391E20" w:rsidP="005562F8">
                  <w:pPr>
                    <w:spacing w:after="0" w:line="360" w:lineRule="auto"/>
                    <w:jc w:val="center"/>
                    <w:rPr>
                      <w:b/>
                    </w:rPr>
                  </w:pPr>
                  <w:r>
                    <w:rPr>
                      <w:b/>
                    </w:rPr>
                    <w:t>4</w:t>
                  </w:r>
                  <w:r w:rsidR="007B28DA">
                    <w:rPr>
                      <w:b/>
                    </w:rPr>
                    <w:t>0</w:t>
                  </w:r>
                </w:p>
              </w:tc>
            </w:tr>
            <w:tr w:rsidR="005562F8" w:rsidRPr="00082A08" w:rsidTr="00D532EC">
              <w:trPr>
                <w:gridAfter w:val="1"/>
                <w:wAfter w:w="34" w:type="dxa"/>
                <w:cantSplit/>
                <w:jc w:val="center"/>
              </w:trPr>
              <w:tc>
                <w:tcPr>
                  <w:tcW w:w="787" w:type="dxa"/>
                </w:tcPr>
                <w:p w:rsidR="005562F8" w:rsidRPr="00082A08" w:rsidRDefault="005562F8" w:rsidP="005562F8">
                  <w:pPr>
                    <w:spacing w:after="0" w:line="360" w:lineRule="auto"/>
                    <w:jc w:val="center"/>
                    <w:rPr>
                      <w:b/>
                    </w:rPr>
                  </w:pPr>
                  <w:r w:rsidRPr="00082A08">
                    <w:rPr>
                      <w:b/>
                    </w:rPr>
                    <w:t>2</w:t>
                  </w:r>
                </w:p>
              </w:tc>
              <w:tc>
                <w:tcPr>
                  <w:tcW w:w="3370" w:type="dxa"/>
                </w:tcPr>
                <w:p w:rsidR="005562F8" w:rsidRPr="00082A08" w:rsidRDefault="005562F8" w:rsidP="005562F8">
                  <w:pPr>
                    <w:spacing w:after="0" w:line="360" w:lineRule="auto"/>
                    <w:jc w:val="center"/>
                    <w:rPr>
                      <w:b/>
                    </w:rPr>
                  </w:pPr>
                  <w:r w:rsidRPr="00082A08">
                    <w:rPr>
                      <w:b/>
                    </w:rPr>
                    <w:t>Качество услуг</w:t>
                  </w:r>
                </w:p>
              </w:tc>
              <w:tc>
                <w:tcPr>
                  <w:tcW w:w="1423" w:type="dxa"/>
                </w:tcPr>
                <w:p w:rsidR="005562F8" w:rsidRPr="00082A08" w:rsidRDefault="00391E20" w:rsidP="005562F8">
                  <w:pPr>
                    <w:spacing w:after="0" w:line="360" w:lineRule="auto"/>
                    <w:jc w:val="center"/>
                    <w:rPr>
                      <w:b/>
                    </w:rPr>
                  </w:pPr>
                  <w:r>
                    <w:rPr>
                      <w:b/>
                    </w:rPr>
                    <w:t>40</w:t>
                  </w:r>
                </w:p>
              </w:tc>
            </w:tr>
            <w:tr w:rsidR="005562F8" w:rsidRPr="00082A08" w:rsidTr="00D532EC">
              <w:trPr>
                <w:gridAfter w:val="1"/>
                <w:wAfter w:w="34" w:type="dxa"/>
                <w:cantSplit/>
                <w:jc w:val="center"/>
              </w:trPr>
              <w:tc>
                <w:tcPr>
                  <w:tcW w:w="787" w:type="dxa"/>
                </w:tcPr>
                <w:p w:rsidR="005562F8" w:rsidRPr="00082A08" w:rsidRDefault="005562F8" w:rsidP="005562F8">
                  <w:pPr>
                    <w:spacing w:after="0" w:line="360" w:lineRule="auto"/>
                    <w:jc w:val="center"/>
                    <w:rPr>
                      <w:b/>
                    </w:rPr>
                  </w:pPr>
                  <w:r w:rsidRPr="00082A08">
                    <w:rPr>
                      <w:b/>
                    </w:rPr>
                    <w:t>3</w:t>
                  </w:r>
                </w:p>
              </w:tc>
              <w:tc>
                <w:tcPr>
                  <w:tcW w:w="3370" w:type="dxa"/>
                </w:tcPr>
                <w:p w:rsidR="005562F8" w:rsidRPr="00082A08" w:rsidRDefault="005562F8" w:rsidP="005562F8">
                  <w:pPr>
                    <w:spacing w:after="0" w:line="360" w:lineRule="auto"/>
                    <w:jc w:val="center"/>
                    <w:rPr>
                      <w:b/>
                    </w:rPr>
                  </w:pPr>
                  <w:r w:rsidRPr="00082A08">
                    <w:rPr>
                      <w:b/>
                    </w:rPr>
                    <w:t>Квалификация участника</w:t>
                  </w:r>
                </w:p>
              </w:tc>
              <w:tc>
                <w:tcPr>
                  <w:tcW w:w="1423" w:type="dxa"/>
                </w:tcPr>
                <w:p w:rsidR="005562F8" w:rsidRPr="00082A08" w:rsidRDefault="00391E20" w:rsidP="005562F8">
                  <w:pPr>
                    <w:spacing w:after="0" w:line="360" w:lineRule="auto"/>
                    <w:jc w:val="center"/>
                    <w:rPr>
                      <w:b/>
                    </w:rPr>
                  </w:pPr>
                  <w:r>
                    <w:rPr>
                      <w:b/>
                    </w:rPr>
                    <w:t>20</w:t>
                  </w:r>
                </w:p>
              </w:tc>
            </w:tr>
            <w:tr w:rsidR="005562F8" w:rsidRPr="00082A08" w:rsidTr="00D532EC">
              <w:trPr>
                <w:trHeight w:val="154"/>
                <w:jc w:val="center"/>
              </w:trPr>
              <w:tc>
                <w:tcPr>
                  <w:tcW w:w="5614" w:type="dxa"/>
                  <w:gridSpan w:val="4"/>
                  <w:vAlign w:val="center"/>
                </w:tcPr>
                <w:p w:rsidR="005562F8" w:rsidRPr="00082A08" w:rsidRDefault="005562F8" w:rsidP="005562F8">
                  <w:pPr>
                    <w:spacing w:after="0" w:line="360" w:lineRule="auto"/>
                    <w:jc w:val="center"/>
                  </w:pPr>
                  <w:r w:rsidRPr="00082A08">
                    <w:rPr>
                      <w:b/>
                    </w:rPr>
                    <w:t>Совокупная значимость всех критериев: 100</w:t>
                  </w:r>
                </w:p>
              </w:tc>
            </w:tr>
          </w:tbl>
          <w:p w:rsidR="005562F8" w:rsidRPr="00082A08" w:rsidRDefault="005562F8" w:rsidP="005562F8">
            <w:pPr>
              <w:autoSpaceDE w:val="0"/>
              <w:autoSpaceDN w:val="0"/>
              <w:adjustRightInd w:val="0"/>
              <w:spacing w:after="0" w:line="360" w:lineRule="auto"/>
              <w:ind w:firstLine="540"/>
              <w:jc w:val="center"/>
            </w:pPr>
          </w:p>
          <w:p w:rsidR="005562F8" w:rsidRPr="00082A08" w:rsidRDefault="005562F8" w:rsidP="005562F8">
            <w:pPr>
              <w:autoSpaceDE w:val="0"/>
              <w:autoSpaceDN w:val="0"/>
              <w:adjustRightInd w:val="0"/>
              <w:spacing w:after="0" w:line="360" w:lineRule="auto"/>
              <w:ind w:firstLine="540"/>
              <w:jc w:val="center"/>
              <w:rPr>
                <w:b/>
              </w:rPr>
            </w:pPr>
            <w:r w:rsidRPr="00082A08">
              <w:rPr>
                <w:b/>
              </w:rPr>
              <w:t>Порядок оценки заявок:</w:t>
            </w:r>
          </w:p>
          <w:p w:rsidR="005562F8" w:rsidRPr="00082A08" w:rsidRDefault="005562F8" w:rsidP="005562F8">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9359D7" w:rsidRPr="000A574C" w:rsidRDefault="009359D7" w:rsidP="009359D7">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359D7" w:rsidRPr="000A574C" w:rsidRDefault="009359D7" w:rsidP="009359D7">
            <w:pPr>
              <w:ind w:firstLine="720"/>
            </w:pPr>
            <w:r w:rsidRPr="000A574C">
              <w:t>6.9.2. Оценка и сопоставление конкурсных з</w:t>
            </w:r>
            <w:r w:rsidRPr="000A574C">
              <w:t>а</w:t>
            </w:r>
            <w:r w:rsidRPr="000A574C">
              <w:t>явок осуществляется в следующем порядке:</w:t>
            </w:r>
          </w:p>
          <w:p w:rsidR="009359D7" w:rsidRPr="000A574C" w:rsidRDefault="009359D7" w:rsidP="009359D7">
            <w:pPr>
              <w:ind w:firstLine="720"/>
            </w:pPr>
            <w:r w:rsidRPr="000A574C">
              <w:t>6.9.2.1. проведение отборочной стадии;</w:t>
            </w:r>
          </w:p>
          <w:p w:rsidR="009359D7" w:rsidRPr="000A574C" w:rsidRDefault="009359D7" w:rsidP="009359D7">
            <w:pPr>
              <w:ind w:firstLine="720"/>
            </w:pPr>
            <w:r w:rsidRPr="000A574C">
              <w:t>6.9.2.2. проведение оценочной стадии.</w:t>
            </w:r>
          </w:p>
          <w:p w:rsidR="009359D7" w:rsidRPr="000A574C" w:rsidRDefault="009359D7" w:rsidP="009359D7">
            <w:pPr>
              <w:ind w:firstLine="720"/>
            </w:pPr>
            <w:r w:rsidRPr="000A574C">
              <w:t>6.9.3. Отборочная стадия. В рамках отборо</w:t>
            </w:r>
            <w:r w:rsidRPr="000A574C">
              <w:t>ч</w:t>
            </w:r>
            <w:r w:rsidRPr="000A574C">
              <w:lastRenderedPageBreak/>
              <w:t>ной стадии последовательно выполняются следу</w:t>
            </w:r>
            <w:r w:rsidRPr="000A574C">
              <w:t>ю</w:t>
            </w:r>
            <w:r w:rsidRPr="000A574C">
              <w:t>щие действия:</w:t>
            </w:r>
          </w:p>
          <w:p w:rsidR="009359D7" w:rsidRPr="000A574C" w:rsidRDefault="009359D7" w:rsidP="009359D7">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9359D7" w:rsidRPr="000A574C" w:rsidRDefault="009359D7" w:rsidP="009359D7">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9359D7" w:rsidRPr="000A574C" w:rsidRDefault="009359D7" w:rsidP="009359D7">
            <w:pPr>
              <w:ind w:firstLine="720"/>
            </w:pPr>
            <w:r w:rsidRPr="000A574C">
              <w:t>6.9.3.3. проверка участника закупки на соо</w:t>
            </w:r>
            <w:r w:rsidRPr="000A574C">
              <w:t>т</w:t>
            </w:r>
            <w:r w:rsidRPr="000A574C">
              <w:t>ветствие требованиям конкурса;</w:t>
            </w:r>
          </w:p>
          <w:p w:rsidR="009359D7" w:rsidRPr="000A574C" w:rsidRDefault="009359D7" w:rsidP="009359D7">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9359D7" w:rsidRPr="000A574C" w:rsidRDefault="009359D7" w:rsidP="009359D7">
            <w:pPr>
              <w:ind w:firstLine="720"/>
            </w:pPr>
            <w:r w:rsidRPr="000A574C">
              <w:t>6.9.3.5. отклонение конкурсных заявок, кот</w:t>
            </w:r>
            <w:r w:rsidRPr="000A574C">
              <w:t>о</w:t>
            </w:r>
            <w:r w:rsidRPr="000A574C">
              <w:t>рые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9359D7" w:rsidRPr="000A574C" w:rsidRDefault="009359D7" w:rsidP="009359D7">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9359D7" w:rsidRPr="000A574C" w:rsidRDefault="009359D7" w:rsidP="009359D7">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9359D7" w:rsidRPr="000A574C" w:rsidRDefault="009359D7" w:rsidP="009359D7">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9359D7" w:rsidRPr="000A574C" w:rsidRDefault="009359D7" w:rsidP="009359D7">
            <w:pPr>
              <w:ind w:firstLine="720"/>
            </w:pPr>
            <w:r w:rsidRPr="000A574C">
              <w:t xml:space="preserve">6.9.4.3. несоответствия конкурсной заявки требованиям к конкурсным заявкам, установленным </w:t>
            </w:r>
            <w:r w:rsidRPr="000A574C">
              <w:lastRenderedPageBreak/>
              <w:t>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9359D7" w:rsidRPr="000A574C" w:rsidRDefault="009359D7" w:rsidP="009359D7">
            <w:pPr>
              <w:ind w:firstLine="720"/>
            </w:pPr>
            <w:r w:rsidRPr="000A574C">
              <w:t>6.9.4.4. несоответствия предлагаемых товаров, работ, услуг требованиям конкурсной документации;</w:t>
            </w:r>
          </w:p>
          <w:p w:rsidR="009359D7" w:rsidRPr="000A574C" w:rsidRDefault="009359D7" w:rsidP="009359D7">
            <w:pPr>
              <w:ind w:firstLine="720"/>
            </w:pPr>
            <w:r w:rsidRPr="000A574C">
              <w:t>6.9.4.5. непредставления задатка в качестве обеспечения заявки;</w:t>
            </w:r>
          </w:p>
          <w:p w:rsidR="009359D7" w:rsidRPr="000A574C" w:rsidRDefault="009359D7" w:rsidP="009359D7">
            <w:pPr>
              <w:ind w:firstLine="720"/>
            </w:pPr>
            <w:r w:rsidRPr="000A574C">
              <w:t>6.9.4.6. непредставления разъяснений ко</w:t>
            </w:r>
            <w:r w:rsidRPr="000A574C">
              <w:t>н</w:t>
            </w:r>
            <w:r w:rsidRPr="000A574C">
              <w:t>курсной заявки по запросу комиссии по закупке;</w:t>
            </w:r>
          </w:p>
          <w:p w:rsidR="009359D7" w:rsidRPr="000A574C" w:rsidRDefault="009359D7" w:rsidP="009359D7">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9359D7" w:rsidRPr="000A574C" w:rsidRDefault="009359D7" w:rsidP="009359D7">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9359D7" w:rsidRPr="000A574C" w:rsidRDefault="009359D7" w:rsidP="009359D7">
            <w:pPr>
              <w:ind w:firstLine="720"/>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5"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359D7" w:rsidRPr="000A574C" w:rsidRDefault="009359D7" w:rsidP="009359D7">
            <w:pPr>
              <w:ind w:firstLine="720"/>
            </w:pPr>
            <w:r w:rsidRPr="000A574C">
              <w:t>6.9.7. В случае,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9359D7" w:rsidRPr="000A574C" w:rsidRDefault="009359D7" w:rsidP="009359D7">
            <w:pPr>
              <w:ind w:firstLine="720"/>
            </w:pPr>
            <w:r w:rsidRPr="000A574C">
              <w:t>6.9.7.1. В случае,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 xml:space="preserve">ные заявки, отказано в допуске к участию в конкурсе </w:t>
            </w:r>
            <w:r w:rsidRPr="000A574C">
              <w:lastRenderedPageBreak/>
              <w:t>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359D7" w:rsidRPr="000A574C" w:rsidRDefault="009359D7" w:rsidP="009359D7">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9359D7" w:rsidRPr="000A574C" w:rsidRDefault="009359D7" w:rsidP="009359D7">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9359D7" w:rsidRPr="000A574C" w:rsidRDefault="009359D7" w:rsidP="009359D7">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359D7" w:rsidRPr="000A574C" w:rsidRDefault="009359D7" w:rsidP="009359D7">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9359D7" w:rsidRPr="000A574C" w:rsidRDefault="009359D7" w:rsidP="009359D7">
            <w:pPr>
              <w:ind w:firstLine="720"/>
            </w:pPr>
            <w:r w:rsidRPr="000A574C">
              <w:t>6.9.8.4. Критериями могут быть:</w:t>
            </w:r>
          </w:p>
          <w:p w:rsidR="009359D7" w:rsidRPr="000A574C" w:rsidRDefault="009359D7" w:rsidP="009359D7">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9359D7" w:rsidRPr="000A574C" w:rsidRDefault="009359D7" w:rsidP="009359D7">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9359D7" w:rsidRPr="000A574C" w:rsidRDefault="009359D7" w:rsidP="009359D7">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9359D7" w:rsidRPr="000A574C" w:rsidRDefault="009359D7" w:rsidP="009359D7">
            <w:pPr>
              <w:ind w:firstLine="720"/>
            </w:pPr>
            <w:r w:rsidRPr="000A574C">
              <w:t>г) иные критерии, указанные в документации о закупке.</w:t>
            </w:r>
          </w:p>
          <w:p w:rsidR="005562F8" w:rsidRPr="00082A08" w:rsidRDefault="009359D7" w:rsidP="009359D7">
            <w:pPr>
              <w:ind w:firstLine="720"/>
            </w:pPr>
            <w:r w:rsidRPr="000A574C">
              <w:t>6.9.8.5. Отборочная и оценочная стадии могут совмещаться (проводиться одновременно).</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r w:rsidRPr="00082A08">
              <w:lastRenderedPageBreak/>
              <w:t>2</w:t>
            </w:r>
            <w:r w:rsidR="007B28DA">
              <w:t>1</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082A08">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2E336A">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0946B9" w:rsidRPr="00062289" w:rsidRDefault="000946B9" w:rsidP="000946B9">
            <w:pPr>
              <w:spacing w:after="0"/>
              <w:contextualSpacing/>
              <w:rPr>
                <w:color w:val="000000" w:themeColor="text1"/>
              </w:rPr>
            </w:pPr>
            <w:r>
              <w:rPr>
                <w:spacing w:val="-6"/>
              </w:rPr>
              <w:t>На Электронной площадке РТС-Тендер (</w:t>
            </w:r>
            <w:hyperlink r:id="rId96" w:history="1">
              <w:r w:rsidRPr="00DB59A1">
                <w:rPr>
                  <w:rStyle w:val="a3"/>
                  <w:spacing w:val="-6"/>
                </w:rPr>
                <w:t>https://www.rts-tender.ru/</w:t>
              </w:r>
            </w:hyperlink>
            <w:r>
              <w:rPr>
                <w:spacing w:val="-6"/>
              </w:rPr>
              <w:t>)</w:t>
            </w:r>
            <w:r w:rsidRPr="00062289">
              <w:rPr>
                <w:color w:val="000000" w:themeColor="text1"/>
              </w:rPr>
              <w:t xml:space="preserve"> </w:t>
            </w:r>
          </w:p>
          <w:p w:rsidR="000946B9" w:rsidRDefault="000946B9" w:rsidP="000946B9">
            <w:pPr>
              <w:tabs>
                <w:tab w:val="left" w:pos="1134"/>
              </w:tabs>
              <w:spacing w:after="0"/>
            </w:pPr>
            <w:r w:rsidRPr="00062289">
              <w:rPr>
                <w:color w:val="000000" w:themeColor="text1"/>
              </w:rPr>
              <w:t xml:space="preserve">Дата начала оценки и сопоставления заявок: </w:t>
            </w:r>
            <w:r w:rsidRPr="00B01546">
              <w:t>«</w:t>
            </w:r>
            <w:r>
              <w:t>17</w:t>
            </w:r>
            <w:r w:rsidRPr="00B01546">
              <w:t xml:space="preserve">» </w:t>
            </w:r>
            <w:r>
              <w:t>июня</w:t>
            </w:r>
            <w:r w:rsidRPr="00B01546">
              <w:t xml:space="preserve"> 2019 г.</w:t>
            </w:r>
          </w:p>
          <w:p w:rsidR="005562F8" w:rsidRPr="00062289" w:rsidRDefault="000946B9" w:rsidP="000946B9">
            <w:pPr>
              <w:tabs>
                <w:tab w:val="left" w:pos="1134"/>
              </w:tabs>
              <w:spacing w:after="0"/>
              <w:rPr>
                <w:color w:val="000000" w:themeColor="text1"/>
              </w:rPr>
            </w:pPr>
            <w:r w:rsidRPr="00062289">
              <w:rPr>
                <w:color w:val="000000" w:themeColor="text1"/>
              </w:rPr>
              <w:lastRenderedPageBreak/>
              <w:t xml:space="preserve">Дата окончания оценки и сопоставления заявок: </w:t>
            </w:r>
            <w:r w:rsidRPr="00B01546">
              <w:t>«</w:t>
            </w:r>
            <w:r>
              <w:t>17</w:t>
            </w:r>
            <w:r w:rsidRPr="00B01546">
              <w:t xml:space="preserve">» </w:t>
            </w:r>
            <w:r>
              <w:t>июня</w:t>
            </w:r>
            <w:r w:rsidRPr="00B01546">
              <w:t xml:space="preserve"> 2019 г.</w:t>
            </w:r>
          </w:p>
        </w:tc>
      </w:tr>
      <w:tr w:rsidR="005562F8" w:rsidRPr="00082A08" w:rsidTr="00082A08">
        <w:tc>
          <w:tcPr>
            <w:tcW w:w="648" w:type="dxa"/>
            <w:tcBorders>
              <w:top w:val="single" w:sz="4" w:space="0" w:color="auto"/>
              <w:left w:val="single" w:sz="4" w:space="0" w:color="auto"/>
              <w:right w:val="single" w:sz="4" w:space="0" w:color="auto"/>
            </w:tcBorders>
            <w:vAlign w:val="center"/>
          </w:tcPr>
          <w:p w:rsidR="005562F8" w:rsidRPr="00082A08" w:rsidRDefault="007B28DA" w:rsidP="007B28DA">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715C21">
            <w:pPr>
              <w:spacing w:after="0" w:line="360" w:lineRule="auto"/>
              <w:jc w:val="center"/>
            </w:pPr>
            <w:r>
              <w:t>Пункт</w:t>
            </w:r>
            <w:r w:rsidR="005562F8" w:rsidRPr="00082A08">
              <w:t xml:space="preserve"> </w:t>
            </w:r>
            <w:r w:rsidR="00715C21">
              <w:t>8</w:t>
            </w:r>
            <w:r>
              <w:t>.</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2E336A">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D73B0B"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.1. При проведении процедуры закупки док</w:t>
            </w:r>
            <w:r w:rsidR="00D73B0B" w:rsidRPr="00D73B0B">
              <w:rPr>
                <w:color w:val="000000" w:themeColor="text1"/>
              </w:rPr>
              <w:t>у</w:t>
            </w:r>
            <w:r w:rsidR="00D73B0B" w:rsidRPr="00D73B0B">
              <w:rPr>
                <w:color w:val="000000" w:themeColor="text1"/>
              </w:rPr>
              <w:t>ментация о закупке может предусматривать право Заказчика предоставить участникам закупки возмо</w:t>
            </w:r>
            <w:r w:rsidR="00D73B0B" w:rsidRPr="00D73B0B">
              <w:rPr>
                <w:color w:val="000000" w:themeColor="text1"/>
              </w:rPr>
              <w:t>ж</w:t>
            </w:r>
            <w:r w:rsidR="00D73B0B"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00D73B0B" w:rsidRPr="00D73B0B">
              <w:rPr>
                <w:color w:val="000000" w:themeColor="text1"/>
              </w:rPr>
              <w:t>о</w:t>
            </w:r>
            <w:r w:rsidR="00D73B0B" w:rsidRPr="00D73B0B">
              <w:rPr>
                <w:color w:val="000000" w:themeColor="text1"/>
              </w:rPr>
              <w:t>цедура переторжки, переторжка), при условии сохр</w:t>
            </w:r>
            <w:r w:rsidR="00D73B0B" w:rsidRPr="00D73B0B">
              <w:rPr>
                <w:color w:val="000000" w:themeColor="text1"/>
              </w:rPr>
              <w:t>а</w:t>
            </w:r>
            <w:r w:rsidR="00D73B0B" w:rsidRPr="00D73B0B">
              <w:rPr>
                <w:color w:val="000000" w:themeColor="text1"/>
              </w:rPr>
              <w:t>нения остальных положений заявки без изменений.</w:t>
            </w:r>
          </w:p>
          <w:p w:rsidR="00D73B0B"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.2.  Переторжка  должна проводиться только п</w:t>
            </w:r>
            <w:r w:rsidR="00D73B0B" w:rsidRPr="00D73B0B">
              <w:rPr>
                <w:color w:val="000000" w:themeColor="text1"/>
              </w:rPr>
              <w:t>о</w:t>
            </w:r>
            <w:r w:rsidR="00D73B0B" w:rsidRPr="00D73B0B">
              <w:rPr>
                <w:color w:val="000000" w:themeColor="text1"/>
              </w:rPr>
              <w:t>сле процедуры оценки и сопоставления заявок.</w:t>
            </w:r>
          </w:p>
          <w:p w:rsidR="005562F8" w:rsidRPr="00D73B0B" w:rsidRDefault="00715C21" w:rsidP="007B28DA">
            <w:pPr>
              <w:tabs>
                <w:tab w:val="left" w:pos="540"/>
                <w:tab w:val="left" w:pos="900"/>
              </w:tabs>
              <w:ind w:firstLine="392"/>
              <w:rPr>
                <w:color w:val="000000" w:themeColor="text1"/>
              </w:rPr>
            </w:pPr>
            <w:r>
              <w:rPr>
                <w:color w:val="000000" w:themeColor="text1"/>
              </w:rPr>
              <w:t>8</w:t>
            </w:r>
            <w:r w:rsidR="00D73B0B" w:rsidRPr="00D73B0B">
              <w:rPr>
                <w:color w:val="000000" w:themeColor="text1"/>
              </w:rPr>
              <w:t xml:space="preserve">.3.  Переторжка может иметь очную, заочную либо очно-заочную (смешанную) форму проведения. </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082A08">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73B0B">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15C21" w:rsidRDefault="00715C21" w:rsidP="002E336A">
            <w:pPr>
              <w:spacing w:after="0"/>
              <w:jc w:val="center"/>
            </w:pPr>
            <w:r>
              <w:t>Заключение</w:t>
            </w:r>
          </w:p>
          <w:p w:rsidR="005562F8" w:rsidRPr="00082A08" w:rsidRDefault="005562F8" w:rsidP="002E336A">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7B28DA">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5562F8" w:rsidRPr="00082A08" w:rsidRDefault="005562F8" w:rsidP="007B28DA">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5562F8" w:rsidRPr="00082A08" w:rsidRDefault="005562F8" w:rsidP="007B28DA">
            <w:pPr>
              <w:spacing w:after="0"/>
            </w:pPr>
            <w:r w:rsidRPr="00082A08">
              <w:t>Договор заключается не ранее чем через 10 дней со дня размещения в ЕИС соответствующего протокола.</w:t>
            </w:r>
          </w:p>
        </w:tc>
      </w:tr>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B28DA" w:rsidP="007B28DA">
            <w:pPr>
              <w:spacing w:after="0" w:line="360" w:lineRule="auto"/>
              <w:ind w:left="57" w:right="57"/>
            </w:pPr>
            <w:r>
              <w:t>Не требуется</w:t>
            </w:r>
          </w:p>
        </w:tc>
      </w:tr>
    </w:tbl>
    <w:p w:rsidR="00350B34" w:rsidRDefault="00350B34">
      <w:pPr>
        <w:pStyle w:val="1"/>
        <w:tabs>
          <w:tab w:val="left" w:pos="708"/>
        </w:tabs>
        <w:spacing w:before="0" w:after="0"/>
        <w:rPr>
          <w:b/>
          <w:sz w:val="26"/>
          <w:szCs w:val="26"/>
        </w:rPr>
      </w:pPr>
      <w:bookmarkStart w:id="311" w:name="_Toc122404099"/>
      <w:bookmarkStart w:id="312"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C9016D" w:rsidRDefault="00C9016D" w:rsidP="00034807">
      <w:pPr>
        <w:spacing w:after="0" w:line="360" w:lineRule="auto"/>
        <w:jc w:val="right"/>
      </w:pPr>
    </w:p>
    <w:p w:rsidR="00C9016D" w:rsidRDefault="00C9016D" w:rsidP="00034807">
      <w:pPr>
        <w:spacing w:after="0" w:line="360" w:lineRule="auto"/>
        <w:jc w:val="right"/>
      </w:pPr>
    </w:p>
    <w:p w:rsidR="000946B9" w:rsidRDefault="000946B9" w:rsidP="00034807">
      <w:pPr>
        <w:spacing w:after="0" w:line="360" w:lineRule="auto"/>
        <w:jc w:val="right"/>
      </w:pPr>
    </w:p>
    <w:p w:rsidR="000946B9" w:rsidRDefault="000946B9" w:rsidP="00034807">
      <w:pPr>
        <w:spacing w:after="0" w:line="360" w:lineRule="auto"/>
        <w:jc w:val="right"/>
      </w:pPr>
    </w:p>
    <w:p w:rsidR="0099353A" w:rsidRDefault="0099353A" w:rsidP="00034807">
      <w:pPr>
        <w:spacing w:after="0" w:line="360" w:lineRule="auto"/>
        <w:jc w:val="right"/>
      </w:pPr>
    </w:p>
    <w:p w:rsidR="00C9016D" w:rsidRDefault="00C9016D"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391E20">
        <w:t>40</w:t>
      </w:r>
    </w:p>
    <w:p w:rsidR="00034807" w:rsidRPr="00034807" w:rsidRDefault="00034807" w:rsidP="007B28DA">
      <w:pPr>
        <w:autoSpaceDE w:val="0"/>
        <w:autoSpaceDN w:val="0"/>
        <w:adjustRightInd w:val="0"/>
        <w:spacing w:after="0"/>
      </w:pPr>
      <w:r w:rsidRPr="00034807">
        <w:t>Коэффициент значимости критерия – 0,</w:t>
      </w:r>
      <w:r w:rsidR="00391E20">
        <w:t>4</w:t>
      </w:r>
      <w:r w:rsidR="007B28DA">
        <w:t>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1C6E4661" wp14:editId="4D8EAAF0">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7"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75409FC3" wp14:editId="4B3DEF3B">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8"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220F79C9" wp14:editId="46BFD535">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9"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48632D24" wp14:editId="1FC7A495">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0"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391E20">
        <w:t>40</w:t>
      </w:r>
    </w:p>
    <w:p w:rsidR="00034807" w:rsidRPr="00034807" w:rsidRDefault="00034807" w:rsidP="007B28DA">
      <w:pPr>
        <w:autoSpaceDE w:val="0"/>
        <w:autoSpaceDN w:val="0"/>
        <w:adjustRightInd w:val="0"/>
        <w:spacing w:after="0"/>
      </w:pPr>
      <w:r w:rsidRPr="00034807">
        <w:t>Коэффи</w:t>
      </w:r>
      <w:r w:rsidR="007B28DA">
        <w:t>циент значимости критерия – 0,</w:t>
      </w:r>
      <w:r w:rsidR="00391E20">
        <w:t>40</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uppressAutoHyphens/>
              <w:rPr>
                <w:rFonts w:eastAsia="Calibri"/>
                <w:b/>
              </w:rPr>
            </w:pPr>
            <w:r w:rsidRPr="00B440CF">
              <w:rPr>
                <w:b/>
                <w:u w:val="single"/>
              </w:rPr>
              <w:t>Показатель 1.</w:t>
            </w:r>
            <w:r w:rsidRPr="00B440CF">
              <w:t xml:space="preserve"> </w:t>
            </w:r>
            <w:r w:rsidR="008A2D13" w:rsidRPr="00B440CF">
              <w:t>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pacing w:after="0"/>
            </w:pPr>
            <w:r w:rsidRPr="00B440CF">
              <w:rPr>
                <w:b/>
                <w:u w:val="single"/>
              </w:rPr>
              <w:t>Показатель 2.</w:t>
            </w:r>
            <w:r w:rsidRPr="00B440CF">
              <w:t xml:space="preserve"> </w:t>
            </w:r>
            <w:r w:rsidR="00FE6F2C">
              <w:rPr>
                <w:bCs/>
              </w:rPr>
              <w:t>Наличие у «Участника» АЗС в близи основных адр</w:t>
            </w:r>
            <w:r w:rsidR="00FE6F2C">
              <w:rPr>
                <w:bCs/>
              </w:rPr>
              <w:t>е</w:t>
            </w:r>
            <w:r w:rsidR="00FE6F2C">
              <w:rPr>
                <w:bCs/>
              </w:rPr>
              <w:t>сов «Заказчика» не менее 5 км (г. Прокопьевск, ул. Гайдара, 43 пом. 1П, г. Киселевск, ул. Боевая, 27 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391E20"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034807">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391E20">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Наличие </w:t>
            </w:r>
            <w:r>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Default="00391E20" w:rsidP="00034807">
            <w:pPr>
              <w:autoSpaceDE w:val="0"/>
              <w:autoSpaceDN w:val="0"/>
              <w:adjustRightInd w:val="0"/>
              <w:spacing w:after="0" w:line="360" w:lineRule="auto"/>
              <w:jc w:val="center"/>
              <w:rPr>
                <w:color w:val="000000"/>
              </w:rPr>
            </w:pPr>
            <w:r>
              <w:rPr>
                <w:color w:val="000000"/>
              </w:rPr>
              <w:t>20</w:t>
            </w:r>
          </w:p>
        </w:tc>
      </w:tr>
      <w:tr w:rsidR="00391E20"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Default="00391E20" w:rsidP="00034807">
            <w:pPr>
              <w:spacing w:after="0" w:line="360" w:lineRule="auto"/>
              <w:jc w:val="center"/>
            </w:pPr>
            <w:r>
              <w:t>4</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391E20">
            <w:pPr>
              <w:spacing w:after="0"/>
              <w:rPr>
                <w:b/>
                <w:u w:val="single"/>
              </w:rPr>
            </w:pPr>
            <w:r w:rsidRPr="00B440CF">
              <w:rPr>
                <w:b/>
                <w:u w:val="single"/>
              </w:rPr>
              <w:t xml:space="preserve">Показатель </w:t>
            </w:r>
            <w:r>
              <w:rPr>
                <w:b/>
                <w:u w:val="single"/>
              </w:rPr>
              <w:t>4</w:t>
            </w:r>
            <w:r w:rsidRPr="00B440CF">
              <w:rPr>
                <w:b/>
                <w:u w:val="single"/>
              </w:rPr>
              <w:t>.</w:t>
            </w:r>
            <w:r w:rsidRPr="00B440CF">
              <w:t xml:space="preserve"> </w:t>
            </w:r>
            <w:r w:rsidRPr="00391E20">
              <w:t>Степень надежности организации, а именно продо</w:t>
            </w:r>
            <w:r w:rsidRPr="00391E20">
              <w:t>л</w:t>
            </w:r>
            <w:r w:rsidRPr="00391E20">
              <w:t>жительность деятельности организации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Default="00391E20" w:rsidP="00034807">
            <w:pPr>
              <w:autoSpaceDE w:val="0"/>
              <w:autoSpaceDN w:val="0"/>
              <w:adjustRightInd w:val="0"/>
              <w:spacing w:after="0" w:line="360" w:lineRule="auto"/>
              <w:jc w:val="center"/>
              <w:rPr>
                <w:color w:val="000000"/>
              </w:rPr>
            </w:pPr>
            <w:r>
              <w:rPr>
                <w:color w:val="000000"/>
              </w:rPr>
              <w:t>30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034807"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lastRenderedPageBreak/>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F7174C" w:rsidRDefault="00034807" w:rsidP="00B440CF">
      <w:pPr>
        <w:spacing w:after="0"/>
        <w:ind w:firstLine="720"/>
        <w:rPr>
          <w:i/>
          <w:sz w:val="28"/>
          <w:szCs w:val="28"/>
          <w:lang w:val="en-US"/>
        </w:rPr>
      </w:pPr>
      <w:proofErr w:type="spellStart"/>
      <w:r w:rsidRPr="00910C86">
        <w:rPr>
          <w:i/>
          <w:sz w:val="28"/>
          <w:szCs w:val="28"/>
          <w:lang w:val="en-US"/>
        </w:rPr>
        <w:t>Rbi</w:t>
      </w:r>
      <w:proofErr w:type="spellEnd"/>
      <w:r w:rsidRPr="00F7174C">
        <w:rPr>
          <w:i/>
          <w:sz w:val="28"/>
          <w:szCs w:val="28"/>
          <w:lang w:val="en-US"/>
        </w:rPr>
        <w:t xml:space="preserve">  =  </w:t>
      </w:r>
      <w:r w:rsidRPr="00910C86">
        <w:rPr>
          <w:i/>
          <w:sz w:val="28"/>
          <w:szCs w:val="28"/>
          <w:lang w:val="en-US"/>
        </w:rPr>
        <w:t>Bi</w:t>
      </w:r>
      <w:r w:rsidRPr="00F7174C">
        <w:rPr>
          <w:i/>
          <w:sz w:val="28"/>
          <w:szCs w:val="28"/>
          <w:lang w:val="en-US"/>
        </w:rPr>
        <w:t xml:space="preserve"> 1 + </w:t>
      </w:r>
      <w:r w:rsidRPr="00910C86">
        <w:rPr>
          <w:i/>
          <w:sz w:val="28"/>
          <w:szCs w:val="28"/>
          <w:lang w:val="en-US"/>
        </w:rPr>
        <w:t>Bi</w:t>
      </w:r>
      <w:r w:rsidRPr="00F7174C">
        <w:rPr>
          <w:i/>
          <w:sz w:val="28"/>
          <w:szCs w:val="28"/>
          <w:lang w:val="en-US"/>
        </w:rPr>
        <w:t xml:space="preserve"> 2…</w:t>
      </w:r>
      <w:r w:rsidRPr="00910C86">
        <w:rPr>
          <w:i/>
          <w:sz w:val="28"/>
          <w:szCs w:val="28"/>
          <w:lang w:val="en-US"/>
        </w:rPr>
        <w:t>Bi</w:t>
      </w:r>
      <w:r w:rsidRPr="00F7174C">
        <w:rPr>
          <w:i/>
          <w:sz w:val="28"/>
          <w:szCs w:val="28"/>
          <w:lang w:val="en-US"/>
        </w:rPr>
        <w:t xml:space="preserve"> </w:t>
      </w:r>
      <w:r w:rsidRPr="00910C86">
        <w:rPr>
          <w:i/>
          <w:sz w:val="28"/>
          <w:szCs w:val="28"/>
          <w:lang w:val="en-US"/>
        </w:rPr>
        <w:t>k</w:t>
      </w:r>
      <w:r w:rsidRPr="00F7174C">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  рейтинг,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r w:rsidRPr="00910C86">
        <w:rPr>
          <w:i/>
          <w:sz w:val="28"/>
          <w:szCs w:val="28"/>
          <w:lang w:val="en-US"/>
        </w:rPr>
        <w:t>k</w:t>
      </w:r>
      <w:r w:rsidRPr="00910C86">
        <w:t xml:space="preserve">  -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391E20">
        <w:t>20</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w:t>
      </w:r>
      <w:r w:rsidR="00391E20">
        <w:t>0</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w:t>
            </w:r>
          </w:p>
        </w:tc>
        <w:tc>
          <w:tcPr>
            <w:tcW w:w="652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Показатели</w:t>
            </w:r>
          </w:p>
        </w:tc>
        <w:tc>
          <w:tcPr>
            <w:tcW w:w="170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Баллы</w:t>
            </w:r>
          </w:p>
        </w:tc>
      </w:tr>
      <w:tr w:rsidR="00034807" w:rsidRPr="00034807" w:rsidTr="00034807">
        <w:tc>
          <w:tcPr>
            <w:tcW w:w="1242" w:type="dxa"/>
            <w:vAlign w:val="center"/>
          </w:tcPr>
          <w:p w:rsidR="00034807" w:rsidRPr="001310BB" w:rsidRDefault="00034807" w:rsidP="001310BB">
            <w:pPr>
              <w:spacing w:after="0" w:line="360" w:lineRule="auto"/>
              <w:jc w:val="center"/>
              <w:rPr>
                <w:rFonts w:ascii="Times New Roman" w:hAnsi="Times New Roman" w:cs="Times New Roman"/>
                <w:sz w:val="24"/>
                <w:szCs w:val="24"/>
              </w:rPr>
            </w:pPr>
          </w:p>
          <w:p w:rsidR="00034807" w:rsidRPr="001310BB" w:rsidRDefault="00034807" w:rsidP="001310BB">
            <w:pPr>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w:t>
            </w:r>
          </w:p>
        </w:tc>
        <w:tc>
          <w:tcPr>
            <w:tcW w:w="6521" w:type="dxa"/>
            <w:vAlign w:val="center"/>
          </w:tcPr>
          <w:p w:rsidR="00034807" w:rsidRPr="00B440CF" w:rsidRDefault="00034807" w:rsidP="00EB0749">
            <w:pPr>
              <w:spacing w:after="0"/>
              <w:rPr>
                <w:rFonts w:ascii="Times New Roman" w:hAnsi="Times New Roman" w:cs="Times New Roman"/>
                <w:bCs/>
                <w:sz w:val="24"/>
                <w:szCs w:val="24"/>
              </w:rPr>
            </w:pPr>
            <w:r w:rsidRPr="00B440CF">
              <w:rPr>
                <w:rFonts w:ascii="Times New Roman" w:hAnsi="Times New Roman" w:cs="Times New Roman"/>
                <w:b/>
                <w:bCs/>
                <w:sz w:val="24"/>
                <w:szCs w:val="24"/>
                <w:u w:val="single"/>
              </w:rPr>
              <w:t>Показатель 1</w:t>
            </w:r>
            <w:r w:rsidRPr="00034807">
              <w:rPr>
                <w:rFonts w:ascii="Times New Roman" w:hAnsi="Times New Roman" w:cs="Times New Roman"/>
                <w:b/>
                <w:bCs/>
                <w:sz w:val="24"/>
                <w:szCs w:val="24"/>
              </w:rPr>
              <w:t xml:space="preserve"> </w:t>
            </w:r>
            <w:r w:rsidR="00B440CF">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EB0749" w:rsidRPr="00EB0749">
              <w:rPr>
                <w:rFonts w:ascii="Times New Roman" w:hAnsi="Times New Roman" w:cs="Times New Roman"/>
                <w:bCs/>
                <w:sz w:val="24"/>
                <w:szCs w:val="24"/>
              </w:rPr>
              <w:t>Наличие материально-технической базы для оказания услуг</w:t>
            </w:r>
            <w:r w:rsidR="00EB0749">
              <w:rPr>
                <w:rFonts w:ascii="Times New Roman" w:hAnsi="Times New Roman" w:cs="Times New Roman"/>
                <w:bCs/>
                <w:sz w:val="24"/>
                <w:szCs w:val="24"/>
              </w:rPr>
              <w:t xml:space="preserve"> </w:t>
            </w:r>
            <w:r w:rsidR="00EB0749" w:rsidRPr="00EB0749">
              <w:rPr>
                <w:rFonts w:ascii="Times New Roman" w:hAnsi="Times New Roman" w:cs="Times New Roman"/>
                <w:bCs/>
                <w:i/>
                <w:sz w:val="24"/>
                <w:szCs w:val="24"/>
              </w:rPr>
              <w:t xml:space="preserve">(Развитая сеть топливных заправок (АЗС) в </w:t>
            </w:r>
            <w:r w:rsidR="00EB0749">
              <w:rPr>
                <w:rFonts w:ascii="Times New Roman" w:hAnsi="Times New Roman" w:cs="Times New Roman"/>
                <w:bCs/>
                <w:i/>
                <w:sz w:val="24"/>
                <w:szCs w:val="24"/>
              </w:rPr>
              <w:t>Кемеровской области</w:t>
            </w:r>
            <w:r w:rsidR="00EB0749" w:rsidRPr="00EB0749">
              <w:rPr>
                <w:rFonts w:ascii="Times New Roman" w:hAnsi="Times New Roman" w:cs="Times New Roman"/>
                <w:bCs/>
                <w:i/>
                <w:sz w:val="24"/>
                <w:szCs w:val="24"/>
              </w:rPr>
              <w:t xml:space="preserve">  (Участник подтверждает  справкой в свободной форме)</w:t>
            </w:r>
          </w:p>
        </w:tc>
        <w:tc>
          <w:tcPr>
            <w:tcW w:w="1701" w:type="dxa"/>
            <w:vAlign w:val="center"/>
          </w:tcPr>
          <w:p w:rsidR="00034807" w:rsidRPr="001310BB" w:rsidRDefault="00EB0749" w:rsidP="00034807">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40</w:t>
            </w:r>
          </w:p>
        </w:tc>
      </w:tr>
      <w:tr w:rsidR="00B440CF" w:rsidRPr="00034807" w:rsidTr="00034807">
        <w:tc>
          <w:tcPr>
            <w:tcW w:w="1242" w:type="dxa"/>
            <w:vAlign w:val="center"/>
          </w:tcPr>
          <w:p w:rsidR="00B440CF" w:rsidRPr="001310BB" w:rsidRDefault="00415A0D"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vAlign w:val="center"/>
          </w:tcPr>
          <w:p w:rsidR="00B440CF" w:rsidRPr="00FE6F2C" w:rsidRDefault="00FE6F2C" w:rsidP="00FE6F2C">
            <w:pPr>
              <w:autoSpaceDE w:val="0"/>
              <w:autoSpaceDN w:val="0"/>
              <w:adjustRightInd w:val="0"/>
              <w:spacing w:after="0"/>
              <w:rPr>
                <w:rFonts w:ascii="Times New Roman" w:hAnsi="Times New Roman" w:cs="Times New Roman"/>
                <w:bCs/>
                <w:sz w:val="24"/>
                <w:szCs w:val="24"/>
              </w:rPr>
            </w:pPr>
            <w:r w:rsidRPr="00FE6F2C">
              <w:rPr>
                <w:rFonts w:ascii="Times New Roman" w:hAnsi="Times New Roman" w:cs="Times New Roman"/>
                <w:b/>
                <w:bCs/>
                <w:sz w:val="24"/>
                <w:szCs w:val="24"/>
                <w:u w:val="single"/>
              </w:rPr>
              <w:t>Показатель 2.</w:t>
            </w:r>
            <w:r w:rsidRPr="00B440CF">
              <w:t xml:space="preserve"> </w:t>
            </w:r>
            <w:r w:rsidRPr="00FE6F2C">
              <w:rPr>
                <w:rFonts w:ascii="Times New Roman" w:hAnsi="Times New Roman" w:cs="Times New Roman"/>
                <w:bCs/>
                <w:sz w:val="24"/>
                <w:szCs w:val="24"/>
              </w:rPr>
              <w:t>Наличие положительных отзывов об оказа</w:t>
            </w:r>
            <w:r w:rsidRPr="00FE6F2C">
              <w:rPr>
                <w:rFonts w:ascii="Times New Roman" w:hAnsi="Times New Roman" w:cs="Times New Roman"/>
                <w:bCs/>
                <w:sz w:val="24"/>
                <w:szCs w:val="24"/>
              </w:rPr>
              <w:t>н</w:t>
            </w:r>
            <w:r w:rsidRPr="00FE6F2C">
              <w:rPr>
                <w:rFonts w:ascii="Times New Roman" w:hAnsi="Times New Roman" w:cs="Times New Roman"/>
                <w:bCs/>
                <w:sz w:val="24"/>
                <w:szCs w:val="24"/>
              </w:rPr>
              <w:t>ных ранее услугах</w:t>
            </w:r>
          </w:p>
        </w:tc>
        <w:tc>
          <w:tcPr>
            <w:tcW w:w="1701" w:type="dxa"/>
            <w:vAlign w:val="center"/>
          </w:tcPr>
          <w:p w:rsidR="00B440CF" w:rsidRPr="001310BB" w:rsidRDefault="00EB0749" w:rsidP="00B440CF">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30</w:t>
            </w:r>
          </w:p>
        </w:tc>
      </w:tr>
      <w:tr w:rsidR="001310BB" w:rsidRPr="00034807" w:rsidTr="00034807">
        <w:tc>
          <w:tcPr>
            <w:tcW w:w="1242" w:type="dxa"/>
            <w:vAlign w:val="center"/>
          </w:tcPr>
          <w:p w:rsidR="001310BB" w:rsidRPr="001310BB" w:rsidRDefault="00415A0D"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521" w:type="dxa"/>
            <w:vAlign w:val="center"/>
          </w:tcPr>
          <w:p w:rsidR="001310BB" w:rsidRPr="00034807" w:rsidRDefault="001310BB" w:rsidP="00EB0749">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sidR="00415A0D">
              <w:rPr>
                <w:rFonts w:ascii="Times New Roman" w:hAnsi="Times New Roman" w:cs="Times New Roman"/>
                <w:b/>
                <w:bCs/>
                <w:sz w:val="24"/>
                <w:szCs w:val="24"/>
                <w:u w:val="single"/>
              </w:rPr>
              <w:t>3</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EB0749">
              <w:rPr>
                <w:rFonts w:ascii="Times New Roman" w:hAnsi="Times New Roman" w:cs="Times New Roman"/>
                <w:bCs/>
                <w:sz w:val="24"/>
                <w:szCs w:val="24"/>
              </w:rPr>
              <w:t>Наличие у участника топливных карт, для заправки автотранспорта заказчика</w:t>
            </w:r>
          </w:p>
        </w:tc>
        <w:tc>
          <w:tcPr>
            <w:tcW w:w="1701" w:type="dxa"/>
            <w:vAlign w:val="center"/>
          </w:tcPr>
          <w:p w:rsidR="001310BB" w:rsidRPr="001310BB" w:rsidRDefault="00EB0749" w:rsidP="001310BB">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15</w:t>
            </w:r>
          </w:p>
        </w:tc>
      </w:tr>
      <w:tr w:rsidR="00EB0749" w:rsidRPr="00034807" w:rsidTr="00034807">
        <w:tc>
          <w:tcPr>
            <w:tcW w:w="1242" w:type="dxa"/>
            <w:vAlign w:val="center"/>
          </w:tcPr>
          <w:p w:rsidR="00EB0749" w:rsidRDefault="00EB0749" w:rsidP="001310BB">
            <w:pPr>
              <w:spacing w:after="0" w:line="360" w:lineRule="auto"/>
              <w:jc w:val="center"/>
            </w:pPr>
            <w:r w:rsidRPr="00EB0749">
              <w:rPr>
                <w:rFonts w:ascii="Times New Roman" w:hAnsi="Times New Roman" w:cs="Times New Roman"/>
                <w:sz w:val="24"/>
                <w:szCs w:val="24"/>
              </w:rPr>
              <w:t>4</w:t>
            </w:r>
          </w:p>
        </w:tc>
        <w:tc>
          <w:tcPr>
            <w:tcW w:w="6521" w:type="dxa"/>
            <w:vAlign w:val="center"/>
          </w:tcPr>
          <w:p w:rsidR="00EB0749" w:rsidRPr="00B440CF" w:rsidRDefault="00EB0749" w:rsidP="00EB0749">
            <w:pPr>
              <w:spacing w:after="0"/>
              <w:rPr>
                <w:b/>
                <w:bCs/>
                <w:u w:val="single"/>
              </w:rPr>
            </w:pPr>
            <w:r w:rsidRPr="00B440CF">
              <w:rPr>
                <w:rFonts w:ascii="Times New Roman" w:hAnsi="Times New Roman" w:cs="Times New Roman"/>
                <w:b/>
                <w:bCs/>
                <w:sz w:val="24"/>
                <w:szCs w:val="24"/>
                <w:u w:val="single"/>
              </w:rPr>
              <w:t xml:space="preserve">Показатель </w:t>
            </w:r>
            <w:r>
              <w:rPr>
                <w:rFonts w:ascii="Times New Roman" w:hAnsi="Times New Roman" w:cs="Times New Roman"/>
                <w:b/>
                <w:bCs/>
                <w:sz w:val="24"/>
                <w:szCs w:val="24"/>
                <w:u w:val="single"/>
              </w:rPr>
              <w:t>4</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Pr>
                <w:rFonts w:ascii="Times New Roman" w:hAnsi="Times New Roman" w:cs="Times New Roman"/>
                <w:bCs/>
                <w:sz w:val="24"/>
                <w:szCs w:val="24"/>
              </w:rPr>
              <w:t>Наличие у участника круглосуточной гор</w:t>
            </w:r>
            <w:r>
              <w:rPr>
                <w:rFonts w:ascii="Times New Roman" w:hAnsi="Times New Roman" w:cs="Times New Roman"/>
                <w:bCs/>
                <w:sz w:val="24"/>
                <w:szCs w:val="24"/>
              </w:rPr>
              <w:t>я</w:t>
            </w:r>
            <w:r>
              <w:rPr>
                <w:rFonts w:ascii="Times New Roman" w:hAnsi="Times New Roman" w:cs="Times New Roman"/>
                <w:bCs/>
                <w:sz w:val="24"/>
                <w:szCs w:val="24"/>
              </w:rPr>
              <w:t>чей линии и личного кабинета для заказчика</w:t>
            </w:r>
          </w:p>
        </w:tc>
        <w:tc>
          <w:tcPr>
            <w:tcW w:w="1701" w:type="dxa"/>
            <w:vAlign w:val="center"/>
          </w:tcPr>
          <w:p w:rsidR="00EB0749" w:rsidRDefault="00EB0749" w:rsidP="001310BB">
            <w:pPr>
              <w:keepNext/>
              <w:spacing w:after="0" w:line="360" w:lineRule="auto"/>
              <w:jc w:val="center"/>
            </w:pPr>
            <w:r w:rsidRPr="00EB0749">
              <w:rPr>
                <w:rFonts w:ascii="Times New Roman" w:hAnsi="Times New Roman" w:cs="Times New Roman"/>
                <w:sz w:val="24"/>
                <w:szCs w:val="24"/>
              </w:rPr>
              <w:t>15</w:t>
            </w:r>
          </w:p>
        </w:tc>
      </w:tr>
      <w:tr w:rsidR="00EB0749" w:rsidRPr="00034807" w:rsidTr="00034807">
        <w:tc>
          <w:tcPr>
            <w:tcW w:w="1242" w:type="dxa"/>
            <w:vAlign w:val="center"/>
          </w:tcPr>
          <w:p w:rsidR="00EB0749" w:rsidRDefault="00EB0749" w:rsidP="001310BB">
            <w:pPr>
              <w:spacing w:after="0" w:line="360" w:lineRule="auto"/>
              <w:jc w:val="center"/>
            </w:pPr>
          </w:p>
        </w:tc>
        <w:tc>
          <w:tcPr>
            <w:tcW w:w="6521" w:type="dxa"/>
            <w:vAlign w:val="center"/>
          </w:tcPr>
          <w:p w:rsidR="00EB0749" w:rsidRPr="00B440CF" w:rsidRDefault="00EB0749" w:rsidP="00415A0D">
            <w:pPr>
              <w:spacing w:after="0"/>
              <w:rPr>
                <w:b/>
                <w:bCs/>
                <w:u w:val="single"/>
              </w:rPr>
            </w:pPr>
          </w:p>
        </w:tc>
        <w:tc>
          <w:tcPr>
            <w:tcW w:w="1701" w:type="dxa"/>
            <w:vAlign w:val="center"/>
          </w:tcPr>
          <w:p w:rsidR="00EB0749" w:rsidRDefault="00EB0749" w:rsidP="001310BB">
            <w:pPr>
              <w:keepNext/>
              <w:spacing w:after="0" w:line="360" w:lineRule="auto"/>
              <w:jc w:val="center"/>
            </w:pP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rFonts w:ascii="Times New Roman" w:hAnsi="Times New Roman" w:cs="Times New Roman"/>
                <w:bCs/>
                <w:sz w:val="24"/>
                <w:szCs w:val="24"/>
              </w:rPr>
            </w:pPr>
            <w:r w:rsidRPr="001310BB">
              <w:rPr>
                <w:rFonts w:ascii="Times New Roman" w:hAnsi="Times New Roman" w:cs="Times New Roman"/>
                <w:bCs/>
                <w:sz w:val="24"/>
                <w:szCs w:val="24"/>
              </w:rPr>
              <w:t>ИТОГО:</w:t>
            </w:r>
          </w:p>
        </w:tc>
        <w:tc>
          <w:tcPr>
            <w:tcW w:w="1701" w:type="dxa"/>
            <w:vAlign w:val="center"/>
          </w:tcPr>
          <w:p w:rsidR="001310BB" w:rsidRPr="001310BB" w:rsidRDefault="001310BB" w:rsidP="00034807">
            <w:pPr>
              <w:keepNext/>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100</w:t>
            </w:r>
          </w:p>
        </w:tc>
      </w:tr>
    </w:tbl>
    <w:p w:rsidR="00034807" w:rsidRPr="00910C86" w:rsidRDefault="00034807" w:rsidP="00034807">
      <w:pPr>
        <w:autoSpaceDE w:val="0"/>
        <w:autoSpaceDN w:val="0"/>
        <w:adjustRightInd w:val="0"/>
        <w:spacing w:after="0"/>
        <w:ind w:firstLine="540"/>
        <w:jc w:val="center"/>
        <w:rPr>
          <w:b/>
        </w:rPr>
      </w:pPr>
    </w:p>
    <w:p w:rsidR="00034807" w:rsidRPr="003C5C38" w:rsidRDefault="00034807" w:rsidP="00034807">
      <w:pPr>
        <w:keepNext/>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BC4EF5" w:rsidRDefault="00034807" w:rsidP="001310BB">
      <w:pPr>
        <w:spacing w:after="0"/>
        <w:ind w:firstLine="720"/>
        <w:rPr>
          <w:i/>
          <w:sz w:val="28"/>
          <w:szCs w:val="28"/>
          <w:lang w:val="en-US"/>
        </w:rPr>
      </w:pPr>
      <w:r w:rsidRPr="00910C86">
        <w:rPr>
          <w:i/>
          <w:sz w:val="28"/>
          <w:szCs w:val="28"/>
        </w:rPr>
        <w:t xml:space="preserve">                   </w:t>
      </w:r>
      <w:proofErr w:type="spellStart"/>
      <w:r w:rsidRPr="00910C86">
        <w:rPr>
          <w:i/>
          <w:sz w:val="28"/>
          <w:szCs w:val="28"/>
          <w:lang w:val="en-US"/>
        </w:rPr>
        <w:t>Rci</w:t>
      </w:r>
      <w:proofErr w:type="spellEnd"/>
      <w:r w:rsidRPr="00BC4EF5">
        <w:rPr>
          <w:i/>
          <w:sz w:val="28"/>
          <w:szCs w:val="28"/>
          <w:lang w:val="en-US"/>
        </w:rPr>
        <w:t xml:space="preserve">  =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  </w:t>
      </w:r>
      <w:r w:rsidRPr="00910C86">
        <w:t xml:space="preserve">рейтинг,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r w:rsidRPr="00910C86">
        <w:rPr>
          <w:i/>
          <w:sz w:val="28"/>
          <w:szCs w:val="28"/>
          <w:lang w:val="en-US"/>
        </w:rPr>
        <w:t>k</w:t>
      </w:r>
      <w:r w:rsidRPr="00910C86">
        <w:rPr>
          <w:i/>
          <w:sz w:val="28"/>
          <w:szCs w:val="28"/>
        </w:rPr>
        <w:t xml:space="preserve">  -</w:t>
      </w:r>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r w:rsidRPr="00781895">
        <w:rPr>
          <w:b/>
          <w:i/>
          <w:lang w:val="en-US"/>
        </w:rPr>
        <w:t>R</w:t>
      </w:r>
      <w:r w:rsidRPr="00781895">
        <w:rPr>
          <w:b/>
          <w:lang w:val="en-US"/>
        </w:rPr>
        <w:t>i</w:t>
      </w:r>
      <w:proofErr w:type="spellEnd"/>
      <w:r w:rsidRPr="003C5C38">
        <w:rPr>
          <w:b/>
        </w:rPr>
        <w:t>=</w:t>
      </w:r>
      <w:r w:rsidRPr="003C5C38">
        <w:rPr>
          <w:b/>
          <w:i/>
        </w:rPr>
        <w:t xml:space="preserve"> </w:t>
      </w:r>
      <w:r w:rsidRPr="00781895">
        <w:rPr>
          <w:b/>
          <w:i/>
          <w:lang w:val="en-US"/>
        </w:rPr>
        <w:t>Rai</w:t>
      </w:r>
      <w:r w:rsidRPr="003C5C38">
        <w:rPr>
          <w:b/>
          <w:i/>
        </w:rPr>
        <w:t>*</w:t>
      </w:r>
      <w:r w:rsidR="00C218D7">
        <w:rPr>
          <w:b/>
          <w:i/>
        </w:rPr>
        <w:t>40</w:t>
      </w:r>
      <w:r w:rsidRPr="003C5C38">
        <w:rPr>
          <w:b/>
          <w:i/>
        </w:rPr>
        <w:t xml:space="preserve">/100 + </w:t>
      </w:r>
      <w:proofErr w:type="spellStart"/>
      <w:r w:rsidRPr="00781895">
        <w:rPr>
          <w:b/>
          <w:i/>
          <w:lang w:val="en-US"/>
        </w:rPr>
        <w:t>Rbi</w:t>
      </w:r>
      <w:proofErr w:type="spellEnd"/>
      <w:r w:rsidRPr="003C5C38">
        <w:rPr>
          <w:b/>
          <w:i/>
        </w:rPr>
        <w:t>*</w:t>
      </w:r>
      <w:r w:rsidR="00C218D7">
        <w:rPr>
          <w:b/>
          <w:i/>
        </w:rPr>
        <w:t>40/</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C218D7">
        <w:rPr>
          <w:b/>
          <w:i/>
        </w:rPr>
        <w:t>0</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1"/>
          <w:headerReference w:type="first" r:id="rId102"/>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1"/>
      <w:bookmarkEnd w:id="312"/>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7C036C" w:rsidRDefault="00350B34" w:rsidP="002F0775">
      <w:pPr>
        <w:widowControl w:val="0"/>
        <w:spacing w:after="0"/>
        <w:rPr>
          <w:b/>
          <w:i/>
        </w:rPr>
      </w:pPr>
      <w:r w:rsidRPr="00034807">
        <w:rPr>
          <w:b/>
          <w:i/>
        </w:rPr>
        <w:t xml:space="preserve">представляемых для участия </w:t>
      </w:r>
      <w:r w:rsidR="000946B9">
        <w:rPr>
          <w:b/>
          <w:i/>
        </w:rPr>
        <w:t>в К</w:t>
      </w:r>
      <w:r w:rsidR="00C634FA" w:rsidRPr="00C634FA">
        <w:rPr>
          <w:b/>
          <w:i/>
        </w:rPr>
        <w:t>онкурс</w:t>
      </w:r>
      <w:r w:rsidR="00C634FA">
        <w:rPr>
          <w:b/>
          <w:i/>
        </w:rPr>
        <w:t>е</w:t>
      </w:r>
      <w:r w:rsidR="00C634FA" w:rsidRPr="00C634FA">
        <w:rPr>
          <w:b/>
          <w:i/>
        </w:rPr>
        <w:t xml:space="preserve"> </w:t>
      </w:r>
      <w:r w:rsidR="002F0775" w:rsidRPr="002F0775">
        <w:rPr>
          <w:b/>
          <w:i/>
        </w:rPr>
        <w:t>на право заключения договора на поставку ГСМ (АИ-92, АИ-95, ДТ) для ООО «ОЭСК»</w:t>
      </w:r>
    </w:p>
    <w:p w:rsidR="00AF5F34" w:rsidRPr="00AF5F34" w:rsidRDefault="00AF5F34" w:rsidP="00AF5F34">
      <w:pPr>
        <w:spacing w:after="0"/>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0946B9" w:rsidRDefault="000946B9" w:rsidP="00AF5F34"/>
    <w:p w:rsidR="000946B9" w:rsidRDefault="000946B9" w:rsidP="00AF5F34"/>
    <w:p w:rsidR="000946B9" w:rsidRDefault="000946B9" w:rsidP="00AF5F34"/>
    <w:p w:rsidR="000946B9" w:rsidRDefault="000946B9" w:rsidP="00AF5F34"/>
    <w:p w:rsidR="000946B9" w:rsidRPr="007A22B1" w:rsidRDefault="000946B9" w:rsidP="00AF5F34"/>
    <w:p w:rsidR="000946B9" w:rsidRPr="007A22B1" w:rsidRDefault="000946B9" w:rsidP="000946B9">
      <w:pPr>
        <w:rPr>
          <w:i/>
          <w:u w:val="single"/>
        </w:rPr>
      </w:pPr>
      <w:r w:rsidRPr="007A22B1">
        <w:rPr>
          <w:i/>
          <w:u w:val="single"/>
        </w:rPr>
        <w:t>Примечание:</w:t>
      </w:r>
    </w:p>
    <w:p w:rsidR="000946B9" w:rsidRPr="007A22B1" w:rsidRDefault="000946B9" w:rsidP="000946B9">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Pr>
          <w:i/>
        </w:rPr>
        <w:t>в заявке</w:t>
      </w:r>
      <w:r w:rsidRPr="007A22B1">
        <w:rPr>
          <w:i/>
        </w:rPr>
        <w:t xml:space="preserve">, должны </w:t>
      </w:r>
      <w:r>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0946B9" w:rsidRDefault="000946B9" w:rsidP="000946B9">
      <w:pPr>
        <w:widowControl w:val="0"/>
        <w:spacing w:after="0"/>
        <w:rPr>
          <w:b/>
          <w:i/>
        </w:rPr>
      </w:pPr>
      <w:r w:rsidRPr="002F0775">
        <w:rPr>
          <w:b/>
          <w:i/>
        </w:rPr>
        <w:t>на право заключения договора на поставку ГСМ (АИ-92, АИ-95, ДТ) для ООО «ОЭСК»</w:t>
      </w:r>
    </w:p>
    <w:p w:rsidR="00C634FA" w:rsidRDefault="00C634FA" w:rsidP="00C634FA">
      <w:pPr>
        <w:widowControl w:val="0"/>
        <w:spacing w:after="0"/>
        <w:rPr>
          <w:b/>
          <w:spacing w:val="-6"/>
        </w:rPr>
      </w:pP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34807">
        <w:rPr>
          <w:shadow/>
          <w:shd w:val="clear" w:color="auto" w:fill="FFFFFF"/>
        </w:rPr>
        <w:t>О</w:t>
      </w:r>
      <w:r w:rsidR="005205FC">
        <w:rPr>
          <w:shadow/>
          <w:shd w:val="clear" w:color="auto" w:fill="FFFFFF"/>
        </w:rPr>
        <w:t>О</w:t>
      </w:r>
      <w:r w:rsidR="00034807" w:rsidRPr="00034807">
        <w:rPr>
          <w:shadow/>
          <w:shd w:val="clear" w:color="auto" w:fill="FFFFFF"/>
        </w:rPr>
        <w:t>О "</w:t>
      </w:r>
      <w:r w:rsidR="005205FC">
        <w:rPr>
          <w:shadow/>
          <w:shd w:val="clear" w:color="auto" w:fill="FFFFFF"/>
        </w:rPr>
        <w:t>ОЭСК</w:t>
      </w:r>
      <w:r w:rsidR="00034807" w:rsidRPr="00034807">
        <w:rPr>
          <w:shadow/>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AF5F34">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E122E9">
        <w:t>оказание услуг</w:t>
      </w:r>
      <w:r w:rsidR="00326C2E" w:rsidRPr="007A22B1">
        <w:t xml:space="preserve"> </w:t>
      </w:r>
      <w:r w:rsidRPr="007A22B1">
        <w:t>в соответствии с требованиями конкурсной документ</w:t>
      </w:r>
      <w:r w:rsidRPr="007A22B1">
        <w:t>а</w:t>
      </w:r>
      <w:r w:rsidRPr="007A22B1">
        <w:t xml:space="preserve">ции, утвержденным </w:t>
      </w:r>
      <w:r w:rsidR="00E126BE" w:rsidRPr="007A22B1">
        <w:t>Т</w:t>
      </w:r>
      <w:r w:rsidRPr="007A22B1">
        <w:t xml:space="preserve">ехническим заданием </w:t>
      </w:r>
      <w:r w:rsidR="002F0775" w:rsidRPr="00DD697D">
        <w:rPr>
          <w:spacing w:val="-6"/>
        </w:rPr>
        <w:t>на право заключения договора на поста</w:t>
      </w:r>
      <w:r w:rsidR="002F0775">
        <w:rPr>
          <w:spacing w:val="-6"/>
        </w:rPr>
        <w:t>в</w:t>
      </w:r>
      <w:r w:rsidR="002F0775" w:rsidRPr="00DD697D">
        <w:rPr>
          <w:spacing w:val="-6"/>
        </w:rPr>
        <w:t>ку ГСМ (АИ-92, АИ-95, ДТ) для ООО «ОЭСК»</w:t>
      </w:r>
      <w:r w:rsidR="00EA00B6" w:rsidRPr="007A22B1">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 обяза</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w:t>
      </w:r>
      <w:r w:rsidR="00350B34" w:rsidRPr="007A22B1">
        <w:lastRenderedPageBreak/>
        <w:t xml:space="preserve">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с даты </w:t>
      </w:r>
      <w:r w:rsidR="00237483" w:rsidRPr="007A22B1">
        <w:rPr>
          <w:szCs w:val="24"/>
        </w:rPr>
        <w:t xml:space="preserve">размещения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3"/>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r w:rsidRPr="00AF5F34">
              <w:rPr>
                <w:b/>
              </w:rPr>
              <w:t>п/п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21" w:name="_Toc435008338"/>
      <w:bookmarkEnd w:id="319"/>
      <w:r>
        <w:lastRenderedPageBreak/>
        <w:t>1</w:t>
      </w:r>
      <w:r w:rsidR="00350B34" w:rsidRPr="007A22B1">
        <w:t xml:space="preserve">.4.2.2. </w:t>
      </w:r>
      <w:r w:rsidR="00350B34" w:rsidRPr="006F5133">
        <w:rPr>
          <w:szCs w:val="30"/>
        </w:rPr>
        <w:t xml:space="preserve">ФОРМА </w:t>
      </w:r>
      <w:bookmarkEnd w:id="321"/>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на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350B34" w:rsidRPr="007A22B1" w:rsidRDefault="00350B34" w:rsidP="00BD4B01">
      <w:pPr>
        <w:tabs>
          <w:tab w:val="left" w:pos="708"/>
        </w:tabs>
        <w:spacing w:after="0"/>
        <w:ind w:left="5580"/>
        <w:jc w:val="left"/>
        <w:rPr>
          <w:b/>
          <w:sz w:val="10"/>
          <w:szCs w:val="10"/>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350B34" w:rsidRPr="007A22B1" w:rsidRDefault="00350B34" w:rsidP="00BD4B01">
      <w:pPr>
        <w:tabs>
          <w:tab w:val="left" w:pos="708"/>
        </w:tabs>
        <w:spacing w:after="0"/>
        <w:ind w:left="5580"/>
        <w:jc w:val="left"/>
        <w:rPr>
          <w:bCs/>
        </w:rPr>
      </w:pP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7A22B1" w:rsidRDefault="00350B34" w:rsidP="00C634FA">
      <w:pPr>
        <w:widowControl w:val="0"/>
        <w:spacing w:after="0"/>
        <w:rPr>
          <w:i/>
          <w:sz w:val="20"/>
        </w:rPr>
      </w:pPr>
      <w:r w:rsidRPr="007A22B1">
        <w:t xml:space="preserve">1. Исполняя наши обязательства и изучив конкурсную документацию </w:t>
      </w:r>
      <w:r w:rsidR="000D4117" w:rsidRPr="000D4117">
        <w:t>на право заключения д</w:t>
      </w:r>
      <w:r w:rsidR="000D4117" w:rsidRPr="000D4117">
        <w:t>о</w:t>
      </w:r>
      <w:r w:rsidR="000D4117" w:rsidRPr="000D4117">
        <w:t>говора на поставку ГСМ (АИ-92, АИ-95, ДТ) для ООО «ОЭСК»</w:t>
      </w:r>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06469D" w:rsidRPr="007A22B1">
        <w:t>Т</w:t>
      </w:r>
      <w:r w:rsidRPr="007A22B1">
        <w:t>ехническое задание</w:t>
      </w:r>
      <w:r w:rsidR="0006469D" w:rsidRPr="007A22B1">
        <w:t xml:space="preserve"> </w:t>
      </w:r>
      <w:r w:rsidR="00C634FA" w:rsidRPr="001A4581">
        <w:rPr>
          <w:spacing w:val="-6"/>
        </w:rPr>
        <w:t xml:space="preserve">на выполнение работ </w:t>
      </w:r>
      <w:r w:rsidR="000D4117">
        <w:t>по</w:t>
      </w:r>
      <w:r w:rsidR="000D4117" w:rsidRPr="000D4117">
        <w:t xml:space="preserve"> по</w:t>
      </w:r>
      <w:r w:rsidR="000D4117">
        <w:t>ставке</w:t>
      </w:r>
      <w:r w:rsidR="000D4117" w:rsidRPr="000D4117">
        <w:t xml:space="preserve"> ГСМ (АИ-92, АИ-95, ДТ) для ООО «ОЭСК»</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tabs>
          <w:tab w:val="left" w:pos="708"/>
        </w:tabs>
      </w:pPr>
    </w:p>
    <w:p w:rsidR="0006146A" w:rsidRDefault="0006146A" w:rsidP="00BD4B01">
      <w:pPr>
        <w:pStyle w:val="ad"/>
        <w:tabs>
          <w:tab w:val="left" w:pos="708"/>
        </w:tabs>
        <w:jc w:val="center"/>
        <w:rPr>
          <w:b/>
          <w:i/>
        </w:rPr>
      </w:pPr>
      <w:r w:rsidRPr="00BC1C61">
        <w:rPr>
          <w:b/>
          <w:i/>
        </w:rPr>
        <w:t>ДОПОЛНИТЕЛЬНЫЕ ПРЕДЛОЖЕНИЯ*</w:t>
      </w:r>
    </w:p>
    <w:p w:rsidR="002D4BB0" w:rsidRPr="00D35753" w:rsidRDefault="00FE6F2C" w:rsidP="00575925">
      <w:pPr>
        <w:pStyle w:val="ad"/>
        <w:numPr>
          <w:ilvl w:val="0"/>
          <w:numId w:val="5"/>
        </w:numPr>
        <w:tabs>
          <w:tab w:val="left" w:pos="708"/>
        </w:tabs>
        <w:rPr>
          <w:b/>
          <w:i/>
        </w:rPr>
      </w:pPr>
      <w:r>
        <w:rPr>
          <w:b/>
          <w:i/>
        </w:rPr>
        <w:t>Являются обязательными</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2D4BB0" w:rsidRPr="00BC1C61" w:rsidTr="00190976">
        <w:trPr>
          <w:trHeight w:val="924"/>
        </w:trPr>
        <w:tc>
          <w:tcPr>
            <w:tcW w:w="763" w:type="dxa"/>
          </w:tcPr>
          <w:p w:rsidR="002D4BB0" w:rsidRPr="00D35753" w:rsidRDefault="002D4BB0" w:rsidP="00BD4B01">
            <w:pPr>
              <w:spacing w:after="0"/>
              <w:rPr>
                <w:sz w:val="22"/>
                <w:szCs w:val="22"/>
              </w:rPr>
            </w:pPr>
            <w:r w:rsidRPr="00D35753">
              <w:rPr>
                <w:sz w:val="22"/>
                <w:szCs w:val="22"/>
              </w:rPr>
              <w:t>1.</w:t>
            </w:r>
          </w:p>
        </w:tc>
        <w:tc>
          <w:tcPr>
            <w:tcW w:w="5617" w:type="dxa"/>
            <w:vAlign w:val="center"/>
          </w:tcPr>
          <w:p w:rsidR="002D4BB0" w:rsidRPr="002F0775" w:rsidRDefault="002F0775" w:rsidP="00BD4B01">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543" w:type="dxa"/>
            <w:vAlign w:val="center"/>
          </w:tcPr>
          <w:p w:rsidR="002D4BB0" w:rsidRPr="007D08F0" w:rsidRDefault="00BD4B01" w:rsidP="00BD4B01">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2D4BB0" w:rsidRPr="00BC1C61" w:rsidTr="00190976">
        <w:trPr>
          <w:trHeight w:val="924"/>
        </w:trPr>
        <w:tc>
          <w:tcPr>
            <w:tcW w:w="763" w:type="dxa"/>
          </w:tcPr>
          <w:p w:rsidR="002D4BB0" w:rsidRPr="00BC1C61" w:rsidRDefault="002D4BB0" w:rsidP="00BD4B01">
            <w:pPr>
              <w:spacing w:after="0"/>
              <w:rPr>
                <w:sz w:val="22"/>
                <w:szCs w:val="22"/>
              </w:rPr>
            </w:pPr>
            <w:r w:rsidRPr="00BC1C61">
              <w:rPr>
                <w:sz w:val="22"/>
                <w:szCs w:val="22"/>
              </w:rPr>
              <w:t>2.</w:t>
            </w:r>
          </w:p>
        </w:tc>
        <w:tc>
          <w:tcPr>
            <w:tcW w:w="5617" w:type="dxa"/>
            <w:vAlign w:val="center"/>
          </w:tcPr>
          <w:p w:rsidR="002D4BB0" w:rsidRPr="002F0775" w:rsidRDefault="00FE6F2C" w:rsidP="00BD4B01">
            <w:pPr>
              <w:spacing w:after="0"/>
              <w:rPr>
                <w:i/>
                <w:sz w:val="22"/>
                <w:szCs w:val="22"/>
              </w:rPr>
            </w:pPr>
            <w:r w:rsidRPr="00FE6F2C">
              <w:rPr>
                <w:i/>
              </w:rPr>
              <w:t>Наличие у «Участника» АЗС в близи основных адр</w:t>
            </w:r>
            <w:r w:rsidRPr="00FE6F2C">
              <w:rPr>
                <w:i/>
              </w:rPr>
              <w:t>е</w:t>
            </w:r>
            <w:r w:rsidRPr="00FE6F2C">
              <w:rPr>
                <w:i/>
              </w:rPr>
              <w:t>сов «Заказчика» не менее 5 км (г. Прокопьевск, ул. Гайдара, 43 пом. 1П, г. Киселевск, ул. Боевая, 27 а)</w:t>
            </w:r>
          </w:p>
        </w:tc>
        <w:tc>
          <w:tcPr>
            <w:tcW w:w="3543" w:type="dxa"/>
            <w:vAlign w:val="center"/>
          </w:tcPr>
          <w:p w:rsidR="002D4BB0" w:rsidRPr="00BC1C61" w:rsidRDefault="002D4BB0"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r w:rsidR="002F0775" w:rsidRPr="00BC1C61" w:rsidTr="00190976">
        <w:trPr>
          <w:trHeight w:val="924"/>
        </w:trPr>
        <w:tc>
          <w:tcPr>
            <w:tcW w:w="763" w:type="dxa"/>
          </w:tcPr>
          <w:p w:rsidR="002F0775" w:rsidRPr="00BC1C61" w:rsidRDefault="002F0775" w:rsidP="00BD4B01">
            <w:pPr>
              <w:spacing w:after="0"/>
              <w:rPr>
                <w:sz w:val="22"/>
                <w:szCs w:val="22"/>
              </w:rPr>
            </w:pPr>
            <w:r>
              <w:rPr>
                <w:sz w:val="22"/>
                <w:szCs w:val="22"/>
              </w:rPr>
              <w:t>3.</w:t>
            </w:r>
          </w:p>
        </w:tc>
        <w:tc>
          <w:tcPr>
            <w:tcW w:w="5617" w:type="dxa"/>
            <w:vAlign w:val="center"/>
          </w:tcPr>
          <w:p w:rsidR="002F0775" w:rsidRPr="002F0775" w:rsidRDefault="002F0775" w:rsidP="00BD4B01">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543" w:type="dxa"/>
            <w:vAlign w:val="center"/>
          </w:tcPr>
          <w:p w:rsidR="002F0775" w:rsidRPr="002F0775"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r w:rsidR="002F0775" w:rsidRPr="00BC1C61" w:rsidTr="00190976">
        <w:trPr>
          <w:trHeight w:val="924"/>
        </w:trPr>
        <w:tc>
          <w:tcPr>
            <w:tcW w:w="763" w:type="dxa"/>
          </w:tcPr>
          <w:p w:rsidR="002F0775" w:rsidRPr="00BC1C61" w:rsidRDefault="002F0775" w:rsidP="00BD4B01">
            <w:pPr>
              <w:spacing w:after="0"/>
              <w:rPr>
                <w:sz w:val="22"/>
                <w:szCs w:val="22"/>
              </w:rPr>
            </w:pPr>
            <w:r>
              <w:rPr>
                <w:sz w:val="22"/>
                <w:szCs w:val="22"/>
              </w:rPr>
              <w:t>4.</w:t>
            </w:r>
          </w:p>
        </w:tc>
        <w:tc>
          <w:tcPr>
            <w:tcW w:w="5617" w:type="dxa"/>
            <w:vAlign w:val="center"/>
          </w:tcPr>
          <w:p w:rsidR="002F0775" w:rsidRPr="002F0775" w:rsidRDefault="002F0775" w:rsidP="00BD4B01">
            <w:pPr>
              <w:spacing w:after="0"/>
              <w:rPr>
                <w:i/>
              </w:rPr>
            </w:pPr>
            <w:r w:rsidRPr="002F0775">
              <w:rPr>
                <w:i/>
              </w:rPr>
              <w:t>Степень надежности организации, а именно пр</w:t>
            </w:r>
            <w:r w:rsidRPr="002F0775">
              <w:rPr>
                <w:i/>
              </w:rPr>
              <w:t>о</w:t>
            </w:r>
            <w:r w:rsidRPr="002F0775">
              <w:rPr>
                <w:i/>
              </w:rPr>
              <w:t>должительность деятельности организации</w:t>
            </w:r>
          </w:p>
        </w:tc>
        <w:tc>
          <w:tcPr>
            <w:tcW w:w="3543" w:type="dxa"/>
            <w:vAlign w:val="center"/>
          </w:tcPr>
          <w:p w:rsidR="002F0775" w:rsidRPr="00AE5899"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rPr>
          <w:sz w:val="4"/>
          <w:szCs w:val="4"/>
        </w:rPr>
      </w:pPr>
    </w:p>
    <w:p w:rsidR="00350B34" w:rsidRPr="007A22B1" w:rsidRDefault="00350B34" w:rsidP="00BD4B01">
      <w:pPr>
        <w:tabs>
          <w:tab w:val="left" w:pos="708"/>
        </w:tabs>
        <w:rPr>
          <w:sz w:val="4"/>
          <w:szCs w:val="4"/>
        </w:rPr>
      </w:pP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lastRenderedPageBreak/>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C5787A" w:rsidRPr="00D83FDB" w:rsidRDefault="00415A0D" w:rsidP="00D83FDB">
      <w:pPr>
        <w:ind w:firstLine="567"/>
        <w:rPr>
          <w:b/>
          <w:szCs w:val="20"/>
        </w:rPr>
      </w:pPr>
      <w:r>
        <w:rPr>
          <w:b/>
          <w:szCs w:val="20"/>
        </w:rPr>
        <w:t>Показатель 1</w:t>
      </w:r>
      <w:r w:rsidR="00C5787A" w:rsidRPr="002D4738">
        <w:rPr>
          <w:b/>
          <w:szCs w:val="20"/>
        </w:rPr>
        <w:t xml:space="preserve">: </w:t>
      </w:r>
      <w:r w:rsidR="002F0775" w:rsidRPr="002F0775">
        <w:rPr>
          <w:b/>
          <w:szCs w:val="20"/>
        </w:rPr>
        <w:t>Наличие материально-технической базы для оказания услуг (Разв</w:t>
      </w:r>
      <w:r w:rsidR="002F0775" w:rsidRPr="002F0775">
        <w:rPr>
          <w:b/>
          <w:szCs w:val="20"/>
        </w:rPr>
        <w:t>и</w:t>
      </w:r>
      <w:r w:rsidR="002F0775" w:rsidRPr="002F0775">
        <w:rPr>
          <w:b/>
          <w:szCs w:val="20"/>
        </w:rPr>
        <w:t xml:space="preserve">тая сеть топливных заправок (АЗС) в Кемеровской области  </w:t>
      </w:r>
      <w:r w:rsidR="002F0775" w:rsidRPr="002F0775">
        <w:rPr>
          <w:b/>
          <w:i/>
          <w:szCs w:val="20"/>
        </w:rPr>
        <w:t>(Участник подтверждает  справкой в свободной форме</w:t>
      </w:r>
      <w:r w:rsidR="002F0775" w:rsidRPr="002F0775">
        <w:rPr>
          <w:b/>
          <w:szCs w:val="20"/>
        </w:rPr>
        <w:t>)</w:t>
      </w:r>
      <w:r w:rsidR="002F0775">
        <w:rPr>
          <w:b/>
          <w:szCs w:val="20"/>
        </w:rPr>
        <w:t>:</w:t>
      </w:r>
    </w:p>
    <w:p w:rsidR="00415A0D" w:rsidRDefault="00415A0D" w:rsidP="00DD2748">
      <w:pPr>
        <w:ind w:firstLine="567"/>
        <w:rPr>
          <w:szCs w:val="20"/>
        </w:rPr>
      </w:pPr>
    </w:p>
    <w:p w:rsidR="00415A0D" w:rsidRDefault="00415A0D" w:rsidP="00415A0D">
      <w:pPr>
        <w:spacing w:after="0"/>
        <w:ind w:firstLine="567"/>
        <w:rPr>
          <w:bCs/>
        </w:rPr>
      </w:pPr>
      <w:r w:rsidRPr="002D4738">
        <w:rPr>
          <w:b/>
          <w:szCs w:val="20"/>
        </w:rPr>
        <w:t xml:space="preserve">Показатель </w:t>
      </w:r>
      <w:r w:rsidR="00F47EF7">
        <w:rPr>
          <w:b/>
          <w:szCs w:val="20"/>
        </w:rPr>
        <w:t>2</w:t>
      </w:r>
      <w:r w:rsidRPr="002D4738">
        <w:rPr>
          <w:b/>
          <w:szCs w:val="20"/>
        </w:rPr>
        <w:t>:</w:t>
      </w:r>
      <w:r w:rsidRPr="002D4738">
        <w:rPr>
          <w:szCs w:val="20"/>
        </w:rPr>
        <w:t xml:space="preserve"> </w:t>
      </w:r>
      <w:r w:rsidR="00FE6F2C" w:rsidRPr="00FE6F2C">
        <w:rPr>
          <w:bCs/>
        </w:rPr>
        <w:t>Наличие положительных отзывов об оказанных ранее услугах</w:t>
      </w:r>
    </w:p>
    <w:p w:rsidR="00FE6F2C" w:rsidRPr="002D4738" w:rsidRDefault="00FE6F2C" w:rsidP="00415A0D">
      <w:pPr>
        <w:spacing w:after="0"/>
        <w:ind w:firstLine="567"/>
        <w:rPr>
          <w:b/>
          <w:szCs w:val="20"/>
        </w:rPr>
      </w:pPr>
    </w:p>
    <w:p w:rsidR="002F0775" w:rsidRDefault="002F0775" w:rsidP="002F0775">
      <w:pPr>
        <w:spacing w:after="0"/>
        <w:ind w:firstLine="567"/>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sidRPr="002F0775">
        <w:rPr>
          <w:b/>
          <w:bCs/>
        </w:rPr>
        <w:t>Наличие у участника топливных карт, для заправки автотранспорта заказчика</w:t>
      </w:r>
      <w:r w:rsidRPr="002D4738">
        <w:rPr>
          <w:b/>
          <w:szCs w:val="20"/>
        </w:rPr>
        <w:t>:</w:t>
      </w:r>
    </w:p>
    <w:p w:rsidR="002F0775" w:rsidRDefault="002F0775" w:rsidP="002F0775">
      <w:pPr>
        <w:spacing w:after="0"/>
        <w:ind w:firstLine="567"/>
        <w:rPr>
          <w:b/>
          <w:szCs w:val="20"/>
        </w:rPr>
      </w:pPr>
    </w:p>
    <w:p w:rsidR="002F0775" w:rsidRPr="002F0775" w:rsidRDefault="002F0775" w:rsidP="00DD2748">
      <w:pPr>
        <w:ind w:firstLine="567"/>
        <w:rPr>
          <w:b/>
          <w:szCs w:val="20"/>
        </w:rPr>
      </w:pPr>
      <w:r w:rsidRPr="002D4738">
        <w:rPr>
          <w:b/>
          <w:szCs w:val="20"/>
        </w:rPr>
        <w:t xml:space="preserve">Показатель </w:t>
      </w:r>
      <w:r>
        <w:rPr>
          <w:b/>
          <w:szCs w:val="20"/>
        </w:rPr>
        <w:t>4</w:t>
      </w:r>
      <w:r w:rsidRPr="002D4738">
        <w:rPr>
          <w:b/>
          <w:szCs w:val="20"/>
        </w:rPr>
        <w:t>:</w:t>
      </w:r>
      <w:r>
        <w:rPr>
          <w:b/>
          <w:szCs w:val="20"/>
        </w:rPr>
        <w:t xml:space="preserve"> </w:t>
      </w:r>
      <w:r w:rsidRPr="002F0775">
        <w:rPr>
          <w:b/>
          <w:bCs/>
        </w:rPr>
        <w:t>Наличие у участника круглосуточной горячей линии и личного каб</w:t>
      </w:r>
      <w:r w:rsidRPr="002F0775">
        <w:rPr>
          <w:b/>
          <w:bCs/>
        </w:rPr>
        <w:t>и</w:t>
      </w:r>
      <w:r w:rsidRPr="002F0775">
        <w:rPr>
          <w:b/>
          <w:bCs/>
        </w:rPr>
        <w:t>нета для заказчика</w:t>
      </w:r>
      <w:r>
        <w:rPr>
          <w:b/>
          <w:bCs/>
        </w:rPr>
        <w:t>:</w:t>
      </w:r>
    </w:p>
    <w:p w:rsidR="002F0775" w:rsidRDefault="002F0775"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9050BA" w:rsidP="005D35FB">
      <w:pPr>
        <w:pStyle w:val="2"/>
      </w:pPr>
      <w:bookmarkStart w:id="32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3"/>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4" w:name="_Toc122404104"/>
            <w:r w:rsidRPr="007A22B1">
              <w:rPr>
                <w:b/>
                <w:sz w:val="22"/>
                <w:szCs w:val="22"/>
              </w:rPr>
              <w:t>Полное и сокращенное наименования организации и ее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350B34" w:rsidRPr="007A22B1" w:rsidRDefault="00350B34">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5"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5"/>
    </w:p>
    <w:p w:rsidR="00350B34" w:rsidRPr="007A22B1" w:rsidRDefault="00350B34" w:rsidP="009050BA">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r w:rsidRPr="007A22B1">
        <w:t>г.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удостоверяемого)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  ________________________ ( ___________________ )</w:t>
      </w:r>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6" w:name="_Toc435008348"/>
      <w:bookmarkEnd w:id="32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0946B9" w:rsidRDefault="000946B9" w:rsidP="009050BA">
      <w:pPr>
        <w:keepNext/>
        <w:spacing w:after="200"/>
        <w:ind w:firstLine="709"/>
        <w:rPr>
          <w:rFonts w:eastAsia="Calibri"/>
          <w:lang w:eastAsia="en-US"/>
        </w:rPr>
      </w:pPr>
    </w:p>
    <w:p w:rsidR="000946B9" w:rsidRDefault="000946B9" w:rsidP="009050BA">
      <w:pPr>
        <w:keepNext/>
        <w:spacing w:after="200"/>
        <w:ind w:firstLine="709"/>
        <w:rPr>
          <w:rFonts w:eastAsia="Calibri"/>
          <w:lang w:eastAsia="en-US"/>
        </w:rPr>
      </w:pPr>
    </w:p>
    <w:p w:rsidR="000946B9" w:rsidRDefault="000946B9" w:rsidP="009050BA">
      <w:pPr>
        <w:keepNext/>
        <w:spacing w:after="200"/>
        <w:ind w:firstLine="709"/>
        <w:rPr>
          <w:rFonts w:eastAsia="Calibri"/>
          <w:lang w:eastAsia="en-US"/>
        </w:rPr>
      </w:pPr>
    </w:p>
    <w:p w:rsidR="000946B9" w:rsidRDefault="000946B9" w:rsidP="009050BA">
      <w:pPr>
        <w:keepNext/>
        <w:spacing w:after="200"/>
        <w:ind w:firstLine="709"/>
        <w:rPr>
          <w:rFonts w:eastAsia="Calibri"/>
          <w:lang w:eastAsia="en-US"/>
        </w:rPr>
      </w:pPr>
    </w:p>
    <w:p w:rsidR="000946B9" w:rsidRDefault="000946B9" w:rsidP="009050BA">
      <w:pPr>
        <w:keepNext/>
        <w:spacing w:after="200"/>
        <w:ind w:firstLine="709"/>
        <w:rPr>
          <w:rFonts w:eastAsia="Calibri"/>
          <w:lang w:eastAsia="en-US"/>
        </w:rPr>
      </w:pPr>
    </w:p>
    <w:p w:rsidR="000946B9" w:rsidRDefault="000946B9" w:rsidP="009050BA">
      <w:pPr>
        <w:keepNext/>
        <w:spacing w:after="200"/>
        <w:ind w:firstLine="709"/>
        <w:rPr>
          <w:rFonts w:eastAsia="Calibri"/>
          <w:lang w:eastAsia="en-US"/>
        </w:rPr>
      </w:pPr>
    </w:p>
    <w:p w:rsidR="000946B9" w:rsidRDefault="000946B9" w:rsidP="009050BA">
      <w:pPr>
        <w:keepNext/>
        <w:spacing w:after="200"/>
        <w:ind w:firstLine="709"/>
        <w:rPr>
          <w:rFonts w:eastAsia="Calibri"/>
          <w:lang w:eastAsia="en-US"/>
        </w:rPr>
      </w:pPr>
    </w:p>
    <w:p w:rsidR="000946B9" w:rsidRDefault="000946B9" w:rsidP="009050BA">
      <w:pPr>
        <w:keepNext/>
        <w:spacing w:after="200"/>
        <w:ind w:firstLine="709"/>
        <w:rPr>
          <w:rFonts w:eastAsia="Calibri"/>
          <w:lang w:eastAsia="en-US"/>
        </w:rPr>
      </w:pPr>
    </w:p>
    <w:p w:rsidR="000946B9" w:rsidRDefault="000946B9" w:rsidP="009050BA">
      <w:pPr>
        <w:keepNext/>
        <w:spacing w:after="200"/>
        <w:ind w:firstLine="709"/>
        <w:rPr>
          <w:rFonts w:eastAsia="Calibri"/>
          <w:lang w:eastAsia="en-US"/>
        </w:rPr>
      </w:pPr>
    </w:p>
    <w:p w:rsidR="000946B9" w:rsidRDefault="000946B9"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201__г.____________________ (_____________________)</w:t>
      </w:r>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8" w:name="_ЧАСТЬ_II._ПРОЕКТ_ГОСУДАРСТВЕННОГО_К"/>
      <w:bookmarkStart w:id="329" w:name="_Toc122404110"/>
      <w:bookmarkStart w:id="330" w:name="_Toc435008352"/>
      <w:bookmarkEnd w:id="328"/>
      <w:r w:rsidRPr="00966CBB">
        <w:rPr>
          <w:b/>
        </w:rPr>
        <w:t xml:space="preserve">ЧАСТЬ </w:t>
      </w:r>
      <w:r w:rsidRPr="00966CBB">
        <w:rPr>
          <w:b/>
          <w:lang w:val="en-US"/>
        </w:rPr>
        <w:t>II</w:t>
      </w:r>
      <w:r w:rsidRPr="00966CBB">
        <w:rPr>
          <w:b/>
        </w:rPr>
        <w:t xml:space="preserve">. ПРОЕКТ </w:t>
      </w:r>
      <w:bookmarkEnd w:id="329"/>
      <w:r w:rsidRPr="00966CBB">
        <w:rPr>
          <w:b/>
        </w:rPr>
        <w:t>ДОГОВОРА</w:t>
      </w:r>
      <w:bookmarkEnd w:id="33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91234C" w:rsidRPr="000D7E91" w:rsidRDefault="0091234C" w:rsidP="0091234C">
      <w:pPr>
        <w:widowControl w:val="0"/>
        <w:spacing w:before="60"/>
        <w:jc w:val="center"/>
        <w:rPr>
          <w:b/>
          <w:sz w:val="20"/>
          <w:szCs w:val="20"/>
        </w:rPr>
      </w:pPr>
      <w:bookmarkStart w:id="331" w:name="_Toc17793818"/>
      <w:permStart w:id="1152605441" w:edGrp="everyone"/>
      <w:permEnd w:id="1152605441"/>
      <w:r w:rsidRPr="000D7E91">
        <w:rPr>
          <w:b/>
          <w:sz w:val="20"/>
          <w:szCs w:val="20"/>
        </w:rPr>
        <w:lastRenderedPageBreak/>
        <w:t xml:space="preserve">ДОГОВОР № </w:t>
      </w:r>
      <w:bookmarkEnd w:id="331"/>
      <w:r w:rsidRPr="000D7E91">
        <w:rPr>
          <w:b/>
          <w:sz w:val="20"/>
          <w:szCs w:val="20"/>
        </w:rPr>
        <w:t>_____________</w:t>
      </w:r>
    </w:p>
    <w:p w:rsidR="0091234C" w:rsidRPr="000D7E91" w:rsidRDefault="0091234C" w:rsidP="0091234C">
      <w:pPr>
        <w:widowControl w:val="0"/>
        <w:spacing w:after="40"/>
        <w:ind w:left="-426" w:right="-1"/>
        <w:jc w:val="center"/>
        <w:rPr>
          <w:sz w:val="20"/>
          <w:szCs w:val="20"/>
        </w:rPr>
      </w:pPr>
    </w:p>
    <w:p w:rsidR="0091234C" w:rsidRPr="000D7E91" w:rsidRDefault="0091234C" w:rsidP="0091234C">
      <w:pPr>
        <w:widowControl w:val="0"/>
        <w:spacing w:after="40"/>
        <w:ind w:right="-1"/>
        <w:jc w:val="center"/>
        <w:rPr>
          <w:sz w:val="20"/>
          <w:szCs w:val="20"/>
        </w:rPr>
      </w:pPr>
      <w:r w:rsidRPr="000D7E91">
        <w:rPr>
          <w:sz w:val="20"/>
          <w:szCs w:val="20"/>
        </w:rPr>
        <w:t xml:space="preserve">г. </w:t>
      </w:r>
      <w:r>
        <w:rPr>
          <w:sz w:val="20"/>
          <w:szCs w:val="20"/>
        </w:rPr>
        <w:t>Прокопьевск</w:t>
      </w:r>
      <w:r w:rsidRPr="000D7E91">
        <w:rPr>
          <w:sz w:val="20"/>
          <w:szCs w:val="20"/>
        </w:rPr>
        <w:tab/>
      </w:r>
      <w:r w:rsidRPr="000D7E91">
        <w:rPr>
          <w:sz w:val="20"/>
          <w:szCs w:val="20"/>
        </w:rPr>
        <w:tab/>
      </w:r>
      <w:r w:rsidRPr="000D7E91">
        <w:rPr>
          <w:sz w:val="20"/>
          <w:szCs w:val="20"/>
        </w:rPr>
        <w:tab/>
      </w:r>
      <w:r w:rsidRPr="000D7E91">
        <w:rPr>
          <w:sz w:val="20"/>
          <w:szCs w:val="20"/>
        </w:rPr>
        <w:tab/>
      </w:r>
      <w:r w:rsidRPr="000D7E91">
        <w:rPr>
          <w:sz w:val="20"/>
          <w:szCs w:val="20"/>
        </w:rPr>
        <w:tab/>
      </w:r>
      <w:r w:rsidRPr="000D7E91">
        <w:rPr>
          <w:sz w:val="20"/>
          <w:szCs w:val="20"/>
        </w:rPr>
        <w:tab/>
      </w:r>
      <w:r w:rsidRPr="000D7E91">
        <w:rPr>
          <w:sz w:val="20"/>
          <w:szCs w:val="20"/>
        </w:rPr>
        <w:tab/>
      </w:r>
      <w:r w:rsidRPr="000D7E91">
        <w:rPr>
          <w:sz w:val="20"/>
          <w:szCs w:val="20"/>
        </w:rPr>
        <w:tab/>
      </w:r>
      <w:r w:rsidRPr="000D7E91">
        <w:rPr>
          <w:sz w:val="20"/>
          <w:szCs w:val="20"/>
        </w:rPr>
        <w:tab/>
        <w:t xml:space="preserve"> «___» ___________ 201__ г.</w:t>
      </w:r>
    </w:p>
    <w:p w:rsidR="0091234C" w:rsidRPr="000D7E91" w:rsidRDefault="0091234C" w:rsidP="0091234C">
      <w:pPr>
        <w:widowControl w:val="0"/>
        <w:spacing w:after="40"/>
        <w:ind w:right="-1" w:firstLine="708"/>
        <w:rPr>
          <w:b/>
          <w:sz w:val="20"/>
          <w:szCs w:val="20"/>
        </w:rPr>
      </w:pPr>
    </w:p>
    <w:p w:rsidR="0091234C" w:rsidRPr="000D7E91" w:rsidRDefault="0091234C" w:rsidP="0091234C">
      <w:pPr>
        <w:widowControl w:val="0"/>
        <w:spacing w:after="40"/>
        <w:ind w:right="-1" w:firstLine="708"/>
        <w:rPr>
          <w:sz w:val="20"/>
          <w:szCs w:val="20"/>
        </w:rPr>
      </w:pPr>
      <w:r w:rsidRPr="000D7E91">
        <w:rPr>
          <w:b/>
          <w:sz w:val="20"/>
          <w:szCs w:val="20"/>
        </w:rPr>
        <w:t>___________________________</w:t>
      </w:r>
      <w:r w:rsidRPr="000D7E91">
        <w:rPr>
          <w:sz w:val="20"/>
          <w:szCs w:val="20"/>
        </w:rPr>
        <w:t xml:space="preserve">, именуемое в дальнейшем </w:t>
      </w:r>
      <w:r w:rsidRPr="000D7E91">
        <w:rPr>
          <w:b/>
          <w:sz w:val="20"/>
          <w:szCs w:val="20"/>
        </w:rPr>
        <w:t>«Продавец</w:t>
      </w:r>
      <w:r w:rsidRPr="000D7E91">
        <w:rPr>
          <w:b/>
          <w:bCs/>
          <w:sz w:val="20"/>
          <w:szCs w:val="20"/>
        </w:rPr>
        <w:t>»</w:t>
      </w:r>
      <w:r w:rsidRPr="000D7E91">
        <w:rPr>
          <w:b/>
          <w:sz w:val="20"/>
          <w:szCs w:val="20"/>
        </w:rPr>
        <w:t>,</w:t>
      </w:r>
      <w:r w:rsidRPr="000D7E91">
        <w:rPr>
          <w:sz w:val="20"/>
          <w:szCs w:val="20"/>
        </w:rPr>
        <w:t xml:space="preserve"> в лице _______________________________, действующего  на основании ______________________________., с одной стороны, и </w:t>
      </w:r>
      <w:permStart w:id="574765744" w:edGrp="everyone"/>
      <w:r w:rsidRPr="000D7E91">
        <w:rPr>
          <w:sz w:val="20"/>
          <w:szCs w:val="20"/>
        </w:rPr>
        <w:t>___________________________________________________________________</w:t>
      </w:r>
    </w:p>
    <w:p w:rsidR="0091234C" w:rsidRPr="000D7E91" w:rsidRDefault="0091234C" w:rsidP="0091234C">
      <w:pPr>
        <w:widowControl w:val="0"/>
        <w:spacing w:after="40"/>
        <w:ind w:right="-1"/>
        <w:rPr>
          <w:sz w:val="20"/>
          <w:szCs w:val="20"/>
        </w:rPr>
      </w:pPr>
      <w:r>
        <w:rPr>
          <w:sz w:val="20"/>
          <w:szCs w:val="20"/>
        </w:rPr>
        <w:t>ООО «ОЭСК»</w:t>
      </w:r>
      <w:permEnd w:id="574765744"/>
      <w:r w:rsidRPr="000D7E91">
        <w:rPr>
          <w:sz w:val="20"/>
          <w:szCs w:val="20"/>
        </w:rPr>
        <w:t xml:space="preserve">, именуемое далее </w:t>
      </w:r>
      <w:r w:rsidRPr="000D7E91">
        <w:rPr>
          <w:b/>
          <w:sz w:val="20"/>
          <w:szCs w:val="20"/>
        </w:rPr>
        <w:t>«Покупатель»</w:t>
      </w:r>
      <w:r w:rsidRPr="000D7E91">
        <w:rPr>
          <w:sz w:val="20"/>
          <w:szCs w:val="20"/>
        </w:rPr>
        <w:t xml:space="preserve">, в лице </w:t>
      </w:r>
      <w:permStart w:id="295137637" w:edGrp="everyone"/>
      <w:r>
        <w:rPr>
          <w:sz w:val="20"/>
          <w:szCs w:val="20"/>
        </w:rPr>
        <w:t>Генерального директора Фомичева Александра Анатоль</w:t>
      </w:r>
      <w:r>
        <w:rPr>
          <w:sz w:val="20"/>
          <w:szCs w:val="20"/>
        </w:rPr>
        <w:t>е</w:t>
      </w:r>
      <w:r>
        <w:rPr>
          <w:sz w:val="20"/>
          <w:szCs w:val="20"/>
        </w:rPr>
        <w:t>вича</w:t>
      </w:r>
      <w:permEnd w:id="295137637"/>
      <w:r w:rsidRPr="000D7E91">
        <w:rPr>
          <w:sz w:val="20"/>
          <w:szCs w:val="20"/>
        </w:rPr>
        <w:t>, действующе</w:t>
      </w:r>
      <w:r>
        <w:rPr>
          <w:sz w:val="20"/>
          <w:szCs w:val="20"/>
        </w:rPr>
        <w:t>й</w:t>
      </w:r>
      <w:r w:rsidRPr="000D7E91">
        <w:rPr>
          <w:sz w:val="20"/>
          <w:szCs w:val="20"/>
        </w:rPr>
        <w:t xml:space="preserve"> на основании</w:t>
      </w:r>
      <w:r>
        <w:rPr>
          <w:sz w:val="20"/>
          <w:szCs w:val="20"/>
        </w:rPr>
        <w:t xml:space="preserve"> устава, </w:t>
      </w:r>
      <w:r w:rsidRPr="000D7E91">
        <w:rPr>
          <w:sz w:val="20"/>
          <w:szCs w:val="20"/>
        </w:rPr>
        <w:t xml:space="preserve"> с другой стороны, именуемые по тексту договора каждая по отдельности – Сторона, а совместно – Стороны, заключили настоящий договор (далее - Договор) о нижеследующем:</w:t>
      </w:r>
    </w:p>
    <w:p w:rsidR="0091234C" w:rsidRPr="000D7E91" w:rsidRDefault="0091234C" w:rsidP="000946B9">
      <w:pPr>
        <w:widowControl w:val="0"/>
        <w:numPr>
          <w:ilvl w:val="0"/>
          <w:numId w:val="14"/>
        </w:numPr>
        <w:spacing w:before="120" w:after="40"/>
        <w:jc w:val="center"/>
        <w:rPr>
          <w:b/>
          <w:sz w:val="20"/>
          <w:szCs w:val="20"/>
        </w:rPr>
      </w:pPr>
      <w:r w:rsidRPr="000D7E91">
        <w:rPr>
          <w:b/>
          <w:sz w:val="20"/>
          <w:szCs w:val="20"/>
        </w:rPr>
        <w:t>ОСНОВНЫЕ ТЕРМИНЫ, ИСПОЛЬЗУЕМЫЕ В ДОГОВОРЕ</w:t>
      </w:r>
    </w:p>
    <w:p w:rsidR="0091234C" w:rsidRPr="000D7E91" w:rsidRDefault="0091234C" w:rsidP="0091234C">
      <w:pPr>
        <w:widowControl w:val="0"/>
        <w:spacing w:before="120"/>
        <w:rPr>
          <w:sz w:val="20"/>
          <w:szCs w:val="20"/>
        </w:rPr>
      </w:pPr>
      <w:r w:rsidRPr="000D7E91">
        <w:rPr>
          <w:b/>
          <w:sz w:val="20"/>
          <w:szCs w:val="20"/>
        </w:rPr>
        <w:t>Держатель топливной «карты» («Держатель карты»)</w:t>
      </w:r>
      <w:r w:rsidRPr="000D7E91">
        <w:rPr>
          <w:sz w:val="20"/>
          <w:szCs w:val="20"/>
        </w:rPr>
        <w:t xml:space="preserve"> - физическое лицо обладающее Картой и информацией о </w:t>
      </w:r>
      <w:r w:rsidRPr="000D7E91">
        <w:rPr>
          <w:sz w:val="20"/>
          <w:szCs w:val="20"/>
          <w:lang w:val="en-US"/>
        </w:rPr>
        <w:t>PIN</w:t>
      </w:r>
      <w:r w:rsidRPr="000D7E91">
        <w:rPr>
          <w:sz w:val="20"/>
          <w:szCs w:val="20"/>
        </w:rPr>
        <w:t>-коде Карты. Держатель топливной карты является представителем Покупателя и имеет право производить выборку Товаров в Торговых точках Продавца.</w:t>
      </w:r>
    </w:p>
    <w:p w:rsidR="0091234C" w:rsidRPr="000D7E91" w:rsidRDefault="0091234C" w:rsidP="0091234C">
      <w:pPr>
        <w:rPr>
          <w:sz w:val="20"/>
          <w:szCs w:val="20"/>
        </w:rPr>
      </w:pPr>
      <w:r w:rsidRPr="000D7E91">
        <w:rPr>
          <w:b/>
          <w:sz w:val="20"/>
          <w:szCs w:val="20"/>
        </w:rPr>
        <w:t xml:space="preserve">Товар – </w:t>
      </w:r>
      <w:r w:rsidRPr="000D7E91">
        <w:rPr>
          <w:bCs/>
          <w:sz w:val="20"/>
          <w:szCs w:val="20"/>
        </w:rPr>
        <w:t>моторное топливо, СУГ (сжиженный углеводородный газ), метан, другие нефтепродукты, а также услуги придорожного сервиса, отпускаемые Покупателю через Торговые точки, где организована такая форма отпуска и существует технологическая возможность обслуживания  по системе безналичных расчетов с использованием топливных карт на условиях настоящего Договора.</w:t>
      </w:r>
    </w:p>
    <w:p w:rsidR="0091234C" w:rsidRPr="000D7E91" w:rsidRDefault="0091234C" w:rsidP="0091234C">
      <w:pPr>
        <w:rPr>
          <w:spacing w:val="-4"/>
          <w:sz w:val="20"/>
          <w:szCs w:val="20"/>
        </w:rPr>
      </w:pPr>
      <w:r w:rsidRPr="000D7E91">
        <w:rPr>
          <w:b/>
          <w:spacing w:val="-4"/>
          <w:sz w:val="20"/>
          <w:szCs w:val="20"/>
        </w:rPr>
        <w:t>Торговые точки</w:t>
      </w:r>
      <w:r w:rsidRPr="000D7E91">
        <w:rPr>
          <w:spacing w:val="-4"/>
          <w:sz w:val="20"/>
          <w:szCs w:val="20"/>
        </w:rPr>
        <w:t xml:space="preserve"> – автозаправочные станции, иные торгово-сервисные предприятия, на которых производится отпуск продукции, оказание услуг Держателям Карт. Перечень торговых точек, принимающих Карты на момент заключения настоящего Договора. Дополнительная информация о торговых точках, их месте нахождения, режиме работы и т.д. может быть получена Покупателем по телефону горячей линии. </w:t>
      </w:r>
    </w:p>
    <w:p w:rsidR="0091234C" w:rsidRPr="000D7E91" w:rsidRDefault="0091234C" w:rsidP="0091234C">
      <w:pPr>
        <w:rPr>
          <w:bCs/>
          <w:sz w:val="20"/>
          <w:szCs w:val="20"/>
        </w:rPr>
      </w:pPr>
      <w:r w:rsidRPr="000D7E91">
        <w:rPr>
          <w:rFonts w:eastAsia="Calibri"/>
          <w:b/>
          <w:bCs/>
          <w:sz w:val="20"/>
          <w:szCs w:val="20"/>
        </w:rPr>
        <w:t>Единый центр поддержки клиентов (Горячая линия)</w:t>
      </w:r>
      <w:r w:rsidRPr="000D7E91">
        <w:rPr>
          <w:rFonts w:eastAsia="Calibri"/>
          <w:bCs/>
          <w:sz w:val="20"/>
          <w:szCs w:val="20"/>
        </w:rPr>
        <w:t xml:space="preserve"> – </w:t>
      </w:r>
      <w:r w:rsidRPr="000D7E91">
        <w:rPr>
          <w:bCs/>
          <w:sz w:val="20"/>
          <w:szCs w:val="20"/>
        </w:rPr>
        <w:t>услуга круглосуточной поддержки по номеру _________. Услуга даёт возможность получения  информации о сети АЗС, состоянии счета, топливных картах, информация предоставляется по кодов</w:t>
      </w:r>
      <w:permStart w:id="1417572171" w:edGrp="everyone"/>
      <w:permEnd w:id="1417572171"/>
      <w:r w:rsidRPr="000D7E91">
        <w:rPr>
          <w:bCs/>
          <w:sz w:val="20"/>
          <w:szCs w:val="20"/>
        </w:rPr>
        <w:t xml:space="preserve">ому слову, которое  можно завести в личном кабинете (сайт </w:t>
      </w:r>
      <w:hyperlink r:id="rId104" w:history="1">
        <w:r w:rsidRPr="000D7E91">
          <w:rPr>
            <w:rFonts w:eastAsia="Calibri"/>
            <w:color w:val="0000FF"/>
            <w:sz w:val="20"/>
            <w:szCs w:val="20"/>
            <w:u w:val="single"/>
          </w:rPr>
          <w:t>________________</w:t>
        </w:r>
      </w:hyperlink>
      <w:r w:rsidRPr="000D7E91">
        <w:rPr>
          <w:bCs/>
          <w:sz w:val="20"/>
          <w:szCs w:val="20"/>
        </w:rPr>
        <w:t xml:space="preserve">) </w:t>
      </w:r>
      <w:r w:rsidRPr="000D7E91">
        <w:rPr>
          <w:rFonts w:eastAsia="Calibri"/>
          <w:iCs/>
          <w:sz w:val="20"/>
          <w:szCs w:val="20"/>
        </w:rPr>
        <w:t>или при обращении к сотруднику офиса продаж и обслуживания клиентов</w:t>
      </w:r>
      <w:r w:rsidRPr="000D7E91">
        <w:rPr>
          <w:bCs/>
          <w:sz w:val="20"/>
          <w:szCs w:val="20"/>
        </w:rPr>
        <w:t>.</w:t>
      </w:r>
    </w:p>
    <w:p w:rsidR="0091234C" w:rsidRPr="000D7E91" w:rsidRDefault="0091234C" w:rsidP="0091234C">
      <w:pPr>
        <w:rPr>
          <w:spacing w:val="-4"/>
          <w:sz w:val="20"/>
          <w:szCs w:val="20"/>
        </w:rPr>
      </w:pPr>
      <w:r w:rsidRPr="000D7E91">
        <w:rPr>
          <w:b/>
          <w:spacing w:val="-4"/>
          <w:sz w:val="20"/>
          <w:szCs w:val="20"/>
        </w:rPr>
        <w:t>Текущая розничная цена</w:t>
      </w:r>
      <w:r w:rsidRPr="000D7E91">
        <w:rPr>
          <w:spacing w:val="-4"/>
          <w:sz w:val="20"/>
          <w:szCs w:val="20"/>
        </w:rPr>
        <w:t xml:space="preserve"> – цена на Товар, указанная на момент получения Товара в Торговых точках в информацио</w:t>
      </w:r>
      <w:r w:rsidRPr="000D7E91">
        <w:rPr>
          <w:spacing w:val="-4"/>
          <w:sz w:val="20"/>
          <w:szCs w:val="20"/>
        </w:rPr>
        <w:t>н</w:t>
      </w:r>
      <w:r w:rsidRPr="000D7E91">
        <w:rPr>
          <w:spacing w:val="-4"/>
          <w:sz w:val="20"/>
          <w:szCs w:val="20"/>
        </w:rPr>
        <w:t>ных сообщениях, адресованных неопределенному кругу лиц (на стеле, ценниках, информационных табло топливо-раздаточной колонки и т.д.).</w:t>
      </w:r>
    </w:p>
    <w:p w:rsidR="0091234C" w:rsidRPr="000D7E91" w:rsidRDefault="0091234C" w:rsidP="0091234C">
      <w:pPr>
        <w:rPr>
          <w:bCs/>
          <w:sz w:val="20"/>
          <w:szCs w:val="20"/>
        </w:rPr>
      </w:pPr>
      <w:r w:rsidRPr="000D7E91">
        <w:rPr>
          <w:b/>
          <w:bCs/>
          <w:sz w:val="20"/>
          <w:szCs w:val="20"/>
        </w:rPr>
        <w:t xml:space="preserve">Топливная карта (Карта) </w:t>
      </w:r>
      <w:r w:rsidRPr="000D7E91">
        <w:rPr>
          <w:bCs/>
          <w:sz w:val="20"/>
          <w:szCs w:val="20"/>
        </w:rPr>
        <w:t>– техническое средство со встроенным микропроцессором, используемое при получ</w:t>
      </w:r>
      <w:r w:rsidRPr="000D7E91">
        <w:rPr>
          <w:bCs/>
          <w:sz w:val="20"/>
          <w:szCs w:val="20"/>
        </w:rPr>
        <w:t>е</w:t>
      </w:r>
      <w:r w:rsidRPr="000D7E91">
        <w:rPr>
          <w:bCs/>
          <w:sz w:val="20"/>
          <w:szCs w:val="20"/>
        </w:rPr>
        <w:t>нии Товара в Торговых точках. Карта позволяет осуществлять учет количества и ассортимент Товара, который может быть отпущен Покупателю в Торговых точках, а также Товара, полученного Покупателем по настоящему Договору. Карта не является платежным средством, не предназначена для получения наличных денежных средств и находится в обращении, ограниченном Торговыми точками и Товаром, реализуемым Покупателю с использов</w:t>
      </w:r>
      <w:r w:rsidRPr="000D7E91">
        <w:rPr>
          <w:bCs/>
          <w:sz w:val="20"/>
          <w:szCs w:val="20"/>
        </w:rPr>
        <w:t>а</w:t>
      </w:r>
      <w:r w:rsidRPr="000D7E91">
        <w:rPr>
          <w:bCs/>
          <w:sz w:val="20"/>
          <w:szCs w:val="20"/>
        </w:rPr>
        <w:t>нием Карт. В установленном настоящим Договором порядке Карта программируется в режиме суточного или м</w:t>
      </w:r>
      <w:r w:rsidRPr="000D7E91">
        <w:rPr>
          <w:bCs/>
          <w:sz w:val="20"/>
          <w:szCs w:val="20"/>
        </w:rPr>
        <w:t>е</w:t>
      </w:r>
      <w:r w:rsidRPr="000D7E91">
        <w:rPr>
          <w:bCs/>
          <w:sz w:val="20"/>
          <w:szCs w:val="20"/>
        </w:rPr>
        <w:t>сячного ограничения отпуска Товара. Восстановление суточных лимитов происходит в 00 часов 00 минут  каждых суток автоматически. Восстановление месячных лимитов происходит в 00 часов 00 минут первого числа каждого месяца автоматически. Вне Торговых точек Карта не может быть использована. Карта подлежит возврату Покуп</w:t>
      </w:r>
      <w:r w:rsidRPr="000D7E91">
        <w:rPr>
          <w:bCs/>
          <w:sz w:val="20"/>
          <w:szCs w:val="20"/>
        </w:rPr>
        <w:t>а</w:t>
      </w:r>
      <w:r w:rsidRPr="000D7E91">
        <w:rPr>
          <w:bCs/>
          <w:sz w:val="20"/>
          <w:szCs w:val="20"/>
        </w:rPr>
        <w:t xml:space="preserve">телем  Продавцу в случае расторжения или истечения срока действия настоящего Договора. </w:t>
      </w:r>
    </w:p>
    <w:p w:rsidR="0091234C" w:rsidRPr="000D7E91" w:rsidRDefault="0091234C" w:rsidP="0091234C">
      <w:pPr>
        <w:rPr>
          <w:sz w:val="20"/>
          <w:szCs w:val="20"/>
        </w:rPr>
      </w:pPr>
      <w:r w:rsidRPr="000D7E91">
        <w:rPr>
          <w:b/>
          <w:sz w:val="20"/>
          <w:szCs w:val="20"/>
        </w:rPr>
        <w:t xml:space="preserve">Заявка Покупателя – </w:t>
      </w:r>
      <w:r w:rsidRPr="000D7E91">
        <w:rPr>
          <w:sz w:val="20"/>
          <w:szCs w:val="20"/>
        </w:rPr>
        <w:t>заявка на выдачу/перепрограммирование Карт Покупателя. Форма заявки установлена Сторонами в Приложении № 2 к настоящему Договору.</w:t>
      </w:r>
    </w:p>
    <w:p w:rsidR="0091234C" w:rsidRPr="000D7E91" w:rsidRDefault="0091234C" w:rsidP="0091234C">
      <w:pPr>
        <w:autoSpaceDE w:val="0"/>
        <w:autoSpaceDN w:val="0"/>
        <w:adjustRightInd w:val="0"/>
        <w:outlineLvl w:val="3"/>
        <w:rPr>
          <w:rFonts w:eastAsia="Calibri"/>
          <w:sz w:val="20"/>
          <w:szCs w:val="20"/>
          <w:lang w:eastAsia="en-US"/>
        </w:rPr>
      </w:pPr>
      <w:r w:rsidRPr="000D7E91">
        <w:rPr>
          <w:rFonts w:eastAsia="Calibri"/>
          <w:b/>
          <w:sz w:val="20"/>
          <w:szCs w:val="20"/>
          <w:lang w:eastAsia="en-US"/>
        </w:rPr>
        <w:t>Счет Покупателя</w:t>
      </w:r>
      <w:r w:rsidRPr="000D7E91">
        <w:rPr>
          <w:rFonts w:eastAsia="Calibri"/>
          <w:sz w:val="20"/>
          <w:szCs w:val="20"/>
          <w:lang w:eastAsia="en-US"/>
        </w:rPr>
        <w:t xml:space="preserve"> - отражаемое в системе электронного и бухгалтерского учета Продавца состояние денежных взаиморасчетов между Продавцом и Покупателем, исчисляемое как разница перечисленных Покупателем дене</w:t>
      </w:r>
      <w:r w:rsidRPr="000D7E91">
        <w:rPr>
          <w:rFonts w:eastAsia="Calibri"/>
          <w:sz w:val="20"/>
          <w:szCs w:val="20"/>
          <w:lang w:eastAsia="en-US"/>
        </w:rPr>
        <w:t>ж</w:t>
      </w:r>
      <w:r w:rsidRPr="000D7E91">
        <w:rPr>
          <w:rFonts w:eastAsia="Calibri"/>
          <w:sz w:val="20"/>
          <w:szCs w:val="20"/>
          <w:lang w:eastAsia="en-US"/>
        </w:rPr>
        <w:t>ных средств и стоимости полученных им Товаров. На счете Покупателя не отражаются денежные средства, уч</w:t>
      </w:r>
      <w:r w:rsidRPr="000D7E91">
        <w:rPr>
          <w:rFonts w:eastAsia="Calibri"/>
          <w:sz w:val="20"/>
          <w:szCs w:val="20"/>
          <w:lang w:eastAsia="en-US"/>
        </w:rPr>
        <w:t>и</w:t>
      </w:r>
      <w:r w:rsidRPr="000D7E91">
        <w:rPr>
          <w:rFonts w:eastAsia="Calibri"/>
          <w:sz w:val="20"/>
          <w:szCs w:val="20"/>
          <w:lang w:eastAsia="en-US"/>
        </w:rPr>
        <w:t xml:space="preserve">тываемые на картах, выданных Покупателю по системе Электронный кошелек. </w:t>
      </w:r>
    </w:p>
    <w:p w:rsidR="0091234C" w:rsidRPr="000D7E91" w:rsidRDefault="0091234C" w:rsidP="0091234C">
      <w:pPr>
        <w:widowControl w:val="0"/>
        <w:rPr>
          <w:sz w:val="20"/>
          <w:szCs w:val="20"/>
        </w:rPr>
      </w:pPr>
      <w:r w:rsidRPr="000D7E91">
        <w:rPr>
          <w:b/>
          <w:sz w:val="20"/>
          <w:szCs w:val="20"/>
        </w:rPr>
        <w:t>Электронный кошелек</w:t>
      </w:r>
      <w:r w:rsidRPr="000D7E91">
        <w:rPr>
          <w:sz w:val="20"/>
          <w:szCs w:val="20"/>
        </w:rPr>
        <w:t xml:space="preserve"> – схема работы, при которой учет денежных средств, перечисленных Покупателем Пр</w:t>
      </w:r>
      <w:r w:rsidRPr="000D7E91">
        <w:rPr>
          <w:sz w:val="20"/>
          <w:szCs w:val="20"/>
        </w:rPr>
        <w:t>о</w:t>
      </w:r>
      <w:r w:rsidRPr="000D7E91">
        <w:rPr>
          <w:sz w:val="20"/>
          <w:szCs w:val="20"/>
        </w:rPr>
        <w:t>давцу, и стоимость Товара полученного Держателями карт у Продавца, осуществляется с помощью информации, хранимой непосредственно на Топливной карте (топливных картах) Покупателя. При этом на каждой карте уч</w:t>
      </w:r>
      <w:r w:rsidRPr="000D7E91">
        <w:rPr>
          <w:sz w:val="20"/>
          <w:szCs w:val="20"/>
        </w:rPr>
        <w:t>и</w:t>
      </w:r>
      <w:r w:rsidRPr="000D7E91">
        <w:rPr>
          <w:sz w:val="20"/>
          <w:szCs w:val="20"/>
        </w:rPr>
        <w:t>тывается определенный размер денежных средств (предоплаты) Покупателя, в пределах которого Держатель ка</w:t>
      </w:r>
      <w:r w:rsidRPr="000D7E91">
        <w:rPr>
          <w:sz w:val="20"/>
          <w:szCs w:val="20"/>
        </w:rPr>
        <w:t>р</w:t>
      </w:r>
      <w:r w:rsidRPr="000D7E91">
        <w:rPr>
          <w:sz w:val="20"/>
          <w:szCs w:val="20"/>
        </w:rPr>
        <w:t>ты может получить Товар, и который устанавливается для каждой карты согласно Заявке Покупателя.</w:t>
      </w:r>
    </w:p>
    <w:p w:rsidR="0091234C" w:rsidRPr="000D7E91" w:rsidRDefault="0091234C" w:rsidP="0091234C">
      <w:pPr>
        <w:autoSpaceDE w:val="0"/>
        <w:autoSpaceDN w:val="0"/>
        <w:adjustRightInd w:val="0"/>
        <w:outlineLvl w:val="3"/>
        <w:rPr>
          <w:sz w:val="20"/>
          <w:szCs w:val="20"/>
        </w:rPr>
      </w:pPr>
      <w:r w:rsidRPr="000D7E91">
        <w:rPr>
          <w:b/>
          <w:sz w:val="20"/>
          <w:szCs w:val="20"/>
        </w:rPr>
        <w:t>Лимитная схема (ЛС)</w:t>
      </w:r>
      <w:r w:rsidRPr="000D7E91">
        <w:rPr>
          <w:sz w:val="20"/>
          <w:szCs w:val="20"/>
        </w:rPr>
        <w:t xml:space="preserve"> – схема работы, при которой на Карту записывается лимит, определяющий разрешенную величину потребления товара за определённое время (сутки/месяц) выраженную в денежных единицах, а средства за предоставленные товары  списываются со счёта Покупателя в процессе обработки транзакций.</w:t>
      </w:r>
    </w:p>
    <w:p w:rsidR="0091234C" w:rsidRPr="000D7E91" w:rsidRDefault="0091234C" w:rsidP="0091234C">
      <w:pPr>
        <w:widowControl w:val="0"/>
        <w:rPr>
          <w:bCs/>
          <w:sz w:val="20"/>
          <w:szCs w:val="20"/>
        </w:rPr>
      </w:pPr>
      <w:r w:rsidRPr="000D7E91">
        <w:rPr>
          <w:b/>
          <w:bCs/>
          <w:sz w:val="20"/>
          <w:szCs w:val="20"/>
        </w:rPr>
        <w:t>Суточный лимит</w:t>
      </w:r>
      <w:r w:rsidRPr="000D7E91">
        <w:rPr>
          <w:bCs/>
          <w:sz w:val="20"/>
          <w:szCs w:val="20"/>
        </w:rPr>
        <w:t xml:space="preserve"> – указанный в Заявках Покупателя максимальный объем Товаров, который Покупатель вправе получить в Торговых точках по Топливной карте (картам) в течение одних суток. </w:t>
      </w:r>
    </w:p>
    <w:p w:rsidR="0091234C" w:rsidRPr="000D7E91" w:rsidRDefault="0091234C" w:rsidP="0091234C">
      <w:pPr>
        <w:widowControl w:val="0"/>
        <w:rPr>
          <w:bCs/>
          <w:sz w:val="20"/>
          <w:szCs w:val="20"/>
        </w:rPr>
      </w:pPr>
      <w:r w:rsidRPr="000D7E91">
        <w:rPr>
          <w:b/>
          <w:sz w:val="20"/>
          <w:szCs w:val="20"/>
        </w:rPr>
        <w:t>Месячный лимит</w:t>
      </w:r>
      <w:r w:rsidRPr="000D7E91">
        <w:rPr>
          <w:sz w:val="20"/>
          <w:szCs w:val="20"/>
        </w:rPr>
        <w:t xml:space="preserve"> - </w:t>
      </w:r>
      <w:r w:rsidRPr="000D7E91">
        <w:rPr>
          <w:bCs/>
          <w:sz w:val="20"/>
          <w:szCs w:val="20"/>
        </w:rPr>
        <w:t xml:space="preserve">указанный в Заявках Покупателя максимальный объем Товаров, который Покупатель  праве получить  в Торговых точках по Топливной карте (картам) в течение одного календарного месяца. </w:t>
      </w:r>
    </w:p>
    <w:p w:rsidR="0091234C" w:rsidRPr="000D7E91" w:rsidRDefault="0091234C" w:rsidP="0091234C">
      <w:pPr>
        <w:widowControl w:val="0"/>
        <w:rPr>
          <w:sz w:val="20"/>
          <w:szCs w:val="20"/>
        </w:rPr>
      </w:pPr>
      <w:r w:rsidRPr="000D7E91">
        <w:rPr>
          <w:b/>
          <w:sz w:val="20"/>
          <w:szCs w:val="20"/>
        </w:rPr>
        <w:t>Отложенное пополнение</w:t>
      </w:r>
      <w:r w:rsidRPr="000D7E91">
        <w:rPr>
          <w:sz w:val="20"/>
          <w:szCs w:val="20"/>
        </w:rPr>
        <w:t>: формирование записи о стоимости товара, который может быть получен по определе</w:t>
      </w:r>
      <w:r w:rsidRPr="000D7E91">
        <w:rPr>
          <w:sz w:val="20"/>
          <w:szCs w:val="20"/>
        </w:rPr>
        <w:t>н</w:t>
      </w:r>
      <w:r w:rsidRPr="000D7E91">
        <w:rPr>
          <w:sz w:val="20"/>
          <w:szCs w:val="20"/>
        </w:rPr>
        <w:t xml:space="preserve">ной карте при использовании системы Электронный кошелек (перевод средств со счета Покупателя на Карту), </w:t>
      </w:r>
      <w:r w:rsidRPr="000D7E91">
        <w:rPr>
          <w:sz w:val="20"/>
          <w:szCs w:val="20"/>
        </w:rPr>
        <w:lastRenderedPageBreak/>
        <w:t>которое осуществляется на основании заявок (форм), заполненных Покупателем посредством Личного кабинета. Отложенное пополнение производится после предъявления  Покупателем карты в Торговых точках, указанных в Перечне, для осуществления записи непосредственно на её электронный носитель. Карта должна быть предъявл</w:t>
      </w:r>
      <w:r w:rsidRPr="000D7E91">
        <w:rPr>
          <w:sz w:val="20"/>
          <w:szCs w:val="20"/>
        </w:rPr>
        <w:t>е</w:t>
      </w:r>
      <w:r w:rsidRPr="000D7E91">
        <w:rPr>
          <w:sz w:val="20"/>
          <w:szCs w:val="20"/>
        </w:rPr>
        <w:t xml:space="preserve">на для осуществления отложенного пополнения не позднее 7 календарных дней с момента оформления заявки. </w:t>
      </w:r>
    </w:p>
    <w:p w:rsidR="0091234C" w:rsidRPr="000D7E91" w:rsidRDefault="0091234C" w:rsidP="0091234C">
      <w:pPr>
        <w:widowControl w:val="0"/>
        <w:rPr>
          <w:b/>
          <w:sz w:val="20"/>
          <w:szCs w:val="20"/>
        </w:rPr>
      </w:pPr>
      <w:r w:rsidRPr="000D7E91">
        <w:rPr>
          <w:b/>
          <w:sz w:val="20"/>
          <w:szCs w:val="20"/>
          <w:lang w:val="en-US"/>
        </w:rPr>
        <w:t>PIN</w:t>
      </w:r>
      <w:r w:rsidRPr="000D7E91">
        <w:rPr>
          <w:b/>
          <w:sz w:val="20"/>
          <w:szCs w:val="20"/>
        </w:rPr>
        <w:t xml:space="preserve">-код </w:t>
      </w:r>
      <w:r w:rsidRPr="000D7E91">
        <w:rPr>
          <w:sz w:val="20"/>
          <w:szCs w:val="20"/>
        </w:rPr>
        <w:t>– известный только Продавцу, Покупателю (или Держателю Карты) и не подлежащий разглашению тр</w:t>
      </w:r>
      <w:r w:rsidRPr="000D7E91">
        <w:rPr>
          <w:sz w:val="20"/>
          <w:szCs w:val="20"/>
        </w:rPr>
        <w:t>е</w:t>
      </w:r>
      <w:r w:rsidRPr="000D7E91">
        <w:rPr>
          <w:sz w:val="20"/>
          <w:szCs w:val="20"/>
        </w:rPr>
        <w:t>тьим лицам персональный идентификационный код (пароль), присваиваемый каждой Карте для идентификации Покупателя при отпуске Товаров в Торговой точке.</w:t>
      </w:r>
    </w:p>
    <w:p w:rsidR="0091234C" w:rsidRPr="000D7E91" w:rsidRDefault="0091234C" w:rsidP="0091234C">
      <w:pPr>
        <w:widowControl w:val="0"/>
        <w:rPr>
          <w:sz w:val="20"/>
          <w:szCs w:val="20"/>
        </w:rPr>
      </w:pPr>
      <w:r w:rsidRPr="000D7E91">
        <w:rPr>
          <w:b/>
          <w:sz w:val="20"/>
          <w:szCs w:val="20"/>
        </w:rPr>
        <w:t>Терминальный чек</w:t>
      </w:r>
      <w:r w:rsidRPr="000D7E91">
        <w:rPr>
          <w:sz w:val="20"/>
          <w:szCs w:val="20"/>
        </w:rPr>
        <w:t xml:space="preserve"> – документ, автоматически распечатываемый Терминалом при регистрации операций по п</w:t>
      </w:r>
      <w:r w:rsidRPr="000D7E91">
        <w:rPr>
          <w:sz w:val="20"/>
          <w:szCs w:val="20"/>
        </w:rPr>
        <w:t>о</w:t>
      </w:r>
      <w:r w:rsidRPr="000D7E91">
        <w:rPr>
          <w:sz w:val="20"/>
          <w:szCs w:val="20"/>
        </w:rPr>
        <w:t>лучению Покупателем Товара в Торговых точках.</w:t>
      </w:r>
    </w:p>
    <w:p w:rsidR="0091234C" w:rsidRPr="000D7E91" w:rsidRDefault="0091234C" w:rsidP="0091234C">
      <w:pPr>
        <w:rPr>
          <w:sz w:val="20"/>
          <w:szCs w:val="20"/>
        </w:rPr>
      </w:pPr>
      <w:r w:rsidRPr="000D7E91">
        <w:rPr>
          <w:b/>
          <w:bCs/>
          <w:sz w:val="20"/>
          <w:szCs w:val="20"/>
        </w:rPr>
        <w:t>Инструкция</w:t>
      </w:r>
      <w:r w:rsidRPr="000D7E91">
        <w:rPr>
          <w:sz w:val="20"/>
          <w:szCs w:val="20"/>
        </w:rPr>
        <w:t xml:space="preserve"> </w:t>
      </w:r>
      <w:r w:rsidRPr="000D7E91">
        <w:rPr>
          <w:b/>
          <w:sz w:val="20"/>
          <w:szCs w:val="20"/>
        </w:rPr>
        <w:t>по использованию карты (Инструкция)</w:t>
      </w:r>
      <w:r w:rsidRPr="000D7E91">
        <w:rPr>
          <w:sz w:val="20"/>
          <w:szCs w:val="20"/>
        </w:rPr>
        <w:t xml:space="preserve"> – документ, регламентирующий порядок и условия и</w:t>
      </w:r>
      <w:r w:rsidRPr="000D7E91">
        <w:rPr>
          <w:sz w:val="20"/>
          <w:szCs w:val="20"/>
        </w:rPr>
        <w:t>с</w:t>
      </w:r>
      <w:r w:rsidRPr="000D7E91">
        <w:rPr>
          <w:sz w:val="20"/>
          <w:szCs w:val="20"/>
        </w:rPr>
        <w:t>пользования Покупателем карт для получения по ним Товара в Торговых точках (Приложение №3 к настоящему Договору).</w:t>
      </w:r>
    </w:p>
    <w:p w:rsidR="0091234C" w:rsidRPr="000D7E91" w:rsidRDefault="0091234C" w:rsidP="0091234C">
      <w:pPr>
        <w:widowControl w:val="0"/>
        <w:rPr>
          <w:bCs/>
          <w:sz w:val="20"/>
          <w:szCs w:val="20"/>
        </w:rPr>
      </w:pPr>
      <w:r w:rsidRPr="000D7E91">
        <w:rPr>
          <w:b/>
          <w:bCs/>
          <w:sz w:val="20"/>
          <w:szCs w:val="20"/>
        </w:rPr>
        <w:t>Система обслуживания клиентов</w:t>
      </w:r>
      <w:r w:rsidRPr="000D7E91">
        <w:rPr>
          <w:bCs/>
          <w:sz w:val="20"/>
          <w:szCs w:val="20"/>
        </w:rPr>
        <w:t xml:space="preserve"> </w:t>
      </w:r>
      <w:r w:rsidRPr="000D7E91">
        <w:rPr>
          <w:b/>
          <w:bCs/>
          <w:sz w:val="20"/>
          <w:szCs w:val="20"/>
        </w:rPr>
        <w:t>АЗС</w:t>
      </w:r>
      <w:r w:rsidRPr="000D7E91">
        <w:rPr>
          <w:bCs/>
          <w:sz w:val="20"/>
          <w:szCs w:val="20"/>
        </w:rPr>
        <w:t xml:space="preserve"> </w:t>
      </w:r>
      <w:r w:rsidRPr="000D7E91">
        <w:rPr>
          <w:b/>
          <w:bCs/>
          <w:sz w:val="20"/>
          <w:szCs w:val="20"/>
        </w:rPr>
        <w:t>«</w:t>
      </w:r>
      <w:proofErr w:type="spellStart"/>
      <w:r w:rsidRPr="000D7E91">
        <w:rPr>
          <w:b/>
          <w:bCs/>
          <w:sz w:val="20"/>
          <w:szCs w:val="20"/>
        </w:rPr>
        <w:t>Постоплата</w:t>
      </w:r>
      <w:proofErr w:type="spellEnd"/>
      <w:r w:rsidRPr="000D7E91">
        <w:rPr>
          <w:b/>
          <w:bCs/>
          <w:sz w:val="20"/>
          <w:szCs w:val="20"/>
        </w:rPr>
        <w:t xml:space="preserve">» </w:t>
      </w:r>
      <w:r w:rsidRPr="000D7E91">
        <w:rPr>
          <w:bCs/>
          <w:sz w:val="20"/>
          <w:szCs w:val="20"/>
        </w:rPr>
        <w:t>– система отпуска нефтепродуктов на Торговых точках - АЗС, предусматривающая проведение операции с топливными картами после фактического получения нефтепр</w:t>
      </w:r>
      <w:r w:rsidRPr="000D7E91">
        <w:rPr>
          <w:bCs/>
          <w:sz w:val="20"/>
          <w:szCs w:val="20"/>
        </w:rPr>
        <w:t>о</w:t>
      </w:r>
      <w:r w:rsidRPr="000D7E91">
        <w:rPr>
          <w:bCs/>
          <w:sz w:val="20"/>
          <w:szCs w:val="20"/>
        </w:rPr>
        <w:t>дуктов. Порядок приобретения Покупателем Товара в Торговых точках, на которых действует указанная система, закреплен в п. 2 Инструкции по использованию карты.</w:t>
      </w:r>
    </w:p>
    <w:p w:rsidR="0091234C" w:rsidRPr="000D7E91" w:rsidRDefault="0091234C" w:rsidP="0091234C">
      <w:pPr>
        <w:widowControl w:val="0"/>
        <w:rPr>
          <w:bCs/>
          <w:sz w:val="20"/>
          <w:szCs w:val="20"/>
        </w:rPr>
      </w:pPr>
      <w:r w:rsidRPr="000D7E91">
        <w:rPr>
          <w:b/>
          <w:bCs/>
          <w:sz w:val="20"/>
          <w:szCs w:val="20"/>
        </w:rPr>
        <w:t>Личный кабинет</w:t>
      </w:r>
      <w:r w:rsidRPr="000D7E91">
        <w:rPr>
          <w:bCs/>
          <w:sz w:val="20"/>
          <w:szCs w:val="20"/>
        </w:rPr>
        <w:t xml:space="preserve"> – услуга самостоятельного управления договором через </w:t>
      </w:r>
      <w:r w:rsidRPr="000D7E91">
        <w:rPr>
          <w:bCs/>
          <w:sz w:val="20"/>
          <w:szCs w:val="20"/>
          <w:lang w:val="en-US"/>
        </w:rPr>
        <w:t>web</w:t>
      </w:r>
      <w:r w:rsidRPr="000D7E91">
        <w:rPr>
          <w:bCs/>
          <w:sz w:val="20"/>
          <w:szCs w:val="20"/>
        </w:rPr>
        <w:t xml:space="preserve">-интерфейс по адресу </w:t>
      </w:r>
      <w:r w:rsidRPr="000D7E91">
        <w:rPr>
          <w:sz w:val="20"/>
          <w:szCs w:val="20"/>
        </w:rPr>
        <w:t>_______________</w:t>
      </w:r>
      <w:r w:rsidRPr="000D7E91">
        <w:rPr>
          <w:bCs/>
          <w:sz w:val="20"/>
          <w:szCs w:val="20"/>
        </w:rPr>
        <w:t xml:space="preserve"> позволяет получать оперативную информацию о наличии денежных средств на счете Покупат</w:t>
      </w:r>
      <w:r w:rsidRPr="000D7E91">
        <w:rPr>
          <w:bCs/>
          <w:sz w:val="20"/>
          <w:szCs w:val="20"/>
        </w:rPr>
        <w:t>е</w:t>
      </w:r>
      <w:r w:rsidRPr="000D7E91">
        <w:rPr>
          <w:bCs/>
          <w:sz w:val="20"/>
          <w:szCs w:val="20"/>
        </w:rPr>
        <w:t>ля, картах, транзакциях, а также производить операции, связанные с сопровождением договора. При  пользовании услугой Личный кабинет Покупателю предоставляется логин и пароль для работы в кабинете. Покупатель обяз</w:t>
      </w:r>
      <w:r w:rsidRPr="000D7E91">
        <w:rPr>
          <w:bCs/>
          <w:sz w:val="20"/>
          <w:szCs w:val="20"/>
        </w:rPr>
        <w:t>у</w:t>
      </w:r>
      <w:r w:rsidRPr="000D7E91">
        <w:rPr>
          <w:bCs/>
          <w:sz w:val="20"/>
          <w:szCs w:val="20"/>
        </w:rPr>
        <w:t>ется принимать меры по недопущению использования Личного кабинета не уполномоченными им лицами.  Пок</w:t>
      </w:r>
      <w:r w:rsidRPr="000D7E91">
        <w:rPr>
          <w:bCs/>
          <w:sz w:val="20"/>
          <w:szCs w:val="20"/>
        </w:rPr>
        <w:t>у</w:t>
      </w:r>
      <w:r w:rsidRPr="000D7E91">
        <w:rPr>
          <w:bCs/>
          <w:sz w:val="20"/>
          <w:szCs w:val="20"/>
        </w:rPr>
        <w:t>патель обязан регулярно посещать Личный кабинет для ознакомления с извещениями, уведомлениями и сообщ</w:t>
      </w:r>
      <w:r w:rsidRPr="000D7E91">
        <w:rPr>
          <w:bCs/>
          <w:sz w:val="20"/>
          <w:szCs w:val="20"/>
        </w:rPr>
        <w:t>е</w:t>
      </w:r>
      <w:r w:rsidRPr="000D7E91">
        <w:rPr>
          <w:bCs/>
          <w:sz w:val="20"/>
          <w:szCs w:val="20"/>
        </w:rPr>
        <w:t>ниями Продавца и несет все риски несвоевременного получения необходимой информации при невыполнении данной обязанности.</w:t>
      </w:r>
    </w:p>
    <w:p w:rsidR="0091234C" w:rsidRPr="000D7E91" w:rsidRDefault="0091234C" w:rsidP="0091234C">
      <w:pPr>
        <w:widowControl w:val="0"/>
        <w:rPr>
          <w:sz w:val="20"/>
          <w:szCs w:val="20"/>
        </w:rPr>
      </w:pPr>
      <w:r w:rsidRPr="000D7E91">
        <w:rPr>
          <w:b/>
          <w:sz w:val="20"/>
          <w:szCs w:val="20"/>
        </w:rPr>
        <w:t>Минимальная сумма баланса (Сигнальный порог)</w:t>
      </w:r>
      <w:r w:rsidRPr="000D7E91">
        <w:rPr>
          <w:sz w:val="20"/>
          <w:szCs w:val="20"/>
        </w:rPr>
        <w:t xml:space="preserve"> – минимальная сумма денежных средств на счете Покупат</w:t>
      </w:r>
      <w:r w:rsidRPr="000D7E91">
        <w:rPr>
          <w:sz w:val="20"/>
          <w:szCs w:val="20"/>
        </w:rPr>
        <w:t>е</w:t>
      </w:r>
      <w:r w:rsidRPr="000D7E91">
        <w:rPr>
          <w:sz w:val="20"/>
          <w:szCs w:val="20"/>
        </w:rPr>
        <w:t>ля, являющаяся способом обеспечения обязательств Покупателя перед Продавцом и показателем положительного сальдо текущих расчетов при авторизации Продавцом очередной операции по Картам. При прекращении Догов</w:t>
      </w:r>
      <w:r w:rsidRPr="000D7E91">
        <w:rPr>
          <w:sz w:val="20"/>
          <w:szCs w:val="20"/>
        </w:rPr>
        <w:t>о</w:t>
      </w:r>
      <w:r w:rsidRPr="000D7E91">
        <w:rPr>
          <w:sz w:val="20"/>
          <w:szCs w:val="20"/>
        </w:rPr>
        <w:t xml:space="preserve">ра минимальная сумма баланса подлежит возврату Покупателю (за исключением случаев наличия задолженности Покупателя перед Продавцом в рамках исполнения настоящего Договора). </w:t>
      </w:r>
    </w:p>
    <w:p w:rsidR="0091234C" w:rsidRPr="000D7E91" w:rsidRDefault="0091234C" w:rsidP="0091234C">
      <w:pPr>
        <w:autoSpaceDE w:val="0"/>
        <w:autoSpaceDN w:val="0"/>
        <w:adjustRightInd w:val="0"/>
        <w:outlineLvl w:val="3"/>
        <w:rPr>
          <w:rFonts w:eastAsia="Calibri"/>
          <w:sz w:val="20"/>
          <w:szCs w:val="20"/>
          <w:lang w:eastAsia="en-US"/>
        </w:rPr>
      </w:pPr>
      <w:r w:rsidRPr="000D7E91">
        <w:rPr>
          <w:rFonts w:eastAsia="Calibri"/>
          <w:b/>
          <w:sz w:val="20"/>
          <w:szCs w:val="20"/>
          <w:lang w:eastAsia="en-US"/>
        </w:rPr>
        <w:t>Авансовый платеж (Предварительная оплата)</w:t>
      </w:r>
      <w:r w:rsidRPr="000D7E91">
        <w:rPr>
          <w:rFonts w:eastAsia="Calibri"/>
          <w:sz w:val="20"/>
          <w:szCs w:val="20"/>
          <w:lang w:eastAsia="en-US"/>
        </w:rPr>
        <w:t xml:space="preserve"> – сумма обязательного предварительного первоначального пл</w:t>
      </w:r>
      <w:r w:rsidRPr="000D7E91">
        <w:rPr>
          <w:rFonts w:eastAsia="Calibri"/>
          <w:sz w:val="20"/>
          <w:szCs w:val="20"/>
          <w:lang w:eastAsia="en-US"/>
        </w:rPr>
        <w:t>а</w:t>
      </w:r>
      <w:r w:rsidRPr="000D7E91">
        <w:rPr>
          <w:rFonts w:eastAsia="Calibri"/>
          <w:sz w:val="20"/>
          <w:szCs w:val="20"/>
          <w:lang w:eastAsia="en-US"/>
        </w:rPr>
        <w:t xml:space="preserve">тежа, которая: </w:t>
      </w:r>
    </w:p>
    <w:p w:rsidR="0091234C" w:rsidRPr="000D7E91" w:rsidRDefault="0091234C" w:rsidP="0091234C">
      <w:pPr>
        <w:autoSpaceDE w:val="0"/>
        <w:autoSpaceDN w:val="0"/>
        <w:adjustRightInd w:val="0"/>
        <w:outlineLvl w:val="3"/>
        <w:rPr>
          <w:rFonts w:eastAsia="Calibri"/>
          <w:sz w:val="20"/>
          <w:szCs w:val="20"/>
          <w:lang w:eastAsia="en-US"/>
        </w:rPr>
      </w:pPr>
      <w:r w:rsidRPr="000D7E91">
        <w:rPr>
          <w:rFonts w:eastAsia="Calibri"/>
          <w:sz w:val="20"/>
          <w:szCs w:val="20"/>
          <w:lang w:eastAsia="en-US"/>
        </w:rPr>
        <w:t xml:space="preserve">- определяется Покупателем самостоятельно и обеспечивает положительный баланс счета Покупателя на срок ____ (_______) рабочих дней при схеме «Электронный кошелек», </w:t>
      </w:r>
    </w:p>
    <w:p w:rsidR="0091234C" w:rsidRPr="000D7E91" w:rsidRDefault="0091234C" w:rsidP="0091234C">
      <w:pPr>
        <w:autoSpaceDE w:val="0"/>
        <w:autoSpaceDN w:val="0"/>
        <w:adjustRightInd w:val="0"/>
        <w:outlineLvl w:val="3"/>
        <w:rPr>
          <w:rFonts w:eastAsia="Calibri"/>
          <w:sz w:val="20"/>
          <w:szCs w:val="20"/>
          <w:lang w:eastAsia="en-US"/>
        </w:rPr>
      </w:pPr>
      <w:r w:rsidRPr="000D7E91">
        <w:rPr>
          <w:rFonts w:eastAsia="Calibri"/>
          <w:sz w:val="20"/>
          <w:szCs w:val="20"/>
          <w:lang w:eastAsia="en-US"/>
        </w:rPr>
        <w:t xml:space="preserve">- определяется как сумма суточных лимитов по всем картам Покупателя, обеспечивающая положительный баланс счета Покупателя на срок 5 (пять) рабочих дней при лимитной схеме «Суточный лимит», </w:t>
      </w:r>
    </w:p>
    <w:p w:rsidR="0091234C" w:rsidRPr="000D7E91" w:rsidRDefault="0091234C" w:rsidP="0091234C">
      <w:pPr>
        <w:autoSpaceDE w:val="0"/>
        <w:autoSpaceDN w:val="0"/>
        <w:adjustRightInd w:val="0"/>
        <w:outlineLvl w:val="3"/>
        <w:rPr>
          <w:rFonts w:eastAsia="Calibri"/>
          <w:sz w:val="20"/>
          <w:szCs w:val="20"/>
          <w:lang w:eastAsia="en-US"/>
        </w:rPr>
      </w:pPr>
      <w:r w:rsidRPr="000D7E91">
        <w:rPr>
          <w:rFonts w:eastAsia="Calibri"/>
          <w:sz w:val="20"/>
          <w:szCs w:val="20"/>
          <w:lang w:eastAsia="en-US"/>
        </w:rPr>
        <w:t>- определяется как сумма месячных лимитов по всем картам Покупателя, обеспечивающая положительный баланс счета Покупателя на месяц при лимитной схеме «Месячный лимит».</w:t>
      </w:r>
    </w:p>
    <w:p w:rsidR="0091234C" w:rsidRPr="000D7E91" w:rsidRDefault="0091234C" w:rsidP="0091234C">
      <w:pPr>
        <w:autoSpaceDE w:val="0"/>
        <w:autoSpaceDN w:val="0"/>
        <w:adjustRightInd w:val="0"/>
        <w:outlineLvl w:val="3"/>
        <w:rPr>
          <w:rFonts w:eastAsia="Calibri"/>
          <w:sz w:val="20"/>
          <w:szCs w:val="20"/>
          <w:lang w:eastAsia="en-US"/>
        </w:rPr>
      </w:pPr>
      <w:r w:rsidRPr="000D7E91">
        <w:rPr>
          <w:rFonts w:eastAsia="Calibri"/>
          <w:b/>
          <w:sz w:val="20"/>
          <w:szCs w:val="20"/>
          <w:lang w:eastAsia="en-US"/>
        </w:rPr>
        <w:t>Кодовое слово</w:t>
      </w:r>
      <w:r w:rsidRPr="000D7E91">
        <w:rPr>
          <w:rFonts w:eastAsia="Calibri"/>
          <w:sz w:val="20"/>
          <w:szCs w:val="20"/>
          <w:lang w:eastAsia="en-US"/>
        </w:rPr>
        <w:t xml:space="preserve"> - один из идентификационных признаков Покупателя. Оно используется для получения информ</w:t>
      </w:r>
      <w:r w:rsidRPr="000D7E91">
        <w:rPr>
          <w:rFonts w:eastAsia="Calibri"/>
          <w:sz w:val="20"/>
          <w:szCs w:val="20"/>
          <w:lang w:eastAsia="en-US"/>
        </w:rPr>
        <w:t>а</w:t>
      </w:r>
      <w:r w:rsidRPr="000D7E91">
        <w:rPr>
          <w:rFonts w:eastAsia="Calibri"/>
          <w:sz w:val="20"/>
          <w:szCs w:val="20"/>
          <w:lang w:eastAsia="en-US"/>
        </w:rPr>
        <w:t>ции по Картам, подачи заявлений Покупателем при обращении на Горячую линию</w:t>
      </w:r>
      <w:r w:rsidRPr="000D7E91">
        <w:rPr>
          <w:color w:val="656565"/>
          <w:sz w:val="20"/>
          <w:szCs w:val="20"/>
          <w:shd w:val="clear" w:color="auto" w:fill="F4F4F4"/>
        </w:rPr>
        <w:t>.</w:t>
      </w:r>
    </w:p>
    <w:p w:rsidR="0091234C" w:rsidRPr="000D7E91" w:rsidRDefault="0091234C" w:rsidP="0091234C">
      <w:pPr>
        <w:autoSpaceDE w:val="0"/>
        <w:autoSpaceDN w:val="0"/>
        <w:adjustRightInd w:val="0"/>
        <w:outlineLvl w:val="3"/>
        <w:rPr>
          <w:rFonts w:eastAsia="Calibri"/>
          <w:sz w:val="20"/>
          <w:szCs w:val="20"/>
          <w:lang w:eastAsia="en-US"/>
        </w:rPr>
      </w:pPr>
      <w:r w:rsidRPr="000D7E91">
        <w:rPr>
          <w:rFonts w:eastAsia="Calibri"/>
          <w:b/>
          <w:sz w:val="20"/>
          <w:szCs w:val="20"/>
          <w:lang w:eastAsia="en-US"/>
        </w:rPr>
        <w:t>Рабочий день</w:t>
      </w:r>
      <w:r w:rsidRPr="000D7E91">
        <w:rPr>
          <w:rFonts w:eastAsia="Calibri"/>
          <w:sz w:val="20"/>
          <w:szCs w:val="20"/>
          <w:lang w:eastAsia="en-US"/>
        </w:rPr>
        <w:t xml:space="preserve"> – под рабочими днями в целях исполнения Сторонами обязательств по настоящему Договору п</w:t>
      </w:r>
      <w:r w:rsidRPr="000D7E91">
        <w:rPr>
          <w:rFonts w:eastAsia="Calibri"/>
          <w:sz w:val="20"/>
          <w:szCs w:val="20"/>
          <w:lang w:eastAsia="en-US"/>
        </w:rPr>
        <w:t>о</w:t>
      </w:r>
      <w:r w:rsidRPr="000D7E91">
        <w:rPr>
          <w:rFonts w:eastAsia="Calibri"/>
          <w:sz w:val="20"/>
          <w:szCs w:val="20"/>
          <w:lang w:eastAsia="en-US"/>
        </w:rPr>
        <w:t>нимаются рабочие дни, исходя из пятидневной рабочей недели (все дни недели, кроме субботы и воскресенья), не являющиеся праздничными нерабочими днями в соответствии с действующим законодательством Российской Федерации.</w:t>
      </w:r>
    </w:p>
    <w:p w:rsidR="0091234C" w:rsidRPr="000D7E91" w:rsidRDefault="0091234C" w:rsidP="0091234C">
      <w:pPr>
        <w:autoSpaceDE w:val="0"/>
        <w:autoSpaceDN w:val="0"/>
        <w:adjustRightInd w:val="0"/>
        <w:outlineLvl w:val="3"/>
        <w:rPr>
          <w:sz w:val="20"/>
          <w:szCs w:val="20"/>
        </w:rPr>
      </w:pPr>
      <w:r w:rsidRPr="000D7E91">
        <w:rPr>
          <w:b/>
          <w:sz w:val="20"/>
          <w:szCs w:val="20"/>
        </w:rPr>
        <w:t xml:space="preserve">Перечень  – </w:t>
      </w:r>
      <w:r w:rsidRPr="000D7E91">
        <w:rPr>
          <w:sz w:val="20"/>
          <w:szCs w:val="20"/>
        </w:rPr>
        <w:t>определенный  Продавцом перечень Торговых точек.</w:t>
      </w:r>
    </w:p>
    <w:p w:rsidR="0091234C" w:rsidRPr="000D7E91" w:rsidRDefault="0091234C" w:rsidP="0091234C">
      <w:pPr>
        <w:autoSpaceDE w:val="0"/>
        <w:autoSpaceDN w:val="0"/>
        <w:adjustRightInd w:val="0"/>
        <w:outlineLvl w:val="3"/>
        <w:rPr>
          <w:sz w:val="20"/>
          <w:szCs w:val="20"/>
        </w:rPr>
      </w:pPr>
      <w:r w:rsidRPr="000D7E91">
        <w:rPr>
          <w:b/>
          <w:sz w:val="20"/>
          <w:szCs w:val="20"/>
        </w:rPr>
        <w:t>Учетный терминал (Терминал)</w:t>
      </w:r>
      <w:r w:rsidRPr="000D7E91">
        <w:rPr>
          <w:sz w:val="20"/>
          <w:szCs w:val="20"/>
        </w:rPr>
        <w:t xml:space="preserve"> – специальное оборудование Продавца в Торговой точке, предназначенное для идентификации Покупателя в целях отпуска ему Товара, а также бездокументарной (электронной) и документа</w:t>
      </w:r>
      <w:r w:rsidRPr="000D7E91">
        <w:rPr>
          <w:sz w:val="20"/>
          <w:szCs w:val="20"/>
        </w:rPr>
        <w:t>р</w:t>
      </w:r>
      <w:r w:rsidRPr="000D7E91">
        <w:rPr>
          <w:sz w:val="20"/>
          <w:szCs w:val="20"/>
        </w:rPr>
        <w:t xml:space="preserve">ной регистрации всех операций по получению Покупателем Товара, в том числе его количества и ассортимента. </w:t>
      </w:r>
    </w:p>
    <w:p w:rsidR="0091234C" w:rsidRPr="000D7E91" w:rsidRDefault="0091234C" w:rsidP="0091234C">
      <w:pPr>
        <w:autoSpaceDE w:val="0"/>
        <w:autoSpaceDN w:val="0"/>
        <w:adjustRightInd w:val="0"/>
        <w:outlineLvl w:val="3"/>
        <w:rPr>
          <w:rFonts w:eastAsia="Calibri"/>
          <w:sz w:val="20"/>
          <w:szCs w:val="20"/>
          <w:lang w:eastAsia="en-US"/>
        </w:rPr>
      </w:pPr>
      <w:r w:rsidRPr="000D7E91">
        <w:rPr>
          <w:b/>
          <w:sz w:val="20"/>
          <w:szCs w:val="20"/>
        </w:rPr>
        <w:t xml:space="preserve">Электронная автоматизированная система безналичного отпуска – </w:t>
      </w:r>
      <w:r w:rsidRPr="000D7E91">
        <w:rPr>
          <w:sz w:val="20"/>
          <w:szCs w:val="20"/>
        </w:rPr>
        <w:t>программно-аппаратный комплекс, фи</w:t>
      </w:r>
      <w:r w:rsidRPr="000D7E91">
        <w:rPr>
          <w:sz w:val="20"/>
          <w:szCs w:val="20"/>
        </w:rPr>
        <w:t>к</w:t>
      </w:r>
      <w:r w:rsidRPr="000D7E91">
        <w:rPr>
          <w:sz w:val="20"/>
          <w:szCs w:val="20"/>
        </w:rPr>
        <w:t>сирующий продажу Товара при внесении в терминал соответствующей топливной карты и передающий данную информацию в учетную базу Продавца.</w:t>
      </w:r>
    </w:p>
    <w:p w:rsidR="0091234C" w:rsidRPr="000D7E91" w:rsidRDefault="0091234C" w:rsidP="0091234C">
      <w:pPr>
        <w:widowControl w:val="0"/>
        <w:rPr>
          <w:sz w:val="20"/>
          <w:szCs w:val="20"/>
        </w:rPr>
      </w:pPr>
      <w:r w:rsidRPr="000D7E91">
        <w:rPr>
          <w:b/>
          <w:sz w:val="20"/>
          <w:szCs w:val="20"/>
        </w:rPr>
        <w:t>Квалификационные требования</w:t>
      </w:r>
      <w:r w:rsidRPr="000D7E91">
        <w:rPr>
          <w:sz w:val="20"/>
          <w:szCs w:val="20"/>
        </w:rPr>
        <w:t xml:space="preserve"> – требования, предъявляемые к лицу, имеющему намерение заключить с Пр</w:t>
      </w:r>
      <w:r w:rsidRPr="000D7E91">
        <w:rPr>
          <w:sz w:val="20"/>
          <w:szCs w:val="20"/>
        </w:rPr>
        <w:t>о</w:t>
      </w:r>
      <w:r w:rsidRPr="000D7E91">
        <w:rPr>
          <w:sz w:val="20"/>
          <w:szCs w:val="20"/>
        </w:rPr>
        <w:t>давцом договор поставки, которые установлены Продавцом.</w:t>
      </w:r>
    </w:p>
    <w:p w:rsidR="0091234C" w:rsidRPr="000D7E91" w:rsidRDefault="0091234C" w:rsidP="0091234C">
      <w:pPr>
        <w:autoSpaceDE w:val="0"/>
        <w:autoSpaceDN w:val="0"/>
        <w:adjustRightInd w:val="0"/>
        <w:spacing w:before="60"/>
        <w:ind w:firstLine="425"/>
        <w:outlineLvl w:val="3"/>
        <w:rPr>
          <w:rFonts w:eastAsia="Calibri"/>
          <w:sz w:val="20"/>
          <w:szCs w:val="20"/>
          <w:lang w:eastAsia="en-US"/>
        </w:rPr>
      </w:pPr>
      <w:r w:rsidRPr="000D7E91">
        <w:rPr>
          <w:rFonts w:eastAsia="Calibri"/>
          <w:sz w:val="20"/>
          <w:szCs w:val="20"/>
          <w:lang w:eastAsia="en-US"/>
        </w:rPr>
        <w:t>Вышеуказанные термины могут использоваться как в настоящем договоре, так и в иных документах (вкл</w:t>
      </w:r>
      <w:r w:rsidRPr="000D7E91">
        <w:rPr>
          <w:rFonts w:eastAsia="Calibri"/>
          <w:sz w:val="20"/>
          <w:szCs w:val="20"/>
          <w:lang w:eastAsia="en-US"/>
        </w:rPr>
        <w:t>ю</w:t>
      </w:r>
      <w:r w:rsidRPr="000D7E91">
        <w:rPr>
          <w:rFonts w:eastAsia="Calibri"/>
          <w:sz w:val="20"/>
          <w:szCs w:val="20"/>
          <w:lang w:eastAsia="en-US"/>
        </w:rPr>
        <w:t xml:space="preserve">чая размещенные Продавцом на сайте </w:t>
      </w:r>
      <w:hyperlink r:id="rId105" w:history="1">
        <w:r w:rsidRPr="000D7E91">
          <w:rPr>
            <w:color w:val="0000FF"/>
            <w:sz w:val="20"/>
            <w:szCs w:val="20"/>
            <w:u w:val="single"/>
          </w:rPr>
          <w:t>_____________</w:t>
        </w:r>
      </w:hyperlink>
      <w:r w:rsidRPr="000D7E91">
        <w:rPr>
          <w:rFonts w:eastAsia="Calibri"/>
          <w:sz w:val="20"/>
          <w:szCs w:val="20"/>
          <w:lang w:eastAsia="en-US"/>
        </w:rPr>
        <w:t xml:space="preserve"> в сети Интернет), которые используются Сторонами при заключении, изменении и расторжении Договора и исполнении обязательств по нему.</w:t>
      </w:r>
    </w:p>
    <w:p w:rsidR="0091234C" w:rsidRPr="000D7E91" w:rsidRDefault="0091234C" w:rsidP="0091234C">
      <w:pPr>
        <w:autoSpaceDE w:val="0"/>
        <w:autoSpaceDN w:val="0"/>
        <w:adjustRightInd w:val="0"/>
        <w:spacing w:before="60"/>
        <w:ind w:firstLine="425"/>
        <w:outlineLvl w:val="3"/>
        <w:rPr>
          <w:rFonts w:eastAsia="Calibri"/>
          <w:sz w:val="20"/>
          <w:szCs w:val="20"/>
          <w:lang w:eastAsia="en-US"/>
        </w:rPr>
      </w:pPr>
      <w:r w:rsidRPr="000D7E91">
        <w:rPr>
          <w:rFonts w:eastAsia="Calibri"/>
          <w:sz w:val="20"/>
          <w:szCs w:val="20"/>
          <w:lang w:eastAsia="en-US"/>
        </w:rPr>
        <w:t>В связи с тем, что в рамках настоящего Договора Продавец</w:t>
      </w:r>
      <w:r w:rsidRPr="000D7E91">
        <w:rPr>
          <w:sz w:val="20"/>
          <w:szCs w:val="20"/>
        </w:rPr>
        <w:t xml:space="preserve"> обеспечивает Покупателю на выбор поставку м</w:t>
      </w:r>
      <w:r w:rsidRPr="000D7E91">
        <w:rPr>
          <w:sz w:val="20"/>
          <w:szCs w:val="20"/>
        </w:rPr>
        <w:t>о</w:t>
      </w:r>
      <w:r w:rsidRPr="000D7E91">
        <w:rPr>
          <w:sz w:val="20"/>
          <w:szCs w:val="20"/>
        </w:rPr>
        <w:t>торного топлива, СУГ (сжиженного углеводородного газа), метана, других нефтепродуктов и/или оказания услуг придорожного сервиса</w:t>
      </w:r>
      <w:r w:rsidRPr="000D7E91">
        <w:rPr>
          <w:rFonts w:eastAsia="Calibri"/>
          <w:sz w:val="20"/>
          <w:szCs w:val="20"/>
        </w:rPr>
        <w:t xml:space="preserve"> </w:t>
      </w:r>
      <w:r w:rsidRPr="000D7E91">
        <w:rPr>
          <w:rFonts w:eastAsia="Calibri"/>
          <w:sz w:val="20"/>
          <w:szCs w:val="20"/>
          <w:lang w:eastAsia="en-US"/>
        </w:rPr>
        <w:t xml:space="preserve">настоящий Договор является смешанным, т.е. содержит элементы различных договоров, предусмотренных законом (согласно пункту 3 ст. 421 Гражданского Кодекса Российской Федерации). </w:t>
      </w:r>
    </w:p>
    <w:p w:rsidR="0091234C" w:rsidRPr="000D7E91" w:rsidRDefault="0091234C" w:rsidP="0091234C">
      <w:pPr>
        <w:autoSpaceDE w:val="0"/>
        <w:autoSpaceDN w:val="0"/>
        <w:adjustRightInd w:val="0"/>
        <w:spacing w:before="120" w:after="120"/>
        <w:ind w:firstLine="425"/>
        <w:jc w:val="center"/>
        <w:outlineLvl w:val="3"/>
        <w:rPr>
          <w:b/>
          <w:sz w:val="20"/>
          <w:szCs w:val="20"/>
        </w:rPr>
      </w:pPr>
      <w:r w:rsidRPr="000D7E91">
        <w:rPr>
          <w:b/>
          <w:sz w:val="20"/>
          <w:szCs w:val="20"/>
        </w:rPr>
        <w:lastRenderedPageBreak/>
        <w:t>2. ПРЕДМЕТ ДОГОВОРА</w:t>
      </w:r>
    </w:p>
    <w:p w:rsidR="0091234C" w:rsidRPr="000D7E91" w:rsidRDefault="0091234C" w:rsidP="0091234C">
      <w:pPr>
        <w:rPr>
          <w:sz w:val="20"/>
          <w:szCs w:val="20"/>
        </w:rPr>
      </w:pPr>
      <w:r w:rsidRPr="000D7E91">
        <w:rPr>
          <w:sz w:val="20"/>
          <w:szCs w:val="20"/>
        </w:rPr>
        <w:t>2.1. В соответствии с настоящим Договором Продавец обязуется в Торговых точках передавать Товар в собстве</w:t>
      </w:r>
      <w:r w:rsidRPr="000D7E91">
        <w:rPr>
          <w:sz w:val="20"/>
          <w:szCs w:val="20"/>
        </w:rPr>
        <w:t>н</w:t>
      </w:r>
      <w:r w:rsidRPr="000D7E91">
        <w:rPr>
          <w:sz w:val="20"/>
          <w:szCs w:val="20"/>
        </w:rPr>
        <w:t>ность Покупателя, а Покупатель обязуется принимать и оплачивать Товар с применением Карт в порядке, пред</w:t>
      </w:r>
      <w:r w:rsidRPr="000D7E91">
        <w:rPr>
          <w:sz w:val="20"/>
          <w:szCs w:val="20"/>
        </w:rPr>
        <w:t>у</w:t>
      </w:r>
      <w:r w:rsidRPr="000D7E91">
        <w:rPr>
          <w:sz w:val="20"/>
          <w:szCs w:val="20"/>
        </w:rPr>
        <w:t>смотренном Договором.</w:t>
      </w:r>
    </w:p>
    <w:p w:rsidR="0091234C" w:rsidRPr="000D7E91" w:rsidRDefault="0091234C" w:rsidP="0091234C">
      <w:pPr>
        <w:rPr>
          <w:sz w:val="20"/>
          <w:szCs w:val="20"/>
        </w:rPr>
      </w:pPr>
      <w:r w:rsidRPr="000D7E91">
        <w:rPr>
          <w:sz w:val="20"/>
          <w:szCs w:val="20"/>
        </w:rPr>
        <w:t>2.2. Наименование, лимит получения Товара, а также количество Карт определяется Покупателем в соответств</w:t>
      </w:r>
      <w:r w:rsidRPr="000D7E91">
        <w:rPr>
          <w:sz w:val="20"/>
          <w:szCs w:val="20"/>
        </w:rPr>
        <w:t>у</w:t>
      </w:r>
      <w:r w:rsidRPr="000D7E91">
        <w:rPr>
          <w:sz w:val="20"/>
          <w:szCs w:val="20"/>
        </w:rPr>
        <w:t>ющей заявке, оформленной согласно Приложению № 2 к настоящему Договору, за исключением случаев, пред</w:t>
      </w:r>
      <w:r w:rsidRPr="000D7E91">
        <w:rPr>
          <w:sz w:val="20"/>
          <w:szCs w:val="20"/>
        </w:rPr>
        <w:t>у</w:t>
      </w:r>
      <w:r w:rsidRPr="000D7E91">
        <w:rPr>
          <w:sz w:val="20"/>
          <w:szCs w:val="20"/>
        </w:rPr>
        <w:t>смотренных п. 4.2.9  настоящего Договора. Условие о лимите получения Товара, наименовании Товара считается согласованным Сторонами с момента принятия заявки Продавцом.</w:t>
      </w:r>
    </w:p>
    <w:p w:rsidR="0091234C" w:rsidRPr="000D7E91" w:rsidRDefault="0091234C" w:rsidP="0091234C">
      <w:pPr>
        <w:spacing w:after="40"/>
        <w:ind w:right="-1"/>
        <w:rPr>
          <w:sz w:val="20"/>
          <w:szCs w:val="20"/>
        </w:rPr>
      </w:pPr>
      <w:r w:rsidRPr="000D7E91">
        <w:rPr>
          <w:sz w:val="20"/>
          <w:szCs w:val="20"/>
        </w:rPr>
        <w:t>2.3. Покупатель получает Товары непосредственно в Торговых точках. Право собственности на Товар и риск его случайной гибели переходят  от Продавца  к  Покупателю с момента регистрации в Учетном терминале операции по передаче (отпуску) Товара Покупателю, а в отношении топлива - в любом случае не позднее момента фактич</w:t>
      </w:r>
      <w:r w:rsidRPr="000D7E91">
        <w:rPr>
          <w:sz w:val="20"/>
          <w:szCs w:val="20"/>
        </w:rPr>
        <w:t>е</w:t>
      </w:r>
      <w:r w:rsidRPr="000D7E91">
        <w:rPr>
          <w:sz w:val="20"/>
          <w:szCs w:val="20"/>
        </w:rPr>
        <w:t xml:space="preserve">ской передачи Товара Держателю карты. </w:t>
      </w:r>
    </w:p>
    <w:p w:rsidR="0091234C" w:rsidRPr="000D7E91" w:rsidRDefault="0091234C" w:rsidP="0091234C">
      <w:pPr>
        <w:spacing w:after="40"/>
        <w:ind w:right="-1"/>
        <w:rPr>
          <w:sz w:val="20"/>
          <w:szCs w:val="20"/>
        </w:rPr>
      </w:pPr>
      <w:r w:rsidRPr="000D7E91">
        <w:rPr>
          <w:sz w:val="20"/>
          <w:szCs w:val="20"/>
        </w:rPr>
        <w:t>2.4. Товары,  получаемые Покупателем в Торговых точках, не предназначаются для продажи на иностранных рынках или для переработки в другой стране.</w:t>
      </w:r>
    </w:p>
    <w:p w:rsidR="0091234C" w:rsidRPr="000D7E91" w:rsidRDefault="0091234C" w:rsidP="0091234C">
      <w:pPr>
        <w:spacing w:after="40"/>
        <w:ind w:right="-1"/>
        <w:rPr>
          <w:sz w:val="20"/>
          <w:szCs w:val="20"/>
        </w:rPr>
      </w:pPr>
      <w:r w:rsidRPr="000D7E91">
        <w:rPr>
          <w:sz w:val="20"/>
          <w:szCs w:val="20"/>
        </w:rPr>
        <w:t>2.5. При заключении настоящего договора стороны исходят из презумпции полноты и достоверности учета и о</w:t>
      </w:r>
      <w:r w:rsidRPr="000D7E91">
        <w:rPr>
          <w:sz w:val="20"/>
          <w:szCs w:val="20"/>
        </w:rPr>
        <w:t>т</w:t>
      </w:r>
      <w:r w:rsidRPr="000D7E91">
        <w:rPr>
          <w:sz w:val="20"/>
          <w:szCs w:val="20"/>
        </w:rPr>
        <w:t xml:space="preserve">ражения операций по реализации нефтепродуктов и проведению расчетов, отражаемых Продавцом в электронной автоматизированной системе безналичного отпуска. </w:t>
      </w:r>
    </w:p>
    <w:p w:rsidR="0091234C" w:rsidRPr="000D7E91" w:rsidRDefault="0091234C" w:rsidP="0091234C">
      <w:pPr>
        <w:widowControl w:val="0"/>
        <w:spacing w:before="120" w:after="120"/>
        <w:jc w:val="center"/>
        <w:rPr>
          <w:b/>
          <w:sz w:val="20"/>
          <w:szCs w:val="20"/>
        </w:rPr>
      </w:pPr>
      <w:r w:rsidRPr="000D7E91">
        <w:rPr>
          <w:b/>
          <w:sz w:val="20"/>
          <w:szCs w:val="20"/>
        </w:rPr>
        <w:t>3.</w:t>
      </w:r>
      <w:r w:rsidRPr="000D7E91">
        <w:rPr>
          <w:sz w:val="20"/>
          <w:szCs w:val="20"/>
        </w:rPr>
        <w:t xml:space="preserve"> </w:t>
      </w:r>
      <w:r w:rsidRPr="000D7E91">
        <w:rPr>
          <w:sz w:val="20"/>
          <w:szCs w:val="20"/>
        </w:rPr>
        <w:tab/>
      </w:r>
      <w:r w:rsidRPr="000D7E91">
        <w:rPr>
          <w:b/>
          <w:sz w:val="20"/>
          <w:szCs w:val="20"/>
        </w:rPr>
        <w:t>ПЕРЕДАЧА – ПРИЕМКА ТОПЛИВНЫХ КАРТ И УСЛОВИЯ - ПОРЯДОК ПОЛУЧЕНИЯ ТОВ</w:t>
      </w:r>
      <w:r w:rsidRPr="000D7E91">
        <w:rPr>
          <w:b/>
          <w:sz w:val="20"/>
          <w:szCs w:val="20"/>
        </w:rPr>
        <w:t>А</w:t>
      </w:r>
      <w:r w:rsidRPr="000D7E91">
        <w:rPr>
          <w:b/>
          <w:sz w:val="20"/>
          <w:szCs w:val="20"/>
        </w:rPr>
        <w:t>РОВ ПОКУПАТЕЛЕМ</w:t>
      </w:r>
    </w:p>
    <w:p w:rsidR="0091234C" w:rsidRPr="000D7E91" w:rsidRDefault="0091234C" w:rsidP="0091234C">
      <w:pPr>
        <w:widowControl w:val="0"/>
        <w:rPr>
          <w:sz w:val="20"/>
          <w:szCs w:val="20"/>
        </w:rPr>
      </w:pPr>
      <w:r w:rsidRPr="000D7E91">
        <w:rPr>
          <w:sz w:val="20"/>
          <w:szCs w:val="20"/>
        </w:rPr>
        <w:t>3.1.</w:t>
      </w:r>
      <w:r w:rsidRPr="000D7E91">
        <w:rPr>
          <w:spacing w:val="-2"/>
          <w:sz w:val="20"/>
          <w:szCs w:val="20"/>
        </w:rPr>
        <w:t xml:space="preserve"> </w:t>
      </w:r>
      <w:r w:rsidRPr="000D7E91">
        <w:rPr>
          <w:sz w:val="20"/>
          <w:szCs w:val="20"/>
        </w:rPr>
        <w:t>По заявке Покупателя согласно форме Приложения № 2 к настоящему Договору Продавец не позднее двух рабочих дней с момента поступления на расчетный счет платежей, предусмотренных настоящим Договором, п</w:t>
      </w:r>
      <w:r w:rsidRPr="000D7E91">
        <w:rPr>
          <w:sz w:val="20"/>
          <w:szCs w:val="20"/>
        </w:rPr>
        <w:t>е</w:t>
      </w:r>
      <w:r w:rsidRPr="000D7E91">
        <w:rPr>
          <w:sz w:val="20"/>
          <w:szCs w:val="20"/>
        </w:rPr>
        <w:t>редает Покупателю Карты. Факт передачи Карт оформляется соответствующим Актом приема–передачи на б</w:t>
      </w:r>
      <w:r w:rsidRPr="000D7E91">
        <w:rPr>
          <w:sz w:val="20"/>
          <w:szCs w:val="20"/>
        </w:rPr>
        <w:t>у</w:t>
      </w:r>
      <w:r w:rsidRPr="000D7E91">
        <w:rPr>
          <w:sz w:val="20"/>
          <w:szCs w:val="20"/>
        </w:rPr>
        <w:t xml:space="preserve">мажном носителе.  </w:t>
      </w:r>
    </w:p>
    <w:p w:rsidR="0091234C" w:rsidRPr="000D7E91" w:rsidRDefault="0091234C" w:rsidP="0091234C">
      <w:pPr>
        <w:widowControl w:val="0"/>
        <w:rPr>
          <w:sz w:val="20"/>
          <w:szCs w:val="20"/>
        </w:rPr>
      </w:pPr>
      <w:r w:rsidRPr="000D7E91">
        <w:rPr>
          <w:sz w:val="20"/>
          <w:szCs w:val="20"/>
        </w:rPr>
        <w:t>3.2. Покупатель в течение 5 календарных дней с момента подачи письменного извещения о прекращении действия Договора обязуется вернуть Карты, полученные от Продавца по Акту приема-передачи. В случае повреждения встроенного микропроцессора, поломки или утраты Карты Покупатель обязуется возместить «Продавцу» ущерб согласно правилам Продавца.</w:t>
      </w:r>
    </w:p>
    <w:p w:rsidR="0091234C" w:rsidRPr="000D7E91" w:rsidRDefault="0091234C" w:rsidP="0091234C">
      <w:pPr>
        <w:rPr>
          <w:sz w:val="20"/>
          <w:szCs w:val="20"/>
        </w:rPr>
      </w:pPr>
      <w:r w:rsidRPr="000D7E91">
        <w:rPr>
          <w:sz w:val="20"/>
          <w:szCs w:val="20"/>
        </w:rPr>
        <w:t xml:space="preserve">3.3. Продавец по требованию Покупателя может выдать новую Карту при выполнении требований, указанных в пунктах 3.1. и 3.2. настоящего Договора. </w:t>
      </w:r>
    </w:p>
    <w:p w:rsidR="0091234C" w:rsidRPr="000D7E91" w:rsidRDefault="0091234C" w:rsidP="0091234C">
      <w:pPr>
        <w:widowControl w:val="0"/>
        <w:rPr>
          <w:sz w:val="20"/>
          <w:szCs w:val="20"/>
        </w:rPr>
      </w:pPr>
      <w:r w:rsidRPr="000D7E91">
        <w:rPr>
          <w:sz w:val="20"/>
          <w:szCs w:val="20"/>
        </w:rPr>
        <w:t>3.4. Получение Покупателем Товара с использованием Карты по настоящему Договору возможно только при с</w:t>
      </w:r>
      <w:r w:rsidRPr="000D7E91">
        <w:rPr>
          <w:sz w:val="20"/>
          <w:szCs w:val="20"/>
        </w:rPr>
        <w:t>о</w:t>
      </w:r>
      <w:r w:rsidRPr="000D7E91">
        <w:rPr>
          <w:sz w:val="20"/>
          <w:szCs w:val="20"/>
        </w:rPr>
        <w:t>блюдении им требований Инструкции. Описания схем работы по картам приведены в Приложении № 3 к насто</w:t>
      </w:r>
      <w:r w:rsidRPr="000D7E91">
        <w:rPr>
          <w:sz w:val="20"/>
          <w:szCs w:val="20"/>
        </w:rPr>
        <w:t>я</w:t>
      </w:r>
      <w:r w:rsidRPr="000D7E91">
        <w:rPr>
          <w:sz w:val="20"/>
          <w:szCs w:val="20"/>
        </w:rPr>
        <w:t>щему Договору.</w:t>
      </w:r>
    </w:p>
    <w:p w:rsidR="0091234C" w:rsidRPr="000D7E91" w:rsidRDefault="0091234C" w:rsidP="0091234C">
      <w:pPr>
        <w:widowControl w:val="0"/>
        <w:rPr>
          <w:sz w:val="20"/>
          <w:szCs w:val="20"/>
        </w:rPr>
      </w:pPr>
      <w:r w:rsidRPr="000D7E91">
        <w:rPr>
          <w:sz w:val="20"/>
          <w:szCs w:val="20"/>
        </w:rPr>
        <w:t>3.5. Покупатель заявляет, что любое лицо, являющееся фактическим Держателем топливной карты, должно ра</w:t>
      </w:r>
      <w:r w:rsidRPr="000D7E91">
        <w:rPr>
          <w:sz w:val="20"/>
          <w:szCs w:val="20"/>
        </w:rPr>
        <w:t>с</w:t>
      </w:r>
      <w:r w:rsidRPr="000D7E91">
        <w:rPr>
          <w:sz w:val="20"/>
          <w:szCs w:val="20"/>
        </w:rPr>
        <w:t>сматриваться Продавцом в качестве уполномоченного представителя Покупателя. Продавец,  в  том числе рабо</w:t>
      </w:r>
      <w:r w:rsidRPr="000D7E91">
        <w:rPr>
          <w:sz w:val="20"/>
          <w:szCs w:val="20"/>
        </w:rPr>
        <w:t>т</w:t>
      </w:r>
      <w:r w:rsidRPr="000D7E91">
        <w:rPr>
          <w:sz w:val="20"/>
          <w:szCs w:val="20"/>
        </w:rPr>
        <w:t>ники Торговой точки, не имеют права и не обязаны проводить дальнейшую проверку личности или наличие соо</w:t>
      </w:r>
      <w:r w:rsidRPr="000D7E91">
        <w:rPr>
          <w:sz w:val="20"/>
          <w:szCs w:val="20"/>
        </w:rPr>
        <w:t>т</w:t>
      </w:r>
      <w:r w:rsidRPr="000D7E91">
        <w:rPr>
          <w:sz w:val="20"/>
          <w:szCs w:val="20"/>
        </w:rPr>
        <w:t>ветствующих полномочий у Держателя карты при предъявлении Карты для получения Товара в Торговых точках. Покупатель несет все риски, связанные с утратой, хищением либо иным незаконным выбытием топливной карты из владения лиц, которым она передана Покупателем для использования.</w:t>
      </w:r>
    </w:p>
    <w:p w:rsidR="0091234C" w:rsidRPr="000D7E91" w:rsidRDefault="0091234C" w:rsidP="0091234C">
      <w:pPr>
        <w:widowControl w:val="0"/>
        <w:tabs>
          <w:tab w:val="num" w:pos="1080"/>
        </w:tabs>
        <w:rPr>
          <w:sz w:val="20"/>
          <w:szCs w:val="20"/>
        </w:rPr>
      </w:pPr>
      <w:r w:rsidRPr="000D7E91">
        <w:rPr>
          <w:sz w:val="20"/>
          <w:szCs w:val="20"/>
        </w:rPr>
        <w:t xml:space="preserve">3.6. Получение Покупателем Товара в Торговой точке подтверждается терминальным чеком. Терминальный чек выдается Покупателю при получении Товара в Торговой точке, второй экземпляр чека остается в Торговой точке. Отсутствие у Покупателя чека на полученные Товары не является основанием для отказа Покупателем от оплаты полученных Товаров, указанных в документах, выдаваемых Покупателю согласно п.4.1.3. </w:t>
      </w:r>
    </w:p>
    <w:p w:rsidR="0091234C" w:rsidRPr="000D7E91" w:rsidRDefault="0091234C" w:rsidP="0091234C">
      <w:pPr>
        <w:widowControl w:val="0"/>
        <w:rPr>
          <w:sz w:val="20"/>
          <w:szCs w:val="20"/>
        </w:rPr>
      </w:pPr>
      <w:r w:rsidRPr="000D7E91">
        <w:rPr>
          <w:sz w:val="20"/>
          <w:szCs w:val="20"/>
        </w:rPr>
        <w:t>3.7. При получении Товара в Торговой точке Держатель Карты проверяет его на соответствие сведениям, указа</w:t>
      </w:r>
      <w:r w:rsidRPr="000D7E91">
        <w:rPr>
          <w:sz w:val="20"/>
          <w:szCs w:val="20"/>
        </w:rPr>
        <w:t>н</w:t>
      </w:r>
      <w:r w:rsidRPr="000D7E91">
        <w:rPr>
          <w:sz w:val="20"/>
          <w:szCs w:val="20"/>
        </w:rPr>
        <w:t xml:space="preserve">ным в чеке учетного  терминала  и  другим  документам,  по наименованию,  виду, количеству и качеству. </w:t>
      </w:r>
    </w:p>
    <w:p w:rsidR="0091234C" w:rsidRPr="000D7E91" w:rsidRDefault="0091234C" w:rsidP="0091234C">
      <w:pPr>
        <w:widowControl w:val="0"/>
        <w:rPr>
          <w:sz w:val="20"/>
          <w:szCs w:val="20"/>
        </w:rPr>
      </w:pPr>
      <w:r w:rsidRPr="000D7E91">
        <w:rPr>
          <w:sz w:val="20"/>
          <w:szCs w:val="20"/>
        </w:rPr>
        <w:t>3.8. В случае возникновения между Сторонами разногласий по количеству и наименованию переданного за отче</w:t>
      </w:r>
      <w:r w:rsidRPr="000D7E91">
        <w:rPr>
          <w:sz w:val="20"/>
          <w:szCs w:val="20"/>
        </w:rPr>
        <w:t>т</w:t>
      </w:r>
      <w:r w:rsidRPr="000D7E91">
        <w:rPr>
          <w:sz w:val="20"/>
          <w:szCs w:val="20"/>
        </w:rPr>
        <w:t>ный период Товара Покупателю количество и наименование Товара определяется и устанавливается  на основ</w:t>
      </w:r>
      <w:r w:rsidRPr="000D7E91">
        <w:rPr>
          <w:sz w:val="20"/>
          <w:szCs w:val="20"/>
        </w:rPr>
        <w:t>а</w:t>
      </w:r>
      <w:r w:rsidRPr="000D7E91">
        <w:rPr>
          <w:sz w:val="20"/>
          <w:szCs w:val="20"/>
        </w:rPr>
        <w:t>нии данных регистрации  операций по отпуску Товара в Учетных терминалах и/или чеков Учетных терминалов. Экземпляры  чеков хранятся не менее 3 (трех) месяцев с момента отпуска Товара в организациях, осуществля</w:t>
      </w:r>
      <w:r w:rsidRPr="000D7E91">
        <w:rPr>
          <w:sz w:val="20"/>
          <w:szCs w:val="20"/>
        </w:rPr>
        <w:t>ю</w:t>
      </w:r>
      <w:r w:rsidRPr="000D7E91">
        <w:rPr>
          <w:sz w:val="20"/>
          <w:szCs w:val="20"/>
        </w:rPr>
        <w:t>щих эксплуатацию Торговых точек (АЗС). В целях разрешения спора Продавец самостоятельно запрашивает и получает указанные документы.</w:t>
      </w:r>
    </w:p>
    <w:p w:rsidR="0091234C" w:rsidRPr="000D7E91" w:rsidRDefault="0091234C" w:rsidP="0091234C">
      <w:pPr>
        <w:ind w:right="-1"/>
        <w:rPr>
          <w:b/>
          <w:sz w:val="20"/>
          <w:szCs w:val="20"/>
        </w:rPr>
      </w:pPr>
      <w:r w:rsidRPr="000D7E91">
        <w:rPr>
          <w:sz w:val="20"/>
          <w:szCs w:val="20"/>
        </w:rPr>
        <w:t>3.9. Обязательство Продавца по передаче товара считаются  исполненными Продавцом и принятыми Покупателем с момента регистрации в учетном терминале операции по отпуску Товара, а в случае невозможности такой рег</w:t>
      </w:r>
      <w:r w:rsidRPr="000D7E91">
        <w:rPr>
          <w:sz w:val="20"/>
          <w:szCs w:val="20"/>
        </w:rPr>
        <w:t>и</w:t>
      </w:r>
      <w:r w:rsidRPr="000D7E91">
        <w:rPr>
          <w:sz w:val="20"/>
          <w:szCs w:val="20"/>
        </w:rPr>
        <w:t>страции по техническим или иным причинам в отношении топлива - с момента фактической передачи топлива Держателю карты.</w:t>
      </w:r>
    </w:p>
    <w:p w:rsidR="0091234C" w:rsidRPr="000D7E91" w:rsidRDefault="0091234C" w:rsidP="0091234C">
      <w:pPr>
        <w:spacing w:after="40"/>
        <w:ind w:right="-1"/>
        <w:rPr>
          <w:sz w:val="20"/>
          <w:szCs w:val="20"/>
        </w:rPr>
      </w:pPr>
      <w:r w:rsidRPr="000D7E91">
        <w:rPr>
          <w:sz w:val="20"/>
          <w:szCs w:val="20"/>
        </w:rPr>
        <w:t>3.10. По письменному заявлению Покупателя Продавец осуществляет выдачу, замену карт, сообщение кодового слова, сообщение PIN-кодов Карт представителю Покупателя, действующему на основании надлежаще офор</w:t>
      </w:r>
      <w:r w:rsidRPr="000D7E91">
        <w:rPr>
          <w:sz w:val="20"/>
          <w:szCs w:val="20"/>
        </w:rPr>
        <w:t>м</w:t>
      </w:r>
      <w:r w:rsidRPr="000D7E91">
        <w:rPr>
          <w:sz w:val="20"/>
          <w:szCs w:val="20"/>
        </w:rPr>
        <w:t>ленной доверенности.</w:t>
      </w:r>
    </w:p>
    <w:p w:rsidR="0091234C" w:rsidRDefault="0091234C" w:rsidP="0091234C">
      <w:pPr>
        <w:spacing w:before="120" w:after="120"/>
        <w:jc w:val="center"/>
        <w:rPr>
          <w:b/>
          <w:sz w:val="20"/>
          <w:szCs w:val="20"/>
        </w:rPr>
      </w:pPr>
    </w:p>
    <w:p w:rsidR="0091234C" w:rsidRPr="000D7E91" w:rsidRDefault="0091234C" w:rsidP="0091234C">
      <w:pPr>
        <w:spacing w:before="120" w:after="120"/>
        <w:jc w:val="center"/>
        <w:rPr>
          <w:b/>
          <w:sz w:val="20"/>
          <w:szCs w:val="20"/>
        </w:rPr>
      </w:pPr>
      <w:r w:rsidRPr="000D7E91">
        <w:rPr>
          <w:b/>
          <w:sz w:val="20"/>
          <w:szCs w:val="20"/>
        </w:rPr>
        <w:lastRenderedPageBreak/>
        <w:t>4. ПРАВА И ОБЯЗАННОСТИ СТОРОН</w:t>
      </w:r>
    </w:p>
    <w:p w:rsidR="0091234C" w:rsidRPr="000D7E91" w:rsidRDefault="0091234C" w:rsidP="0091234C">
      <w:pPr>
        <w:widowControl w:val="0"/>
        <w:spacing w:after="40"/>
        <w:ind w:right="-1"/>
        <w:rPr>
          <w:b/>
          <w:sz w:val="20"/>
          <w:szCs w:val="20"/>
        </w:rPr>
      </w:pPr>
      <w:r w:rsidRPr="000D7E91">
        <w:rPr>
          <w:b/>
          <w:sz w:val="20"/>
          <w:szCs w:val="20"/>
        </w:rPr>
        <w:t>4.1. Продавец обязан:</w:t>
      </w:r>
    </w:p>
    <w:p w:rsidR="0091234C" w:rsidRPr="000D7E91" w:rsidRDefault="0091234C" w:rsidP="0091234C">
      <w:pPr>
        <w:rPr>
          <w:sz w:val="20"/>
          <w:szCs w:val="20"/>
        </w:rPr>
      </w:pPr>
      <w:r w:rsidRPr="000D7E91">
        <w:rPr>
          <w:sz w:val="20"/>
          <w:szCs w:val="20"/>
        </w:rPr>
        <w:t>4.1.1. Не позднее  2 (двух) рабочих дней после поступления Предварительной оплаты за Товар предоставить П</w:t>
      </w:r>
      <w:r w:rsidRPr="000D7E91">
        <w:rPr>
          <w:sz w:val="20"/>
          <w:szCs w:val="20"/>
        </w:rPr>
        <w:t>о</w:t>
      </w:r>
      <w:r w:rsidRPr="000D7E91">
        <w:rPr>
          <w:sz w:val="20"/>
          <w:szCs w:val="20"/>
        </w:rPr>
        <w:t>купателю возможность получения с использованием Карт Товара в Торговых точках на условиях настоящего Д</w:t>
      </w:r>
      <w:r w:rsidRPr="000D7E91">
        <w:rPr>
          <w:sz w:val="20"/>
          <w:szCs w:val="20"/>
        </w:rPr>
        <w:t>о</w:t>
      </w:r>
      <w:r w:rsidRPr="000D7E91">
        <w:rPr>
          <w:sz w:val="20"/>
          <w:szCs w:val="20"/>
        </w:rPr>
        <w:t xml:space="preserve">говора. </w:t>
      </w:r>
    </w:p>
    <w:p w:rsidR="0091234C" w:rsidRPr="000D7E91" w:rsidRDefault="0091234C" w:rsidP="0091234C">
      <w:pPr>
        <w:widowControl w:val="0"/>
        <w:spacing w:after="40"/>
        <w:ind w:right="-1"/>
        <w:rPr>
          <w:sz w:val="20"/>
          <w:szCs w:val="20"/>
        </w:rPr>
      </w:pPr>
      <w:r w:rsidRPr="000D7E91">
        <w:rPr>
          <w:sz w:val="20"/>
          <w:szCs w:val="20"/>
        </w:rPr>
        <w:t>4.1.2.</w:t>
      </w:r>
      <w:r w:rsidRPr="000D7E91">
        <w:rPr>
          <w:rFonts w:ascii="Arial" w:hAnsi="Arial" w:cs="Arial"/>
          <w:color w:val="00B050"/>
          <w:sz w:val="20"/>
          <w:szCs w:val="20"/>
        </w:rPr>
        <w:t xml:space="preserve"> </w:t>
      </w:r>
      <w:r w:rsidRPr="000D7E91">
        <w:rPr>
          <w:sz w:val="20"/>
          <w:szCs w:val="20"/>
        </w:rPr>
        <w:t>В течение 24 часов в Торговых точках, указанных в Перечне № 1 к настоящему Договору, и в течение 48 часов в прочих Торговых точках после получения соответствующего письменного заявления от Покупателя, оформленного в соответствии с п. 4.3.3. настоящего Договора, приостановить (прекратить) отпуск Товаров по Карте, выданной Покупателю. Приостановление отпуска по Картам в указанные сроки возможно только в рабочие дни. В том случае, если письменное заявление от Покупателя, переданное нарочно или посредством электронной почты, на приостановку отпуска Товара поступает в выходной или праздничный день, то приостановка отпуска Товара производится с первого рабочего дня, следующего за выходными или праздничными днями.</w:t>
      </w:r>
    </w:p>
    <w:p w:rsidR="0091234C" w:rsidRPr="000D7E91" w:rsidRDefault="0091234C" w:rsidP="0091234C">
      <w:pPr>
        <w:widowControl w:val="0"/>
        <w:spacing w:after="40"/>
        <w:ind w:right="-1" w:firstLine="567"/>
        <w:rPr>
          <w:sz w:val="20"/>
          <w:szCs w:val="20"/>
        </w:rPr>
      </w:pPr>
      <w:r w:rsidRPr="000D7E91">
        <w:rPr>
          <w:sz w:val="20"/>
          <w:szCs w:val="20"/>
        </w:rPr>
        <w:t>Заявление на блокировку Топливной карты может быть передано Покупателем также через Личный каб</w:t>
      </w:r>
      <w:r w:rsidRPr="000D7E91">
        <w:rPr>
          <w:sz w:val="20"/>
          <w:szCs w:val="20"/>
        </w:rPr>
        <w:t>и</w:t>
      </w:r>
      <w:r w:rsidRPr="000D7E91">
        <w:rPr>
          <w:sz w:val="20"/>
          <w:szCs w:val="20"/>
        </w:rPr>
        <w:t>нет или посредством обращения на Горячую линию, в том числе в нерабочие дни и в нерабочее время. Блокировка в таком случае осуществляется в течение 24 часов в Торговых точках, указанных в Перечне  к настоящему Дог</w:t>
      </w:r>
      <w:r w:rsidRPr="000D7E91">
        <w:rPr>
          <w:sz w:val="20"/>
          <w:szCs w:val="20"/>
        </w:rPr>
        <w:t>о</w:t>
      </w:r>
      <w:r w:rsidRPr="000D7E91">
        <w:rPr>
          <w:sz w:val="20"/>
          <w:szCs w:val="20"/>
        </w:rPr>
        <w:t>вору.</w:t>
      </w:r>
    </w:p>
    <w:p w:rsidR="0091234C" w:rsidRPr="000D7E91" w:rsidRDefault="0091234C" w:rsidP="0091234C">
      <w:pPr>
        <w:widowControl w:val="0"/>
        <w:spacing w:after="40"/>
        <w:ind w:right="-1" w:firstLine="567"/>
        <w:rPr>
          <w:sz w:val="20"/>
          <w:szCs w:val="20"/>
        </w:rPr>
      </w:pPr>
      <w:r w:rsidRPr="000D7E91">
        <w:rPr>
          <w:sz w:val="20"/>
          <w:szCs w:val="20"/>
        </w:rPr>
        <w:t>В случае не поступления от Покупателя письменного подтверждения заявленных по электронной почте или посредством факсимильной связи требований в установленный п. 4.3.3 настоящего Договора срок, Продавец вправе возобновить отпуск Товара с использованием Карты. При этом Товары, отпущенные  по Карте, согласно требованиям настоящего пункта Договора, подлежат оплате Покупателем на условиях Договора.</w:t>
      </w:r>
    </w:p>
    <w:p w:rsidR="0091234C" w:rsidRPr="000D7E91" w:rsidRDefault="0091234C" w:rsidP="0091234C">
      <w:pPr>
        <w:widowControl w:val="0"/>
        <w:spacing w:before="60" w:after="40"/>
        <w:ind w:right="-1"/>
        <w:rPr>
          <w:sz w:val="20"/>
          <w:szCs w:val="20"/>
        </w:rPr>
      </w:pPr>
      <w:r w:rsidRPr="000D7E91">
        <w:rPr>
          <w:sz w:val="20"/>
          <w:szCs w:val="20"/>
        </w:rPr>
        <w:t>4.1.3. Не позднее пятого числа месяца, следующего за отчетным, предоставлять Покупателю надлежащим образом оформленные счет-фактуру, накладную по форме ТОРГ-12 и/или акт об оказании услуг, если в истекшем периоде Продавец оказывал Покупателю услуги. Представление (передача) Покупателю указанных в настоящем пункте Договора документов для подписания производится в офисе Продавца либо в ином месте и в иные сроки, соглас</w:t>
      </w:r>
      <w:r w:rsidRPr="000D7E91">
        <w:rPr>
          <w:sz w:val="20"/>
          <w:szCs w:val="20"/>
        </w:rPr>
        <w:t>о</w:t>
      </w:r>
      <w:r w:rsidRPr="000D7E91">
        <w:rPr>
          <w:sz w:val="20"/>
          <w:szCs w:val="20"/>
        </w:rPr>
        <w:t>ванные Сторонами. В случае приобретения Покупателем Товаров за пределами РФ указанные документы офор</w:t>
      </w:r>
      <w:r w:rsidRPr="000D7E91">
        <w:rPr>
          <w:sz w:val="20"/>
          <w:szCs w:val="20"/>
        </w:rPr>
        <w:t>м</w:t>
      </w:r>
      <w:r w:rsidRPr="000D7E91">
        <w:rPr>
          <w:sz w:val="20"/>
          <w:szCs w:val="20"/>
        </w:rPr>
        <w:t>ляются Продавцом в соответствии с законодательство РФ, при этом стоимость Товара указывается без учета ста</w:t>
      </w:r>
      <w:r w:rsidRPr="000D7E91">
        <w:rPr>
          <w:sz w:val="20"/>
          <w:szCs w:val="20"/>
        </w:rPr>
        <w:t>в</w:t>
      </w:r>
      <w:r w:rsidRPr="000D7E91">
        <w:rPr>
          <w:sz w:val="20"/>
          <w:szCs w:val="20"/>
        </w:rPr>
        <w:t>ки НДС.</w:t>
      </w:r>
    </w:p>
    <w:p w:rsidR="0091234C" w:rsidRPr="000D7E91" w:rsidRDefault="0091234C" w:rsidP="0091234C">
      <w:pPr>
        <w:widowControl w:val="0"/>
        <w:spacing w:before="60" w:after="40"/>
        <w:ind w:right="-1"/>
        <w:rPr>
          <w:b/>
          <w:sz w:val="20"/>
          <w:szCs w:val="20"/>
        </w:rPr>
      </w:pPr>
      <w:r w:rsidRPr="000D7E91">
        <w:rPr>
          <w:b/>
          <w:sz w:val="20"/>
          <w:szCs w:val="20"/>
        </w:rPr>
        <w:t>4.2. Продавец имеет право:</w:t>
      </w:r>
    </w:p>
    <w:p w:rsidR="0091234C" w:rsidRPr="000D7E91" w:rsidRDefault="0091234C" w:rsidP="0091234C">
      <w:pPr>
        <w:widowControl w:val="0"/>
        <w:spacing w:after="40"/>
        <w:ind w:right="-1"/>
        <w:rPr>
          <w:sz w:val="20"/>
          <w:szCs w:val="20"/>
        </w:rPr>
      </w:pPr>
      <w:r w:rsidRPr="000D7E91">
        <w:rPr>
          <w:sz w:val="20"/>
          <w:szCs w:val="20"/>
        </w:rPr>
        <w:t>4.2.1. Вносить в одностороннем порядке изменения в перечень Торговых точек  с обязательным последующим письменный  уведомлением Покупателя.</w:t>
      </w:r>
    </w:p>
    <w:p w:rsidR="0091234C" w:rsidRPr="000D7E91" w:rsidRDefault="0091234C" w:rsidP="0091234C">
      <w:pPr>
        <w:widowControl w:val="0"/>
        <w:spacing w:after="40"/>
        <w:ind w:right="-1"/>
        <w:rPr>
          <w:sz w:val="20"/>
          <w:szCs w:val="20"/>
        </w:rPr>
      </w:pPr>
      <w:r w:rsidRPr="000D7E91">
        <w:rPr>
          <w:sz w:val="20"/>
          <w:szCs w:val="20"/>
        </w:rPr>
        <w:t xml:space="preserve">4.2.2. В одностороннем порядке вносить изменения в Инструкцию (Приложение № 3 к настоящему Договору) с обязательным последующим письменным уведомлением Покупателя. </w:t>
      </w:r>
    </w:p>
    <w:p w:rsidR="0091234C" w:rsidRPr="000D7E91" w:rsidRDefault="0091234C" w:rsidP="0091234C">
      <w:pPr>
        <w:widowControl w:val="0"/>
        <w:spacing w:after="40"/>
        <w:ind w:right="-1"/>
        <w:rPr>
          <w:sz w:val="20"/>
          <w:szCs w:val="20"/>
        </w:rPr>
      </w:pPr>
      <w:r w:rsidRPr="000D7E91">
        <w:rPr>
          <w:sz w:val="20"/>
          <w:szCs w:val="20"/>
        </w:rPr>
        <w:t>4.2.3. При наличии денежных средств на счете Покупателя равном или ниже Минимальной суммы баланса (си</w:t>
      </w:r>
      <w:r w:rsidRPr="000D7E91">
        <w:rPr>
          <w:sz w:val="20"/>
          <w:szCs w:val="20"/>
        </w:rPr>
        <w:t>г</w:t>
      </w:r>
      <w:r w:rsidRPr="000D7E91">
        <w:rPr>
          <w:sz w:val="20"/>
          <w:szCs w:val="20"/>
        </w:rPr>
        <w:t>нального порога) Продавец вправе прекратить отпуск Товара Покупателю с использованием Карт (путем блок</w:t>
      </w:r>
      <w:r w:rsidRPr="000D7E91">
        <w:rPr>
          <w:sz w:val="20"/>
          <w:szCs w:val="20"/>
        </w:rPr>
        <w:t>и</w:t>
      </w:r>
      <w:r w:rsidRPr="000D7E91">
        <w:rPr>
          <w:sz w:val="20"/>
          <w:szCs w:val="20"/>
        </w:rPr>
        <w:t>ровки Карт) до получения от него предварительной оплаты в соответствии с условиями настоящего Договора.</w:t>
      </w:r>
    </w:p>
    <w:p w:rsidR="0091234C" w:rsidRPr="000D7E91" w:rsidRDefault="0091234C" w:rsidP="0091234C">
      <w:pPr>
        <w:widowControl w:val="0"/>
        <w:ind w:right="-1"/>
        <w:rPr>
          <w:sz w:val="28"/>
          <w:szCs w:val="28"/>
        </w:rPr>
      </w:pPr>
      <w:r w:rsidRPr="000D7E91">
        <w:rPr>
          <w:sz w:val="20"/>
          <w:szCs w:val="20"/>
        </w:rPr>
        <w:t>4.2.4. В одностороннем порядке установить Минимальную сумму баланса (сигнальный порог) Покупателя в ра</w:t>
      </w:r>
      <w:r w:rsidRPr="000D7E91">
        <w:rPr>
          <w:sz w:val="20"/>
          <w:szCs w:val="20"/>
        </w:rPr>
        <w:t>з</w:t>
      </w:r>
      <w:r w:rsidRPr="000D7E91">
        <w:rPr>
          <w:sz w:val="20"/>
          <w:szCs w:val="20"/>
        </w:rPr>
        <w:t>мере не менее двукратной суточной потребности либо  однократной месячной потребности Покупателя в Товаре, определяемой с учетом установленных лимитов по всем Картам Покупателя.</w:t>
      </w:r>
      <w:r w:rsidRPr="000D7E91">
        <w:rPr>
          <w:b/>
          <w:sz w:val="28"/>
          <w:szCs w:val="28"/>
        </w:rPr>
        <w:t xml:space="preserve"> </w:t>
      </w:r>
      <w:r w:rsidRPr="000D7E91">
        <w:rPr>
          <w:sz w:val="20"/>
          <w:szCs w:val="20"/>
        </w:rPr>
        <w:t>Минимальный баланс не устанавл</w:t>
      </w:r>
      <w:r w:rsidRPr="000D7E91">
        <w:rPr>
          <w:sz w:val="20"/>
          <w:szCs w:val="20"/>
        </w:rPr>
        <w:t>и</w:t>
      </w:r>
      <w:r w:rsidRPr="000D7E91">
        <w:rPr>
          <w:sz w:val="20"/>
          <w:szCs w:val="20"/>
        </w:rPr>
        <w:t xml:space="preserve">вается для Покупателей, использующих карты формата «Электронный кошелек». </w:t>
      </w:r>
    </w:p>
    <w:p w:rsidR="0091234C" w:rsidRPr="000D7E91" w:rsidRDefault="0091234C" w:rsidP="0091234C">
      <w:pPr>
        <w:widowControl w:val="0"/>
        <w:ind w:right="-1"/>
        <w:rPr>
          <w:sz w:val="20"/>
          <w:szCs w:val="20"/>
        </w:rPr>
      </w:pPr>
      <w:r w:rsidRPr="000D7E91">
        <w:rPr>
          <w:sz w:val="20"/>
          <w:szCs w:val="20"/>
        </w:rPr>
        <w:t>4.2.5. В случае истечения срока действия настоящего Договора или его расторжения прекратить отпуск Товаров по Картам (путем блокировки Карт).</w:t>
      </w:r>
    </w:p>
    <w:p w:rsidR="0091234C" w:rsidRPr="000D7E91" w:rsidRDefault="0091234C" w:rsidP="0091234C">
      <w:pPr>
        <w:rPr>
          <w:sz w:val="20"/>
          <w:szCs w:val="20"/>
        </w:rPr>
      </w:pPr>
      <w:r w:rsidRPr="000D7E91">
        <w:rPr>
          <w:sz w:val="20"/>
          <w:szCs w:val="20"/>
        </w:rPr>
        <w:t xml:space="preserve">4.2.6. Не обслуживать загрязненные или поврежденные карты, в т.ч. карты имеющие изгибы, деформацию, и т.д. </w:t>
      </w:r>
    </w:p>
    <w:p w:rsidR="0091234C" w:rsidRPr="000D7E91" w:rsidRDefault="0091234C" w:rsidP="0091234C">
      <w:pPr>
        <w:widowControl w:val="0"/>
        <w:spacing w:after="40"/>
        <w:ind w:right="-1"/>
        <w:rPr>
          <w:sz w:val="20"/>
          <w:szCs w:val="20"/>
        </w:rPr>
      </w:pPr>
      <w:r w:rsidRPr="000D7E91">
        <w:rPr>
          <w:sz w:val="20"/>
          <w:szCs w:val="20"/>
        </w:rPr>
        <w:t>4.2.7. Приостанавливать отпуск Товаров в случае нарушения Покупателем сроков исполнения обязательств по возврату документов, установленных в пункте  4.3.5</w:t>
      </w:r>
      <w:r w:rsidRPr="000D7E91">
        <w:rPr>
          <w:b/>
          <w:sz w:val="20"/>
          <w:szCs w:val="20"/>
        </w:rPr>
        <w:t xml:space="preserve"> </w:t>
      </w:r>
      <w:r w:rsidRPr="000D7E91">
        <w:rPr>
          <w:sz w:val="20"/>
          <w:szCs w:val="20"/>
        </w:rPr>
        <w:t>настоящего Договора, до момента исполнения данного обяз</w:t>
      </w:r>
      <w:r w:rsidRPr="000D7E91">
        <w:rPr>
          <w:sz w:val="20"/>
          <w:szCs w:val="20"/>
        </w:rPr>
        <w:t>а</w:t>
      </w:r>
      <w:r w:rsidRPr="000D7E91">
        <w:rPr>
          <w:sz w:val="20"/>
          <w:szCs w:val="20"/>
        </w:rPr>
        <w:t xml:space="preserve">тельства. </w:t>
      </w:r>
    </w:p>
    <w:p w:rsidR="0091234C" w:rsidRPr="000D7E91" w:rsidRDefault="0091234C" w:rsidP="0091234C">
      <w:pPr>
        <w:widowControl w:val="0"/>
        <w:rPr>
          <w:sz w:val="20"/>
          <w:szCs w:val="20"/>
        </w:rPr>
      </w:pPr>
      <w:r w:rsidRPr="000D7E91">
        <w:rPr>
          <w:sz w:val="20"/>
          <w:szCs w:val="20"/>
        </w:rPr>
        <w:t>4.2.8. В случае если денежные средства, перечисленные Покупателем на расчетный счет Продавца для приобрет</w:t>
      </w:r>
      <w:r w:rsidRPr="000D7E91">
        <w:rPr>
          <w:sz w:val="20"/>
          <w:szCs w:val="20"/>
        </w:rPr>
        <w:t>е</w:t>
      </w:r>
      <w:r w:rsidRPr="000D7E91">
        <w:rPr>
          <w:sz w:val="20"/>
          <w:szCs w:val="20"/>
        </w:rPr>
        <w:t>ния Товаров, израсходованы Покупателем в полном объеме, либо сумма остатка денежных средств Покупателя не позволяет ему приобрести какой-либо Товар, Продавец вправе заблокировать Карты Покупателя.</w:t>
      </w:r>
    </w:p>
    <w:p w:rsidR="0091234C" w:rsidRPr="000D7E91" w:rsidRDefault="0091234C" w:rsidP="0091234C">
      <w:pPr>
        <w:widowControl w:val="0"/>
        <w:rPr>
          <w:sz w:val="20"/>
          <w:szCs w:val="20"/>
        </w:rPr>
      </w:pPr>
      <w:r w:rsidRPr="000D7E91">
        <w:rPr>
          <w:sz w:val="20"/>
          <w:szCs w:val="20"/>
        </w:rPr>
        <w:t>4.2.9. При заключении Договора установить лимит на количество выдаваемых Покупателю Карт, исходя из пр</w:t>
      </w:r>
      <w:r w:rsidRPr="000D7E91">
        <w:rPr>
          <w:sz w:val="20"/>
          <w:szCs w:val="20"/>
        </w:rPr>
        <w:t>о</w:t>
      </w:r>
      <w:r w:rsidRPr="000D7E91">
        <w:rPr>
          <w:sz w:val="20"/>
          <w:szCs w:val="20"/>
        </w:rPr>
        <w:t>гнозируемых потребностей Покупателя. Прогноз потребности Покупателя в Картах может основываться на да</w:t>
      </w:r>
      <w:r w:rsidRPr="000D7E91">
        <w:rPr>
          <w:sz w:val="20"/>
          <w:szCs w:val="20"/>
        </w:rPr>
        <w:t>н</w:t>
      </w:r>
      <w:r w:rsidRPr="000D7E91">
        <w:rPr>
          <w:sz w:val="20"/>
          <w:szCs w:val="20"/>
        </w:rPr>
        <w:t>ных бухгалтерского учета, сведениях о штатной численности работников Покупателя, сведениях об имеющихся у Покупателя на праве собственности или аренды автотранспортных средствах. При несогласии Покупателя с уст</w:t>
      </w:r>
      <w:r w:rsidRPr="000D7E91">
        <w:rPr>
          <w:sz w:val="20"/>
          <w:szCs w:val="20"/>
        </w:rPr>
        <w:t>а</w:t>
      </w:r>
      <w:r w:rsidRPr="000D7E91">
        <w:rPr>
          <w:sz w:val="20"/>
          <w:szCs w:val="20"/>
        </w:rPr>
        <w:t>новленным лимитом на количество заказываемых Карт он обязан представить обеспечение исполнения обяз</w:t>
      </w:r>
      <w:r w:rsidRPr="000D7E91">
        <w:rPr>
          <w:sz w:val="20"/>
          <w:szCs w:val="20"/>
        </w:rPr>
        <w:t>а</w:t>
      </w:r>
      <w:r w:rsidRPr="000D7E91">
        <w:rPr>
          <w:sz w:val="20"/>
          <w:szCs w:val="20"/>
        </w:rPr>
        <w:t>тельств по настоящему договору (вид и размер обеспечения  определяется по согласованию с Продавцом).</w:t>
      </w:r>
    </w:p>
    <w:p w:rsidR="0091234C" w:rsidRPr="000D7E91" w:rsidRDefault="0091234C" w:rsidP="0091234C">
      <w:pPr>
        <w:widowControl w:val="0"/>
        <w:rPr>
          <w:sz w:val="20"/>
          <w:szCs w:val="20"/>
        </w:rPr>
      </w:pPr>
      <w:r w:rsidRPr="000D7E91">
        <w:rPr>
          <w:sz w:val="20"/>
          <w:szCs w:val="20"/>
        </w:rPr>
        <w:t>4.2.10. Выдавать топливные карты с месячным лимитом на следующих условиях:</w:t>
      </w:r>
    </w:p>
    <w:p w:rsidR="0091234C" w:rsidRPr="000D7E91" w:rsidRDefault="0091234C" w:rsidP="0091234C">
      <w:pPr>
        <w:widowControl w:val="0"/>
        <w:rPr>
          <w:sz w:val="20"/>
          <w:szCs w:val="20"/>
        </w:rPr>
      </w:pPr>
      <w:r w:rsidRPr="000D7E91">
        <w:rPr>
          <w:sz w:val="20"/>
          <w:szCs w:val="20"/>
        </w:rPr>
        <w:t>- топливные карты с месячным лимитом выдаются в офисе продаж;</w:t>
      </w:r>
    </w:p>
    <w:p w:rsidR="0091234C" w:rsidRPr="000D7E91" w:rsidRDefault="0091234C" w:rsidP="0091234C">
      <w:pPr>
        <w:widowControl w:val="0"/>
        <w:rPr>
          <w:sz w:val="20"/>
          <w:szCs w:val="20"/>
        </w:rPr>
      </w:pPr>
      <w:r w:rsidRPr="000D7E91">
        <w:rPr>
          <w:sz w:val="20"/>
          <w:szCs w:val="20"/>
        </w:rPr>
        <w:t>- топливные карты с месячным лимитом выдаются при наличии 100% аванса, не менее чем на 1 (один) месяц по всем лимитам;</w:t>
      </w:r>
    </w:p>
    <w:p w:rsidR="0091234C" w:rsidRPr="000D7E91" w:rsidRDefault="0091234C" w:rsidP="0091234C">
      <w:pPr>
        <w:widowControl w:val="0"/>
        <w:rPr>
          <w:sz w:val="20"/>
          <w:szCs w:val="20"/>
        </w:rPr>
      </w:pPr>
      <w:r w:rsidRPr="000D7E91">
        <w:rPr>
          <w:sz w:val="20"/>
          <w:szCs w:val="20"/>
        </w:rPr>
        <w:t xml:space="preserve">- оплата </w:t>
      </w:r>
      <w:r w:rsidRPr="000D7E91">
        <w:rPr>
          <w:bCs/>
          <w:sz w:val="20"/>
          <w:szCs w:val="20"/>
        </w:rPr>
        <w:t xml:space="preserve">ежемесячного </w:t>
      </w:r>
      <w:r w:rsidRPr="000D7E91">
        <w:rPr>
          <w:sz w:val="20"/>
          <w:szCs w:val="20"/>
        </w:rPr>
        <w:t xml:space="preserve">авансового платежа, обеспечивающего положительный баланс Покупателя на следующий месяц, </w:t>
      </w:r>
      <w:r w:rsidRPr="000D7E91">
        <w:rPr>
          <w:bCs/>
          <w:sz w:val="20"/>
          <w:szCs w:val="20"/>
        </w:rPr>
        <w:t xml:space="preserve">в размере суммы месячных лимитов топливных карт </w:t>
      </w:r>
      <w:r w:rsidRPr="000D7E91">
        <w:rPr>
          <w:sz w:val="20"/>
          <w:szCs w:val="20"/>
        </w:rPr>
        <w:t>должна быть проведена не позднее 25-го числа тек</w:t>
      </w:r>
      <w:r w:rsidRPr="000D7E91">
        <w:rPr>
          <w:sz w:val="20"/>
          <w:szCs w:val="20"/>
        </w:rPr>
        <w:t>у</w:t>
      </w:r>
      <w:r w:rsidRPr="000D7E91">
        <w:rPr>
          <w:sz w:val="20"/>
          <w:szCs w:val="20"/>
        </w:rPr>
        <w:lastRenderedPageBreak/>
        <w:t>щего месяца. В случае не поступления авансового платежа в установленный срок Карты Клиента блокируются 28-го числа текущего месяца до поступления авансового платежа.</w:t>
      </w:r>
    </w:p>
    <w:p w:rsidR="0091234C" w:rsidRPr="000D7E91" w:rsidRDefault="0091234C" w:rsidP="0091234C">
      <w:pPr>
        <w:widowControl w:val="0"/>
        <w:spacing w:before="60"/>
        <w:rPr>
          <w:color w:val="0D0D0D"/>
          <w:sz w:val="20"/>
          <w:szCs w:val="20"/>
        </w:rPr>
      </w:pPr>
      <w:r w:rsidRPr="000D7E91">
        <w:rPr>
          <w:sz w:val="20"/>
          <w:szCs w:val="20"/>
        </w:rPr>
        <w:t>4.2.11. Во избежание ущерба от передачи Карт третьим лицам  запросить у Покупателя документы, подтвержд</w:t>
      </w:r>
      <w:r w:rsidRPr="000D7E91">
        <w:rPr>
          <w:sz w:val="20"/>
          <w:szCs w:val="20"/>
        </w:rPr>
        <w:t>а</w:t>
      </w:r>
      <w:r w:rsidRPr="000D7E91">
        <w:rPr>
          <w:sz w:val="20"/>
          <w:szCs w:val="20"/>
        </w:rPr>
        <w:t>ющие наличие автомобилей у Покупателя в собственности, аренде или иной форме найма. Покупатель может п</w:t>
      </w:r>
      <w:r w:rsidRPr="000D7E91">
        <w:rPr>
          <w:sz w:val="20"/>
          <w:szCs w:val="20"/>
        </w:rPr>
        <w:t>е</w:t>
      </w:r>
      <w:r w:rsidRPr="000D7E91">
        <w:rPr>
          <w:sz w:val="20"/>
          <w:szCs w:val="20"/>
        </w:rPr>
        <w:t xml:space="preserve">редавать карты третьим лицам для заправки арендованных или переданных иным способом найма автомобилей, при передаче Карт внутри холдинга, а также в случае </w:t>
      </w:r>
      <w:r w:rsidRPr="000D7E91">
        <w:rPr>
          <w:color w:val="0D0D0D"/>
          <w:sz w:val="20"/>
          <w:szCs w:val="20"/>
        </w:rPr>
        <w:t>передачи Карт аффилированному лицу. Если Покупатель передал Карты третьим лицам и по запросу Продавца не представил документы, подтверждающие указанные в</w:t>
      </w:r>
      <w:r w:rsidRPr="000D7E91">
        <w:rPr>
          <w:color w:val="0D0D0D"/>
          <w:sz w:val="20"/>
          <w:szCs w:val="20"/>
        </w:rPr>
        <w:t>ы</w:t>
      </w:r>
      <w:r w:rsidRPr="000D7E91">
        <w:rPr>
          <w:color w:val="0D0D0D"/>
          <w:sz w:val="20"/>
          <w:szCs w:val="20"/>
        </w:rPr>
        <w:t xml:space="preserve">ше обстоятельства (наем автомобилей, принадлежность третьего лица к холдингу, </w:t>
      </w:r>
      <w:proofErr w:type="spellStart"/>
      <w:r w:rsidRPr="000D7E91">
        <w:rPr>
          <w:color w:val="0D0D0D"/>
          <w:sz w:val="20"/>
          <w:szCs w:val="20"/>
        </w:rPr>
        <w:t>афилированность</w:t>
      </w:r>
      <w:proofErr w:type="spellEnd"/>
      <w:r w:rsidRPr="000D7E91">
        <w:rPr>
          <w:color w:val="0D0D0D"/>
          <w:sz w:val="20"/>
          <w:szCs w:val="20"/>
        </w:rPr>
        <w:t xml:space="preserve"> лиц), в теч</w:t>
      </w:r>
      <w:r w:rsidRPr="000D7E91">
        <w:rPr>
          <w:color w:val="0D0D0D"/>
          <w:sz w:val="20"/>
          <w:szCs w:val="20"/>
        </w:rPr>
        <w:t>е</w:t>
      </w:r>
      <w:r w:rsidRPr="000D7E91">
        <w:rPr>
          <w:color w:val="0D0D0D"/>
          <w:sz w:val="20"/>
          <w:szCs w:val="20"/>
        </w:rPr>
        <w:t>ние 5 (пяти) календарных дней, Продавец вправе заблокировать выданные Покупателю Карты, остановить отпуск Товара и в дальнейшем расторгнуть договор в одностороннем порядке, уведомив Покупателя за 3 (три) календа</w:t>
      </w:r>
      <w:r w:rsidRPr="000D7E91">
        <w:rPr>
          <w:color w:val="0D0D0D"/>
          <w:sz w:val="20"/>
          <w:szCs w:val="20"/>
        </w:rPr>
        <w:t>р</w:t>
      </w:r>
      <w:r w:rsidRPr="000D7E91">
        <w:rPr>
          <w:color w:val="0D0D0D"/>
          <w:sz w:val="20"/>
          <w:szCs w:val="20"/>
        </w:rPr>
        <w:t>ных дня до даты расторжения настоящего Договора.</w:t>
      </w:r>
    </w:p>
    <w:p w:rsidR="0091234C" w:rsidRPr="000D7E91" w:rsidRDefault="0091234C" w:rsidP="0091234C">
      <w:pPr>
        <w:widowControl w:val="0"/>
        <w:ind w:firstLine="567"/>
        <w:rPr>
          <w:sz w:val="20"/>
          <w:szCs w:val="20"/>
        </w:rPr>
      </w:pPr>
      <w:r w:rsidRPr="000D7E91">
        <w:rPr>
          <w:color w:val="0D0D0D"/>
          <w:sz w:val="20"/>
          <w:szCs w:val="20"/>
        </w:rPr>
        <w:t>В случае выявления фактов передачи Покупателем Карт третьим лицам в целях получения с третьих лиц дохода за переданные Карты либо за переданный по таким Картам Товар, а также для осуществления мошеннич</w:t>
      </w:r>
      <w:r w:rsidRPr="000D7E91">
        <w:rPr>
          <w:color w:val="0D0D0D"/>
          <w:sz w:val="20"/>
          <w:szCs w:val="20"/>
        </w:rPr>
        <w:t>е</w:t>
      </w:r>
      <w:r w:rsidRPr="000D7E91">
        <w:rPr>
          <w:color w:val="0D0D0D"/>
          <w:sz w:val="20"/>
          <w:szCs w:val="20"/>
        </w:rPr>
        <w:t>ских действий или действий, порочащих деловую репутацию Продавца, Продавец вправе заблокировать выданные Покупателю Карты, остановить отпуск товаров и в дальнейшем расторгнуть договор в одностороннем порядке, уведомив Покупателя за 3 (три) календарных дня до даты расторжения настоящего Договора</w:t>
      </w:r>
      <w:r w:rsidRPr="000D7E91">
        <w:rPr>
          <w:sz w:val="20"/>
          <w:szCs w:val="20"/>
        </w:rPr>
        <w:t>.</w:t>
      </w:r>
    </w:p>
    <w:p w:rsidR="0091234C" w:rsidRPr="000D7E91" w:rsidRDefault="0091234C" w:rsidP="0091234C">
      <w:pPr>
        <w:widowControl w:val="0"/>
        <w:rPr>
          <w:sz w:val="20"/>
          <w:szCs w:val="20"/>
        </w:rPr>
      </w:pPr>
      <w:r w:rsidRPr="000D7E91">
        <w:rPr>
          <w:sz w:val="20"/>
          <w:szCs w:val="20"/>
        </w:rPr>
        <w:t>4.2.12. По заявлению Покупателя Продавец вправе направлять следующую информацию в электронном виде:</w:t>
      </w:r>
    </w:p>
    <w:p w:rsidR="0091234C" w:rsidRPr="000D7E91" w:rsidRDefault="0091234C" w:rsidP="0091234C">
      <w:pPr>
        <w:widowControl w:val="0"/>
        <w:rPr>
          <w:sz w:val="20"/>
          <w:szCs w:val="20"/>
        </w:rPr>
      </w:pPr>
      <w:r w:rsidRPr="000D7E91">
        <w:rPr>
          <w:sz w:val="20"/>
          <w:szCs w:val="20"/>
        </w:rPr>
        <w:t>- по электронной почте: номер Карты, номер АЗС, дату и время заправки, название нефтепродукта, его цену, кол-во и сумму, остаток денежных средств на лицевом счёте, а также информационные письма, касающиеся работы по договору;</w:t>
      </w:r>
    </w:p>
    <w:p w:rsidR="0091234C" w:rsidRPr="000D7E91" w:rsidRDefault="0091234C" w:rsidP="0091234C">
      <w:pPr>
        <w:widowControl w:val="0"/>
        <w:rPr>
          <w:sz w:val="20"/>
          <w:szCs w:val="20"/>
        </w:rPr>
      </w:pPr>
      <w:r w:rsidRPr="000D7E91">
        <w:rPr>
          <w:sz w:val="20"/>
          <w:szCs w:val="20"/>
        </w:rPr>
        <w:t>- в виде SMS – сообщений на мобильный телефон остаток денежных средств на лицевом счёте Покупателя.</w:t>
      </w:r>
    </w:p>
    <w:p w:rsidR="0091234C" w:rsidRPr="000D7E91" w:rsidRDefault="0091234C" w:rsidP="0091234C">
      <w:pPr>
        <w:widowControl w:val="0"/>
        <w:spacing w:after="40"/>
        <w:ind w:right="-1"/>
        <w:rPr>
          <w:b/>
          <w:sz w:val="20"/>
          <w:szCs w:val="20"/>
        </w:rPr>
      </w:pPr>
      <w:r w:rsidRPr="000D7E91">
        <w:rPr>
          <w:b/>
          <w:sz w:val="20"/>
          <w:szCs w:val="20"/>
        </w:rPr>
        <w:t>4.3. Покупатель обязан:</w:t>
      </w:r>
    </w:p>
    <w:p w:rsidR="0091234C" w:rsidRPr="000D7E91" w:rsidRDefault="0091234C" w:rsidP="0091234C">
      <w:pPr>
        <w:widowControl w:val="0"/>
        <w:spacing w:after="40"/>
        <w:ind w:right="-1"/>
        <w:rPr>
          <w:sz w:val="20"/>
          <w:szCs w:val="20"/>
        </w:rPr>
      </w:pPr>
      <w:r w:rsidRPr="000D7E91">
        <w:rPr>
          <w:sz w:val="20"/>
          <w:szCs w:val="20"/>
        </w:rPr>
        <w:t>4.3.1. Соблюдать установленный настоящим Договором порядок и условия получения Товара в Торговых точках.</w:t>
      </w:r>
    </w:p>
    <w:p w:rsidR="0091234C" w:rsidRPr="000D7E91" w:rsidRDefault="0091234C" w:rsidP="0091234C">
      <w:pPr>
        <w:widowControl w:val="0"/>
        <w:spacing w:after="40"/>
        <w:ind w:right="-1"/>
        <w:rPr>
          <w:sz w:val="20"/>
          <w:szCs w:val="20"/>
        </w:rPr>
      </w:pPr>
      <w:r w:rsidRPr="000D7E91">
        <w:rPr>
          <w:sz w:val="20"/>
          <w:szCs w:val="20"/>
        </w:rPr>
        <w:t xml:space="preserve">4.3.2.Осуществлять перечисление денежных средств и оплату Товаров в порядке и в соответствии с разделом 5 настоящего Договора, а также иными условиями Договора. </w:t>
      </w:r>
    </w:p>
    <w:p w:rsidR="0091234C" w:rsidRPr="000D7E91" w:rsidRDefault="0091234C" w:rsidP="0091234C">
      <w:pPr>
        <w:widowControl w:val="0"/>
        <w:spacing w:before="60"/>
        <w:rPr>
          <w:sz w:val="20"/>
          <w:szCs w:val="20"/>
        </w:rPr>
      </w:pPr>
      <w:r w:rsidRPr="000D7E91">
        <w:rPr>
          <w:sz w:val="20"/>
          <w:szCs w:val="20"/>
        </w:rPr>
        <w:t xml:space="preserve">4.3.3. В случае утраты, похищения Карты незамедлительно заявить о случившимся Продавцу путем направления заявления о блокировке карты посредством факсимильной связи ____________________, по электронной почте </w:t>
      </w:r>
      <w:hyperlink r:id="rId106" w:history="1">
        <w:r w:rsidRPr="000D7E91">
          <w:rPr>
            <w:color w:val="0000FF"/>
            <w:sz w:val="20"/>
            <w:szCs w:val="20"/>
            <w:u w:val="single"/>
          </w:rPr>
          <w:t>_______________________</w:t>
        </w:r>
      </w:hyperlink>
      <w:r w:rsidRPr="000D7E91">
        <w:rPr>
          <w:sz w:val="20"/>
          <w:szCs w:val="20"/>
        </w:rPr>
        <w:t xml:space="preserve">  или явившись лично по адресу_____________________, в рабочие дни с 09-00 час. до 18-00 час. по местному времени. Заявление оформляется на официальном бланке Покупателя с проставлением печати и подписи уполномоченного лица Покупателя. Карта может быть также заблокирована Покупателем п</w:t>
      </w:r>
      <w:r w:rsidRPr="000D7E91">
        <w:rPr>
          <w:sz w:val="20"/>
          <w:szCs w:val="20"/>
        </w:rPr>
        <w:t>о</w:t>
      </w:r>
      <w:r w:rsidRPr="000D7E91">
        <w:rPr>
          <w:sz w:val="20"/>
          <w:szCs w:val="20"/>
        </w:rPr>
        <w:t xml:space="preserve">средством Личного кабинета или обращением в Единый центр поддержки клиентов (Горячая линия). </w:t>
      </w:r>
    </w:p>
    <w:p w:rsidR="0091234C" w:rsidRPr="000D7E91" w:rsidRDefault="0091234C" w:rsidP="0091234C">
      <w:pPr>
        <w:widowControl w:val="0"/>
        <w:rPr>
          <w:sz w:val="20"/>
          <w:szCs w:val="20"/>
        </w:rPr>
      </w:pPr>
      <w:r w:rsidRPr="000D7E91">
        <w:rPr>
          <w:sz w:val="20"/>
          <w:szCs w:val="20"/>
        </w:rPr>
        <w:t>4.3.4. Бережно обращаться с предоставленными Картами, в том числе: не допускать их порчи и повреждения; хр</w:t>
      </w:r>
      <w:r w:rsidRPr="000D7E91">
        <w:rPr>
          <w:sz w:val="20"/>
          <w:szCs w:val="20"/>
        </w:rPr>
        <w:t>а</w:t>
      </w:r>
      <w:r w:rsidRPr="000D7E91">
        <w:rPr>
          <w:sz w:val="20"/>
          <w:szCs w:val="20"/>
        </w:rPr>
        <w:t>нить карты в условиях, исключающих загрязнение контактных площадок микросхемы (чипа); не подвергать карту воздействиям электромагнитных излучений, электрического тока, избыточных тепловых или механических нагр</w:t>
      </w:r>
      <w:r w:rsidRPr="000D7E91">
        <w:rPr>
          <w:sz w:val="20"/>
          <w:szCs w:val="20"/>
        </w:rPr>
        <w:t>у</w:t>
      </w:r>
      <w:r w:rsidRPr="000D7E91">
        <w:rPr>
          <w:sz w:val="20"/>
          <w:szCs w:val="20"/>
        </w:rPr>
        <w:t>зок (изгибам, ударам и т.д.), не наносить на карту любым способом пароль (</w:t>
      </w:r>
      <w:r w:rsidRPr="000D7E91">
        <w:rPr>
          <w:sz w:val="20"/>
          <w:szCs w:val="20"/>
          <w:lang w:val="en-US"/>
        </w:rPr>
        <w:t>PIN</w:t>
      </w:r>
      <w:r w:rsidRPr="000D7E91">
        <w:rPr>
          <w:sz w:val="20"/>
          <w:szCs w:val="20"/>
        </w:rPr>
        <w:t xml:space="preserve">-код) либо иные посторонние надписи. Не разглашать  </w:t>
      </w:r>
      <w:r w:rsidRPr="000D7E91">
        <w:rPr>
          <w:sz w:val="20"/>
          <w:szCs w:val="20"/>
          <w:lang w:val="en-US"/>
        </w:rPr>
        <w:t>PIN</w:t>
      </w:r>
      <w:r w:rsidRPr="000D7E91">
        <w:rPr>
          <w:sz w:val="20"/>
          <w:szCs w:val="20"/>
        </w:rPr>
        <w:t xml:space="preserve">-код, обеспечивать сохранность Карты и </w:t>
      </w:r>
      <w:r w:rsidRPr="000D7E91">
        <w:rPr>
          <w:sz w:val="20"/>
          <w:szCs w:val="20"/>
          <w:lang w:val="en-US"/>
        </w:rPr>
        <w:t>PIN</w:t>
      </w:r>
      <w:r w:rsidRPr="000D7E91">
        <w:rPr>
          <w:sz w:val="20"/>
          <w:szCs w:val="20"/>
        </w:rPr>
        <w:t>-кода. Не передавать, не продавать или иным образом не отчуждать полученные карты третьим лицам, за исключением случаев, предусмотренных п. 4.2.11 настоящего Договора. При передаче Карт третьему лицу, ее утрате или ином случае, когда ею воспользов</w:t>
      </w:r>
      <w:r w:rsidRPr="000D7E91">
        <w:rPr>
          <w:sz w:val="20"/>
          <w:szCs w:val="20"/>
        </w:rPr>
        <w:t>а</w:t>
      </w:r>
      <w:r w:rsidRPr="000D7E91">
        <w:rPr>
          <w:sz w:val="20"/>
          <w:szCs w:val="20"/>
        </w:rPr>
        <w:t>лись третьи лица, обязательства по оплате за полученные в Торговой точке по этой Карте Товары несет Покуп</w:t>
      </w:r>
      <w:r w:rsidRPr="000D7E91">
        <w:rPr>
          <w:sz w:val="20"/>
          <w:szCs w:val="20"/>
        </w:rPr>
        <w:t>а</w:t>
      </w:r>
      <w:r w:rsidRPr="000D7E91">
        <w:rPr>
          <w:sz w:val="20"/>
          <w:szCs w:val="20"/>
        </w:rPr>
        <w:t xml:space="preserve">тель;  </w:t>
      </w:r>
    </w:p>
    <w:p w:rsidR="0091234C" w:rsidRPr="000D7E91" w:rsidRDefault="0091234C" w:rsidP="0091234C">
      <w:pPr>
        <w:widowControl w:val="0"/>
        <w:rPr>
          <w:sz w:val="20"/>
          <w:szCs w:val="20"/>
        </w:rPr>
      </w:pPr>
      <w:r w:rsidRPr="000D7E91">
        <w:rPr>
          <w:sz w:val="20"/>
          <w:szCs w:val="20"/>
        </w:rPr>
        <w:t>4.3.5. Не позднее 10 числа месяца, следующего за отчетным, получить от Продавца документы, представленные им в соответствии с пунктом 4.1.3 Договора. Не позднее 20 числа месяца, следующего за отчетным, вернуть Пр</w:t>
      </w:r>
      <w:r w:rsidRPr="000D7E91">
        <w:rPr>
          <w:sz w:val="20"/>
          <w:szCs w:val="20"/>
        </w:rPr>
        <w:t>о</w:t>
      </w:r>
      <w:r w:rsidRPr="000D7E91">
        <w:rPr>
          <w:sz w:val="20"/>
          <w:szCs w:val="20"/>
        </w:rPr>
        <w:t>давцу подписанные и скрепленные печатью со своей стороны экземпляры указанных документов. При наличии претензий по количеству и стоимости Товара, полученного в отчетном периоде, Покупатель обязан не позднее 20 числа месяца, следующего за отчетным, направить Продавцу претензию. Позднее указанной даты претензии не принимаются, Товар считается переданным надлежащим образом и принятым Покупателем без претензий.</w:t>
      </w:r>
    </w:p>
    <w:p w:rsidR="0091234C" w:rsidRPr="000D7E91" w:rsidRDefault="0091234C" w:rsidP="0091234C">
      <w:pPr>
        <w:widowControl w:val="0"/>
        <w:rPr>
          <w:sz w:val="20"/>
          <w:szCs w:val="20"/>
        </w:rPr>
      </w:pPr>
      <w:r w:rsidRPr="000D7E91">
        <w:rPr>
          <w:sz w:val="20"/>
          <w:szCs w:val="20"/>
        </w:rPr>
        <w:t>4.3.6. С целью своевременного внесения платы за Товары самостоятельно осуществлять контроль за наличием денежных средств на счете Покупателя при помощи электронной почты, Единого центра поддержки клиентов (горячей линии) или Личного кабинета. Предоставление информации по Горячей линии происходит с использов</w:t>
      </w:r>
      <w:r w:rsidRPr="000D7E91">
        <w:rPr>
          <w:sz w:val="20"/>
          <w:szCs w:val="20"/>
        </w:rPr>
        <w:t>а</w:t>
      </w:r>
      <w:r w:rsidRPr="000D7E91">
        <w:rPr>
          <w:sz w:val="20"/>
          <w:szCs w:val="20"/>
        </w:rPr>
        <w:t>нием кодового слова, которое можно установить через личный кабинет на сайте: _____________.</w:t>
      </w:r>
      <w:r w:rsidRPr="000D7E91">
        <w:rPr>
          <w:rFonts w:ascii="Arial" w:hAnsi="Arial" w:cs="Arial"/>
          <w:sz w:val="16"/>
          <w:szCs w:val="16"/>
        </w:rPr>
        <w:t xml:space="preserve"> </w:t>
      </w:r>
      <w:r w:rsidRPr="000D7E91">
        <w:rPr>
          <w:sz w:val="20"/>
          <w:szCs w:val="20"/>
        </w:rPr>
        <w:t xml:space="preserve">или с помощью сотрудника отдела продаж. </w:t>
      </w:r>
    </w:p>
    <w:p w:rsidR="0091234C" w:rsidRPr="000D7E91" w:rsidRDefault="0091234C" w:rsidP="0091234C">
      <w:pPr>
        <w:widowControl w:val="0"/>
        <w:rPr>
          <w:bCs/>
          <w:sz w:val="20"/>
          <w:szCs w:val="20"/>
        </w:rPr>
      </w:pPr>
      <w:r w:rsidRPr="000D7E91">
        <w:rPr>
          <w:bCs/>
          <w:sz w:val="20"/>
          <w:szCs w:val="20"/>
        </w:rPr>
        <w:t xml:space="preserve">4.3.7. Нести ответственность за сохранность пароля Личного кабинета, полученную с его помощью информацию и произведенные через Личный кабинет операции, связанные с исполнением Договора. </w:t>
      </w:r>
    </w:p>
    <w:p w:rsidR="0091234C" w:rsidRPr="000D7E91" w:rsidRDefault="0091234C" w:rsidP="0091234C">
      <w:pPr>
        <w:widowControl w:val="0"/>
        <w:rPr>
          <w:bCs/>
          <w:sz w:val="20"/>
          <w:szCs w:val="20"/>
        </w:rPr>
      </w:pPr>
      <w:r w:rsidRPr="000D7E91">
        <w:rPr>
          <w:bCs/>
          <w:sz w:val="20"/>
          <w:szCs w:val="20"/>
        </w:rPr>
        <w:t>4.3.8. Исключить передачу Кодового слова, используемого для работы по горячей линии, третьим лицам и несет ответственность за его сохранность и неразглашение, а также за все действия, выполненные с использованием кодового слова представителем Покупателя.</w:t>
      </w:r>
    </w:p>
    <w:p w:rsidR="0091234C" w:rsidRPr="000D7E91" w:rsidRDefault="0091234C" w:rsidP="0091234C">
      <w:pPr>
        <w:widowControl w:val="0"/>
        <w:spacing w:before="60"/>
        <w:rPr>
          <w:sz w:val="20"/>
          <w:szCs w:val="20"/>
        </w:rPr>
      </w:pPr>
      <w:r w:rsidRPr="000D7E91">
        <w:rPr>
          <w:sz w:val="20"/>
          <w:szCs w:val="20"/>
        </w:rPr>
        <w:t>4.3.9. В случае возникновения у Покупателя дебиторской задолженности в результате невыполнения Покупателем финансовых условий настоящего Договора либо в иных не зависящих от Продавца случаях, Покупатель гарант</w:t>
      </w:r>
      <w:r w:rsidRPr="000D7E91">
        <w:rPr>
          <w:sz w:val="20"/>
          <w:szCs w:val="20"/>
        </w:rPr>
        <w:t>и</w:t>
      </w:r>
      <w:r w:rsidRPr="000D7E91">
        <w:rPr>
          <w:sz w:val="20"/>
          <w:szCs w:val="20"/>
        </w:rPr>
        <w:t>рует погашение суммы возникшей задолженности в течение 3 (Трех) рабочих дней от даты ее возникновения.</w:t>
      </w:r>
    </w:p>
    <w:p w:rsidR="0091234C" w:rsidRPr="000D7E91" w:rsidRDefault="0091234C" w:rsidP="0091234C">
      <w:pPr>
        <w:widowControl w:val="0"/>
        <w:spacing w:before="60"/>
        <w:rPr>
          <w:sz w:val="20"/>
          <w:szCs w:val="20"/>
        </w:rPr>
      </w:pPr>
      <w:r w:rsidRPr="000D7E91">
        <w:rPr>
          <w:sz w:val="20"/>
          <w:szCs w:val="20"/>
        </w:rPr>
        <w:t>4.3.10. В случае, если в результате использования системы обслуживания Клиентов АЗС «</w:t>
      </w:r>
      <w:proofErr w:type="spellStart"/>
      <w:r w:rsidRPr="000D7E91">
        <w:rPr>
          <w:sz w:val="20"/>
          <w:szCs w:val="20"/>
        </w:rPr>
        <w:t>Постоплата</w:t>
      </w:r>
      <w:proofErr w:type="spellEnd"/>
      <w:r w:rsidRPr="000D7E91">
        <w:rPr>
          <w:sz w:val="20"/>
          <w:szCs w:val="20"/>
        </w:rPr>
        <w:t>» Покупат</w:t>
      </w:r>
      <w:r w:rsidRPr="000D7E91">
        <w:rPr>
          <w:sz w:val="20"/>
          <w:szCs w:val="20"/>
        </w:rPr>
        <w:t>е</w:t>
      </w:r>
      <w:r w:rsidRPr="000D7E91">
        <w:rPr>
          <w:sz w:val="20"/>
          <w:szCs w:val="20"/>
        </w:rPr>
        <w:lastRenderedPageBreak/>
        <w:t>лю будет передан Товар или оказана услуга, возврат которых станет невозможен, и при этом оплата Товара (усл</w:t>
      </w:r>
      <w:r w:rsidRPr="000D7E91">
        <w:rPr>
          <w:sz w:val="20"/>
          <w:szCs w:val="20"/>
        </w:rPr>
        <w:t>у</w:t>
      </w:r>
      <w:r w:rsidRPr="000D7E91">
        <w:rPr>
          <w:sz w:val="20"/>
          <w:szCs w:val="20"/>
        </w:rPr>
        <w:t>ги) путем применения карты также станет невозможной (отсутствие необходимых денежных средств на счете П</w:t>
      </w:r>
      <w:r w:rsidRPr="000D7E91">
        <w:rPr>
          <w:sz w:val="20"/>
          <w:szCs w:val="20"/>
        </w:rPr>
        <w:t>о</w:t>
      </w:r>
      <w:r w:rsidRPr="000D7E91">
        <w:rPr>
          <w:sz w:val="20"/>
          <w:szCs w:val="20"/>
        </w:rPr>
        <w:t>купателя, блокировка карты, нарушение инструкции по использованию карты и т.д.), Покупатель (Держатель ка</w:t>
      </w:r>
      <w:r w:rsidRPr="000D7E91">
        <w:rPr>
          <w:sz w:val="20"/>
          <w:szCs w:val="20"/>
        </w:rPr>
        <w:t>р</w:t>
      </w:r>
      <w:r w:rsidRPr="000D7E91">
        <w:rPr>
          <w:sz w:val="20"/>
          <w:szCs w:val="20"/>
        </w:rPr>
        <w:t>ты) обязан по своему выбору:</w:t>
      </w:r>
    </w:p>
    <w:p w:rsidR="0091234C" w:rsidRPr="000D7E91" w:rsidRDefault="0091234C" w:rsidP="0091234C">
      <w:pPr>
        <w:widowControl w:val="0"/>
        <w:spacing w:before="60"/>
        <w:rPr>
          <w:sz w:val="20"/>
          <w:szCs w:val="20"/>
        </w:rPr>
      </w:pPr>
      <w:r w:rsidRPr="000D7E91">
        <w:rPr>
          <w:sz w:val="20"/>
          <w:szCs w:val="20"/>
        </w:rPr>
        <w:t>- оплатить приобретенный Товар или услугу без использования расчетов с использованием Карты (наличным или безналичным путем). При этом оплаченный Товар (услуга) не будет рассматриваться как приобретенный в рамках настоящего договора и будет считаться приобретенным по разовой розничной сделке на обычных условиях, уст</w:t>
      </w:r>
      <w:r w:rsidRPr="000D7E91">
        <w:rPr>
          <w:sz w:val="20"/>
          <w:szCs w:val="20"/>
        </w:rPr>
        <w:t>а</w:t>
      </w:r>
      <w:r w:rsidRPr="000D7E91">
        <w:rPr>
          <w:sz w:val="20"/>
          <w:szCs w:val="20"/>
        </w:rPr>
        <w:t>новленных в Торговой точке;</w:t>
      </w:r>
    </w:p>
    <w:p w:rsidR="0091234C" w:rsidRPr="000D7E91" w:rsidRDefault="0091234C" w:rsidP="0091234C">
      <w:pPr>
        <w:widowControl w:val="0"/>
        <w:spacing w:before="60"/>
        <w:rPr>
          <w:sz w:val="20"/>
          <w:szCs w:val="20"/>
        </w:rPr>
      </w:pPr>
      <w:r w:rsidRPr="000D7E91">
        <w:rPr>
          <w:sz w:val="20"/>
          <w:szCs w:val="20"/>
        </w:rPr>
        <w:t>- представить в Торговой точке расписку с обязательством оплатить приобретенный Товар путем перечисления денежных средств Продавцу в рамках настоящего договора и осуществить перечисление денежных средств в н</w:t>
      </w:r>
      <w:r w:rsidRPr="000D7E91">
        <w:rPr>
          <w:sz w:val="20"/>
          <w:szCs w:val="20"/>
        </w:rPr>
        <w:t>е</w:t>
      </w:r>
      <w:r w:rsidRPr="000D7E91">
        <w:rPr>
          <w:sz w:val="20"/>
          <w:szCs w:val="20"/>
        </w:rPr>
        <w:t>обходимом размере в срок не позднее 5 рабочих дней с момента получения Товара.</w:t>
      </w:r>
    </w:p>
    <w:p w:rsidR="0091234C" w:rsidRPr="000D7E91" w:rsidRDefault="0091234C" w:rsidP="0091234C">
      <w:pPr>
        <w:widowControl w:val="0"/>
        <w:spacing w:after="40"/>
        <w:ind w:right="-1"/>
        <w:rPr>
          <w:b/>
          <w:sz w:val="20"/>
          <w:szCs w:val="20"/>
        </w:rPr>
      </w:pPr>
      <w:r w:rsidRPr="000D7E91">
        <w:rPr>
          <w:b/>
          <w:sz w:val="20"/>
          <w:szCs w:val="20"/>
        </w:rPr>
        <w:t>4.4. Покупатель имеет право:</w:t>
      </w:r>
    </w:p>
    <w:p w:rsidR="0091234C" w:rsidRPr="000D7E91" w:rsidRDefault="0091234C" w:rsidP="0091234C">
      <w:pPr>
        <w:widowControl w:val="0"/>
        <w:spacing w:before="60"/>
        <w:ind w:right="-1"/>
        <w:rPr>
          <w:sz w:val="20"/>
          <w:szCs w:val="20"/>
        </w:rPr>
      </w:pPr>
      <w:r w:rsidRPr="000D7E91">
        <w:rPr>
          <w:sz w:val="20"/>
          <w:szCs w:val="20"/>
        </w:rPr>
        <w:t>4.4.1. Приобретать Товары на сумму, не превышающую сумму аванса, перечисленного Покупателем  Продавцу, за вычетом суммы минимального баланса (сигнального порога), установленного согласно п. 4.2.4 настоящего Дог</w:t>
      </w:r>
      <w:r w:rsidRPr="000D7E91">
        <w:rPr>
          <w:sz w:val="20"/>
          <w:szCs w:val="20"/>
        </w:rPr>
        <w:t>о</w:t>
      </w:r>
      <w:r w:rsidRPr="000D7E91">
        <w:rPr>
          <w:sz w:val="20"/>
          <w:szCs w:val="20"/>
        </w:rPr>
        <w:t>вора, по истечении  2 (двух) рабочих дней после поступления предварительной оплаты за Товар.</w:t>
      </w:r>
    </w:p>
    <w:p w:rsidR="0091234C" w:rsidRPr="000D7E91" w:rsidRDefault="0091234C" w:rsidP="0091234C">
      <w:pPr>
        <w:widowControl w:val="0"/>
        <w:ind w:right="-1"/>
        <w:rPr>
          <w:sz w:val="20"/>
          <w:szCs w:val="20"/>
        </w:rPr>
      </w:pPr>
      <w:r w:rsidRPr="000D7E91">
        <w:rPr>
          <w:sz w:val="20"/>
          <w:szCs w:val="20"/>
        </w:rPr>
        <w:t>4.4.2. В период действия Договора по заявлению на имя Продавца заказать дополнительные Карты, отказаться от использования конкретной Карты, активировать/заблокировать операции с использованием Карты. Все вышеп</w:t>
      </w:r>
      <w:r w:rsidRPr="000D7E91">
        <w:rPr>
          <w:sz w:val="20"/>
          <w:szCs w:val="20"/>
        </w:rPr>
        <w:t>е</w:t>
      </w:r>
      <w:r w:rsidRPr="000D7E91">
        <w:rPr>
          <w:sz w:val="20"/>
          <w:szCs w:val="20"/>
        </w:rPr>
        <w:t>речисленные действия, указанные в данном абзаце, оформляются на официальном бланке организации Покупат</w:t>
      </w:r>
      <w:r w:rsidRPr="000D7E91">
        <w:rPr>
          <w:sz w:val="20"/>
          <w:szCs w:val="20"/>
        </w:rPr>
        <w:t>е</w:t>
      </w:r>
      <w:r w:rsidRPr="000D7E91">
        <w:rPr>
          <w:sz w:val="20"/>
          <w:szCs w:val="20"/>
        </w:rPr>
        <w:t>ля с проставлением печати и подписи уполномоченного лица организации Покупателя либо через заявку личного кабинета.</w:t>
      </w:r>
    </w:p>
    <w:p w:rsidR="0091234C" w:rsidRPr="000D7E91" w:rsidRDefault="0091234C" w:rsidP="0091234C">
      <w:pPr>
        <w:rPr>
          <w:sz w:val="20"/>
          <w:szCs w:val="20"/>
        </w:rPr>
      </w:pPr>
      <w:r w:rsidRPr="000D7E91">
        <w:rPr>
          <w:sz w:val="20"/>
          <w:szCs w:val="20"/>
        </w:rPr>
        <w:t>4.4.3. В случае необходимости Покупатель вправе на основании заявки на перепрограммирование Карт (Прилож</w:t>
      </w:r>
      <w:r w:rsidRPr="000D7E91">
        <w:rPr>
          <w:sz w:val="20"/>
          <w:szCs w:val="20"/>
        </w:rPr>
        <w:t>е</w:t>
      </w:r>
      <w:r w:rsidRPr="000D7E91">
        <w:rPr>
          <w:sz w:val="20"/>
          <w:szCs w:val="20"/>
        </w:rPr>
        <w:t>ние № 2 к настоящему Договору) внести  изменения в данные Карты соответствующий функционал личного к</w:t>
      </w:r>
      <w:r w:rsidRPr="000D7E91">
        <w:rPr>
          <w:sz w:val="20"/>
          <w:szCs w:val="20"/>
        </w:rPr>
        <w:t>а</w:t>
      </w:r>
      <w:r w:rsidRPr="000D7E91">
        <w:rPr>
          <w:sz w:val="20"/>
          <w:szCs w:val="20"/>
        </w:rPr>
        <w:t xml:space="preserve">бинета. Для осуществления перепрограммирования Карты ее предъявление в офис Продавца необходимо только в том случае, если Покупатель заявляет удаление/добавление вида/сорта Товара на Карту, изменение </w:t>
      </w:r>
      <w:r w:rsidRPr="000D7E91">
        <w:rPr>
          <w:sz w:val="20"/>
          <w:szCs w:val="20"/>
          <w:lang w:val="en-US"/>
        </w:rPr>
        <w:t>PIN</w:t>
      </w:r>
      <w:r w:rsidRPr="000D7E91">
        <w:rPr>
          <w:sz w:val="20"/>
          <w:szCs w:val="20"/>
        </w:rPr>
        <w:t xml:space="preserve">-кода, и/или  замену вида  лимита, разблокировки Карты по сроку действия или по причине неверного ввода </w:t>
      </w:r>
      <w:r w:rsidRPr="000D7E91">
        <w:rPr>
          <w:sz w:val="20"/>
          <w:szCs w:val="20"/>
          <w:lang w:val="en-US"/>
        </w:rPr>
        <w:t>PIN</w:t>
      </w:r>
      <w:r w:rsidRPr="000D7E91">
        <w:rPr>
          <w:sz w:val="20"/>
          <w:szCs w:val="20"/>
        </w:rPr>
        <w:t>-кода. В остальных случаях  для перепрограммирования Карты  предъявление ее в офис Продавца не требуется.</w:t>
      </w:r>
    </w:p>
    <w:p w:rsidR="0091234C" w:rsidRPr="000D7E91" w:rsidRDefault="0091234C" w:rsidP="0091234C">
      <w:pPr>
        <w:widowControl w:val="0"/>
        <w:spacing w:before="120" w:after="120"/>
        <w:jc w:val="center"/>
        <w:rPr>
          <w:b/>
          <w:sz w:val="20"/>
          <w:szCs w:val="20"/>
        </w:rPr>
      </w:pPr>
      <w:r w:rsidRPr="000D7E91">
        <w:rPr>
          <w:b/>
          <w:sz w:val="20"/>
          <w:szCs w:val="20"/>
        </w:rPr>
        <w:t>5. ЦЕНА ДОГОВОРА И ПОРЯДОК РАСЧЕТОВ</w:t>
      </w:r>
    </w:p>
    <w:p w:rsidR="0091234C" w:rsidRPr="000D7E91" w:rsidRDefault="0091234C" w:rsidP="0091234C">
      <w:pPr>
        <w:widowControl w:val="0"/>
        <w:spacing w:after="40"/>
        <w:ind w:right="-1"/>
        <w:rPr>
          <w:sz w:val="20"/>
          <w:szCs w:val="20"/>
        </w:rPr>
      </w:pPr>
      <w:r w:rsidRPr="000D7E91">
        <w:rPr>
          <w:sz w:val="20"/>
          <w:szCs w:val="20"/>
        </w:rPr>
        <w:t xml:space="preserve">5.1. Расчеты по настоящему договору производятся в рублях РФ. </w:t>
      </w:r>
    </w:p>
    <w:p w:rsidR="0091234C" w:rsidRPr="000D7E91" w:rsidRDefault="0091234C" w:rsidP="0091234C">
      <w:pPr>
        <w:widowControl w:val="0"/>
        <w:ind w:right="-1"/>
        <w:rPr>
          <w:sz w:val="20"/>
          <w:szCs w:val="20"/>
        </w:rPr>
      </w:pPr>
      <w:r w:rsidRPr="000D7E91">
        <w:rPr>
          <w:sz w:val="20"/>
          <w:szCs w:val="20"/>
        </w:rPr>
        <w:t>5.2. Отчетным периодом по исполнению взаимных обязательств Сторон по настоящему Договору является кале</w:t>
      </w:r>
      <w:r w:rsidRPr="000D7E91">
        <w:rPr>
          <w:sz w:val="20"/>
          <w:szCs w:val="20"/>
        </w:rPr>
        <w:t>н</w:t>
      </w:r>
      <w:r w:rsidRPr="000D7E91">
        <w:rPr>
          <w:sz w:val="20"/>
          <w:szCs w:val="20"/>
        </w:rPr>
        <w:t>дарный месяц.</w:t>
      </w:r>
    </w:p>
    <w:p w:rsidR="0091234C" w:rsidRPr="000D7E91" w:rsidRDefault="0091234C" w:rsidP="0091234C">
      <w:pPr>
        <w:widowControl w:val="0"/>
        <w:ind w:right="-1"/>
        <w:rPr>
          <w:sz w:val="20"/>
          <w:szCs w:val="20"/>
        </w:rPr>
      </w:pPr>
      <w:r w:rsidRPr="000D7E91">
        <w:rPr>
          <w:sz w:val="20"/>
          <w:szCs w:val="20"/>
        </w:rPr>
        <w:t>5.3. Расчеты за Товар производятся по ценам и в порядке, определяемым в соответствии с Приложением №1  к настоящему Договору.</w:t>
      </w:r>
    </w:p>
    <w:p w:rsidR="0091234C" w:rsidRPr="000D7E91" w:rsidRDefault="0091234C" w:rsidP="0091234C">
      <w:pPr>
        <w:widowControl w:val="0"/>
        <w:rPr>
          <w:sz w:val="20"/>
          <w:szCs w:val="20"/>
        </w:rPr>
      </w:pPr>
      <w:r w:rsidRPr="000D7E91">
        <w:rPr>
          <w:sz w:val="20"/>
          <w:szCs w:val="20"/>
        </w:rPr>
        <w:t>5.4. Покупатель перечисляет на расчетный счет Продавца денежные средства в качестве предоплаты (авансовый платеж). Покупатель обязан в платежных поручениях на оплату Товара в графе «Назначение платежа» указывать номер настоящего договора, присвоенный Продавцом, в противном случае последний не несет никакой отве</w:t>
      </w:r>
      <w:r w:rsidRPr="000D7E91">
        <w:rPr>
          <w:sz w:val="20"/>
          <w:szCs w:val="20"/>
        </w:rPr>
        <w:t>т</w:t>
      </w:r>
      <w:r w:rsidRPr="000D7E91">
        <w:rPr>
          <w:sz w:val="20"/>
          <w:szCs w:val="20"/>
        </w:rPr>
        <w:t>ственности за несвоевременное зачисление денежных средств на счет Покупателя.</w:t>
      </w:r>
    </w:p>
    <w:p w:rsidR="0091234C" w:rsidRPr="000D7E91" w:rsidRDefault="0091234C" w:rsidP="0091234C">
      <w:pPr>
        <w:widowControl w:val="0"/>
        <w:rPr>
          <w:sz w:val="20"/>
          <w:szCs w:val="20"/>
        </w:rPr>
      </w:pPr>
      <w:r w:rsidRPr="000D7E91">
        <w:rPr>
          <w:sz w:val="20"/>
          <w:szCs w:val="20"/>
        </w:rPr>
        <w:t>5.5. На суммы полученных Продавцом денежных средств в качестве предоплаты Покупателя за Товар проценты в соответствии со ст.395 ГК РФ не начисляются.</w:t>
      </w:r>
    </w:p>
    <w:p w:rsidR="0091234C" w:rsidRPr="000D7E91" w:rsidRDefault="0091234C" w:rsidP="0091234C">
      <w:pPr>
        <w:widowControl w:val="0"/>
        <w:shd w:val="clear" w:color="auto" w:fill="FFFFFF"/>
        <w:rPr>
          <w:sz w:val="20"/>
          <w:szCs w:val="20"/>
        </w:rPr>
      </w:pPr>
      <w:r w:rsidRPr="000D7E91">
        <w:rPr>
          <w:sz w:val="20"/>
          <w:szCs w:val="20"/>
        </w:rPr>
        <w:t>5.6. Обязательство Покупателя по перечислению денежных средств и оплате товара считается исполненным с д</w:t>
      </w:r>
      <w:r w:rsidRPr="000D7E91">
        <w:rPr>
          <w:sz w:val="20"/>
          <w:szCs w:val="20"/>
        </w:rPr>
        <w:t>а</w:t>
      </w:r>
      <w:r w:rsidRPr="000D7E91">
        <w:rPr>
          <w:sz w:val="20"/>
          <w:szCs w:val="20"/>
        </w:rPr>
        <w:t>ты поступления денежных средств на расчетный счет Продавца.</w:t>
      </w:r>
    </w:p>
    <w:p w:rsidR="0091234C" w:rsidRPr="000D7E91" w:rsidRDefault="0091234C" w:rsidP="000946B9">
      <w:pPr>
        <w:widowControl w:val="0"/>
        <w:numPr>
          <w:ilvl w:val="0"/>
          <w:numId w:val="13"/>
        </w:numPr>
        <w:tabs>
          <w:tab w:val="left" w:pos="720"/>
          <w:tab w:val="left" w:pos="900"/>
          <w:tab w:val="left" w:pos="1080"/>
        </w:tabs>
        <w:spacing w:before="120" w:after="120"/>
        <w:ind w:left="357"/>
        <w:jc w:val="center"/>
        <w:outlineLvl w:val="0"/>
        <w:rPr>
          <w:b/>
          <w:bCs/>
          <w:sz w:val="20"/>
          <w:szCs w:val="20"/>
        </w:rPr>
      </w:pPr>
      <w:r w:rsidRPr="000D7E91">
        <w:rPr>
          <w:b/>
          <w:bCs/>
          <w:sz w:val="20"/>
          <w:szCs w:val="20"/>
        </w:rPr>
        <w:t>КАЧЕСТВО ТОВАРА</w:t>
      </w:r>
    </w:p>
    <w:p w:rsidR="0091234C" w:rsidRPr="000D7E91" w:rsidRDefault="0091234C" w:rsidP="0091234C">
      <w:pPr>
        <w:tabs>
          <w:tab w:val="left" w:pos="360"/>
          <w:tab w:val="left" w:pos="900"/>
          <w:tab w:val="left" w:pos="1080"/>
        </w:tabs>
        <w:rPr>
          <w:spacing w:val="-4"/>
          <w:sz w:val="20"/>
          <w:szCs w:val="20"/>
        </w:rPr>
      </w:pPr>
      <w:r w:rsidRPr="000D7E91">
        <w:rPr>
          <w:spacing w:val="-4"/>
          <w:sz w:val="20"/>
          <w:szCs w:val="20"/>
        </w:rPr>
        <w:t>6.1. Качество Товара должно соответствовать требованиям Технического регламента, действующих ГОСТов, ТУ, иных нормативных актов РФ, подтверждаться при необходимости сертификатами завода-изготовителя и паспортами кач</w:t>
      </w:r>
      <w:r w:rsidRPr="000D7E91">
        <w:rPr>
          <w:spacing w:val="-4"/>
          <w:sz w:val="20"/>
          <w:szCs w:val="20"/>
        </w:rPr>
        <w:t>е</w:t>
      </w:r>
      <w:r w:rsidRPr="000D7E91">
        <w:rPr>
          <w:spacing w:val="-4"/>
          <w:sz w:val="20"/>
          <w:szCs w:val="20"/>
        </w:rPr>
        <w:t>ства либо надлежащим образом заверенными копиями таких документов, находящимися на Торговых точках и пред</w:t>
      </w:r>
      <w:r w:rsidRPr="000D7E91">
        <w:rPr>
          <w:spacing w:val="-4"/>
          <w:sz w:val="20"/>
          <w:szCs w:val="20"/>
        </w:rPr>
        <w:t>о</w:t>
      </w:r>
      <w:r w:rsidRPr="000D7E91">
        <w:rPr>
          <w:spacing w:val="-4"/>
          <w:sz w:val="20"/>
          <w:szCs w:val="20"/>
        </w:rPr>
        <w:t xml:space="preserve">ставляемых по первому требованию Покупателя. </w:t>
      </w:r>
    </w:p>
    <w:p w:rsidR="0091234C" w:rsidRPr="000D7E91" w:rsidRDefault="0091234C" w:rsidP="0091234C">
      <w:pPr>
        <w:rPr>
          <w:sz w:val="20"/>
          <w:szCs w:val="20"/>
        </w:rPr>
      </w:pPr>
      <w:r w:rsidRPr="000D7E91">
        <w:rPr>
          <w:sz w:val="20"/>
          <w:szCs w:val="20"/>
        </w:rPr>
        <w:t>6.2. Если в течение 24 (двадцати четырех) часов от времени получения Покупателем Товара в Торговой точке, Продавец по адресу указанному в разделе 11 настоящего Договора не получит письменного уведомления Покуп</w:t>
      </w:r>
      <w:r w:rsidRPr="000D7E91">
        <w:rPr>
          <w:sz w:val="20"/>
          <w:szCs w:val="20"/>
        </w:rPr>
        <w:t>а</w:t>
      </w:r>
      <w:r w:rsidRPr="000D7E91">
        <w:rPr>
          <w:sz w:val="20"/>
          <w:szCs w:val="20"/>
        </w:rPr>
        <w:t>теля об обнаружении несоответствия качества Товара, Товар, переданный Продавцом Покупателю по настоящему Договору, считается принятым надлежащего качества.</w:t>
      </w:r>
    </w:p>
    <w:p w:rsidR="0091234C" w:rsidRPr="000D7E91" w:rsidRDefault="0091234C" w:rsidP="0091234C">
      <w:pPr>
        <w:rPr>
          <w:sz w:val="20"/>
          <w:szCs w:val="20"/>
        </w:rPr>
      </w:pPr>
      <w:r w:rsidRPr="000D7E91">
        <w:rPr>
          <w:sz w:val="20"/>
          <w:szCs w:val="20"/>
        </w:rPr>
        <w:t>6.3. При предъявлении претензий по качеству и/или количеству полученного Товара Покупатель обязан пред</w:t>
      </w:r>
      <w:r w:rsidRPr="000D7E91">
        <w:rPr>
          <w:sz w:val="20"/>
          <w:szCs w:val="20"/>
        </w:rPr>
        <w:t>ъ</w:t>
      </w:r>
      <w:r w:rsidRPr="000D7E91">
        <w:rPr>
          <w:sz w:val="20"/>
          <w:szCs w:val="20"/>
        </w:rPr>
        <w:t>явить Продавцу документ, подтверждающий факт получения Товара в Торговой точке - терминальный чек. Ра</w:t>
      </w:r>
      <w:r w:rsidRPr="000D7E91">
        <w:rPr>
          <w:sz w:val="20"/>
          <w:szCs w:val="20"/>
        </w:rPr>
        <w:t>с</w:t>
      </w:r>
      <w:r w:rsidRPr="000D7E91">
        <w:rPr>
          <w:sz w:val="20"/>
          <w:szCs w:val="20"/>
        </w:rPr>
        <w:t>смотрение претензии по качеству возможно при предъявлении Покупателем акта независимой экспертизы, аккр</w:t>
      </w:r>
      <w:r w:rsidRPr="000D7E91">
        <w:rPr>
          <w:sz w:val="20"/>
          <w:szCs w:val="20"/>
        </w:rPr>
        <w:t>е</w:t>
      </w:r>
      <w:r w:rsidRPr="000D7E91">
        <w:rPr>
          <w:sz w:val="20"/>
          <w:szCs w:val="20"/>
        </w:rPr>
        <w:t>дитованной при Федеральном агентстве по техническому регулированию и метрологии (применительно к мото</w:t>
      </w:r>
      <w:r w:rsidRPr="000D7E91">
        <w:rPr>
          <w:sz w:val="20"/>
          <w:szCs w:val="20"/>
        </w:rPr>
        <w:t>р</w:t>
      </w:r>
      <w:r w:rsidRPr="000D7E91">
        <w:rPr>
          <w:sz w:val="20"/>
          <w:szCs w:val="20"/>
        </w:rPr>
        <w:t>ному топливу экспертная организация проводит отбор арбитражных проб на торговой точке, которая произвела отпуск топлива Покупателю, а также отбор проб из топливного бака/газового баллона автотранспортного средства по правилам ГОСТ 2517-85 (нефтепродукты)/ГОСТ 14921-78 (газ)). Претензии по качеству полученного Товара не рассматриваются Продавцом в случае непредставления Покупателем терминального чека и акта независимой эк</w:t>
      </w:r>
      <w:r w:rsidRPr="000D7E91">
        <w:rPr>
          <w:sz w:val="20"/>
          <w:szCs w:val="20"/>
        </w:rPr>
        <w:t>с</w:t>
      </w:r>
      <w:r w:rsidRPr="000D7E91">
        <w:rPr>
          <w:sz w:val="20"/>
          <w:szCs w:val="20"/>
        </w:rPr>
        <w:t>пертизы. Претензии по количеству полученного Товара не рассматриваются Продавцом в случае непредставления Покупателем терминального чека.</w:t>
      </w:r>
    </w:p>
    <w:p w:rsidR="0091234C" w:rsidRPr="000D7E91" w:rsidRDefault="0091234C" w:rsidP="0091234C">
      <w:pPr>
        <w:tabs>
          <w:tab w:val="left" w:pos="900"/>
          <w:tab w:val="left" w:pos="1080"/>
        </w:tabs>
        <w:rPr>
          <w:spacing w:val="-4"/>
          <w:sz w:val="20"/>
          <w:szCs w:val="20"/>
        </w:rPr>
      </w:pPr>
      <w:r w:rsidRPr="000D7E91">
        <w:rPr>
          <w:spacing w:val="-4"/>
          <w:sz w:val="20"/>
          <w:szCs w:val="20"/>
        </w:rPr>
        <w:lastRenderedPageBreak/>
        <w:t>6.4. При обнаружении несоответствия качества Товара Покупатель обязан предпринять все необходимые действия по сообщению и вызову представителей Продавца, составлению Актов, оформлению документов, обеспечению сохранн</w:t>
      </w:r>
      <w:r w:rsidRPr="000D7E91">
        <w:rPr>
          <w:spacing w:val="-4"/>
          <w:sz w:val="20"/>
          <w:szCs w:val="20"/>
        </w:rPr>
        <w:t>о</w:t>
      </w:r>
      <w:r w:rsidRPr="000D7E91">
        <w:rPr>
          <w:spacing w:val="-4"/>
          <w:sz w:val="20"/>
          <w:szCs w:val="20"/>
        </w:rPr>
        <w:t>сти принятого Товара и иные действия, фиксирующие и подтверждающие факт несоответствия Товара по качеству.</w:t>
      </w:r>
    </w:p>
    <w:p w:rsidR="0091234C" w:rsidRPr="000D7E91" w:rsidRDefault="0091234C" w:rsidP="000946B9">
      <w:pPr>
        <w:widowControl w:val="0"/>
        <w:numPr>
          <w:ilvl w:val="0"/>
          <w:numId w:val="11"/>
        </w:numPr>
        <w:tabs>
          <w:tab w:val="left" w:pos="720"/>
        </w:tabs>
        <w:spacing w:before="120" w:after="120"/>
        <w:ind w:left="357"/>
        <w:jc w:val="center"/>
        <w:rPr>
          <w:b/>
          <w:sz w:val="20"/>
          <w:szCs w:val="20"/>
        </w:rPr>
      </w:pPr>
      <w:r w:rsidRPr="000D7E91">
        <w:rPr>
          <w:b/>
          <w:sz w:val="20"/>
          <w:szCs w:val="20"/>
        </w:rPr>
        <w:t>ОТВЕТСТВЕННОСТЬ СТОРОН</w:t>
      </w:r>
    </w:p>
    <w:p w:rsidR="0091234C" w:rsidRPr="000D7E91" w:rsidRDefault="0091234C" w:rsidP="0091234C">
      <w:pPr>
        <w:tabs>
          <w:tab w:val="left" w:pos="720"/>
          <w:tab w:val="left" w:pos="900"/>
        </w:tabs>
        <w:rPr>
          <w:sz w:val="20"/>
          <w:szCs w:val="20"/>
        </w:rPr>
      </w:pPr>
      <w:r w:rsidRPr="000D7E91">
        <w:rPr>
          <w:sz w:val="20"/>
          <w:szCs w:val="20"/>
        </w:rPr>
        <w:t>7.1. За неисполнение либо ненадлежащее исполнение обязательств по настоящему Договору Стороны несут о</w:t>
      </w:r>
      <w:r w:rsidRPr="000D7E91">
        <w:rPr>
          <w:sz w:val="20"/>
          <w:szCs w:val="20"/>
        </w:rPr>
        <w:t>т</w:t>
      </w:r>
      <w:r w:rsidRPr="000D7E91">
        <w:rPr>
          <w:sz w:val="20"/>
          <w:szCs w:val="20"/>
        </w:rPr>
        <w:t>ветственность в соответствии с законодательством Российской Федерации.</w:t>
      </w:r>
    </w:p>
    <w:p w:rsidR="0091234C" w:rsidRPr="000D7E91" w:rsidRDefault="0091234C" w:rsidP="0091234C">
      <w:pPr>
        <w:tabs>
          <w:tab w:val="left" w:pos="720"/>
          <w:tab w:val="left" w:pos="900"/>
        </w:tabs>
        <w:rPr>
          <w:sz w:val="20"/>
          <w:szCs w:val="20"/>
        </w:rPr>
      </w:pPr>
      <w:r w:rsidRPr="000D7E91">
        <w:rPr>
          <w:sz w:val="20"/>
          <w:szCs w:val="20"/>
        </w:rPr>
        <w:t>7.2. В случае возникновения споров, требований или разногласий, которые могут возникнуть между Сторонами по применению или толкованию настоящего Договора, Стороны примут меры к их разрешению в претензионном порядке.</w:t>
      </w:r>
    </w:p>
    <w:p w:rsidR="0091234C" w:rsidRPr="000D7E91" w:rsidRDefault="0091234C" w:rsidP="0091234C">
      <w:pPr>
        <w:tabs>
          <w:tab w:val="left" w:pos="720"/>
          <w:tab w:val="left" w:pos="900"/>
        </w:tabs>
        <w:rPr>
          <w:sz w:val="20"/>
          <w:szCs w:val="20"/>
        </w:rPr>
      </w:pPr>
      <w:r w:rsidRPr="000D7E91">
        <w:rPr>
          <w:sz w:val="20"/>
          <w:szCs w:val="20"/>
        </w:rPr>
        <w:t>7.3. При соблюдении Покупателем всех условий настоящего Договора, Продавец несет ответственность за возврат неиспользованных Покупателем на приобретение Товаров сумм аванса, в том числе суммы минимального бала</w:t>
      </w:r>
      <w:r w:rsidRPr="000D7E91">
        <w:rPr>
          <w:sz w:val="20"/>
          <w:szCs w:val="20"/>
        </w:rPr>
        <w:t>н</w:t>
      </w:r>
      <w:r w:rsidRPr="000D7E91">
        <w:rPr>
          <w:sz w:val="20"/>
          <w:szCs w:val="20"/>
        </w:rPr>
        <w:t>са.</w:t>
      </w:r>
    </w:p>
    <w:p w:rsidR="0091234C" w:rsidRPr="000D7E91" w:rsidRDefault="0091234C" w:rsidP="0091234C">
      <w:pPr>
        <w:tabs>
          <w:tab w:val="left" w:pos="720"/>
          <w:tab w:val="left" w:pos="900"/>
        </w:tabs>
        <w:rPr>
          <w:sz w:val="20"/>
          <w:szCs w:val="20"/>
        </w:rPr>
      </w:pPr>
      <w:r w:rsidRPr="000D7E91">
        <w:rPr>
          <w:sz w:val="20"/>
          <w:szCs w:val="20"/>
        </w:rPr>
        <w:t>7.4. Продавец несет ответственность за реальный ущерб, причиненный Покупателю, в случае нарушения им ср</w:t>
      </w:r>
      <w:r w:rsidRPr="000D7E91">
        <w:rPr>
          <w:sz w:val="20"/>
          <w:szCs w:val="20"/>
        </w:rPr>
        <w:t>о</w:t>
      </w:r>
      <w:r w:rsidRPr="000D7E91">
        <w:rPr>
          <w:sz w:val="20"/>
          <w:szCs w:val="20"/>
        </w:rPr>
        <w:t>ков приостановки (прекращения) отпуска Товаров по Карте установленных подпунктом 4.1.2. настоящего Догов</w:t>
      </w:r>
      <w:r w:rsidRPr="000D7E91">
        <w:rPr>
          <w:sz w:val="20"/>
          <w:szCs w:val="20"/>
        </w:rPr>
        <w:t>о</w:t>
      </w:r>
      <w:r w:rsidRPr="000D7E91">
        <w:rPr>
          <w:sz w:val="20"/>
          <w:szCs w:val="20"/>
        </w:rPr>
        <w:t>ра.</w:t>
      </w:r>
    </w:p>
    <w:p w:rsidR="0091234C" w:rsidRPr="000D7E91" w:rsidRDefault="0091234C" w:rsidP="0091234C">
      <w:pPr>
        <w:tabs>
          <w:tab w:val="left" w:pos="720"/>
          <w:tab w:val="left" w:pos="900"/>
        </w:tabs>
        <w:rPr>
          <w:sz w:val="20"/>
          <w:szCs w:val="20"/>
        </w:rPr>
      </w:pPr>
      <w:r w:rsidRPr="000D7E91">
        <w:rPr>
          <w:sz w:val="20"/>
          <w:szCs w:val="20"/>
        </w:rPr>
        <w:t>7.5. Претензии в рамках исполнения настоящего Договора должны быть рассмотрены в течение 10 (десяти) раб</w:t>
      </w:r>
      <w:r w:rsidRPr="000D7E91">
        <w:rPr>
          <w:sz w:val="20"/>
          <w:szCs w:val="20"/>
        </w:rPr>
        <w:t>о</w:t>
      </w:r>
      <w:r w:rsidRPr="000D7E91">
        <w:rPr>
          <w:sz w:val="20"/>
          <w:szCs w:val="20"/>
        </w:rPr>
        <w:t>чих дней с момента их получения другой Стороной. О результатах рассмотрения претензии сообщается в пис</w:t>
      </w:r>
      <w:r w:rsidRPr="000D7E91">
        <w:rPr>
          <w:sz w:val="20"/>
          <w:szCs w:val="20"/>
        </w:rPr>
        <w:t>ь</w:t>
      </w:r>
      <w:r w:rsidRPr="000D7E91">
        <w:rPr>
          <w:sz w:val="20"/>
          <w:szCs w:val="20"/>
        </w:rPr>
        <w:t xml:space="preserve">менном виде. </w:t>
      </w:r>
    </w:p>
    <w:p w:rsidR="0091234C" w:rsidRPr="000D7E91" w:rsidRDefault="0091234C" w:rsidP="0091234C">
      <w:pPr>
        <w:tabs>
          <w:tab w:val="left" w:pos="720"/>
          <w:tab w:val="left" w:pos="900"/>
        </w:tabs>
        <w:rPr>
          <w:sz w:val="20"/>
          <w:szCs w:val="20"/>
        </w:rPr>
      </w:pPr>
      <w:r w:rsidRPr="000D7E91">
        <w:rPr>
          <w:sz w:val="20"/>
          <w:szCs w:val="20"/>
        </w:rPr>
        <w:t>7.6. В случае неудовлетворения претензии и/или невозможности урегулировать спор иными способами, спор п</w:t>
      </w:r>
      <w:r w:rsidRPr="000D7E91">
        <w:rPr>
          <w:sz w:val="20"/>
          <w:szCs w:val="20"/>
        </w:rPr>
        <w:t>е</w:t>
      </w:r>
      <w:r w:rsidRPr="000D7E91">
        <w:rPr>
          <w:sz w:val="20"/>
          <w:szCs w:val="20"/>
        </w:rPr>
        <w:t>редаётся на рассмотрение Арбитражного суда в соответствии действующего законодательства.</w:t>
      </w:r>
    </w:p>
    <w:p w:rsidR="0091234C" w:rsidRPr="000D7E91" w:rsidRDefault="0091234C" w:rsidP="0091234C">
      <w:pPr>
        <w:rPr>
          <w:rFonts w:eastAsia="Calibri"/>
          <w:sz w:val="20"/>
          <w:szCs w:val="20"/>
        </w:rPr>
      </w:pPr>
      <w:r w:rsidRPr="000D7E91">
        <w:rPr>
          <w:rFonts w:eastAsia="Calibri"/>
          <w:sz w:val="20"/>
          <w:szCs w:val="20"/>
        </w:rPr>
        <w:t xml:space="preserve">7.7. В случае нарушения сроков погашения задолженности, установленных в пункте 4.3.9. настоящего Договора, Покупатель обязуется уплатить Продавцу неустойку в размере 0,1 процент от суммы задолженности за каждый день просрочки. </w:t>
      </w:r>
    </w:p>
    <w:p w:rsidR="0091234C" w:rsidRPr="000D7E91" w:rsidRDefault="0091234C" w:rsidP="0091234C">
      <w:pPr>
        <w:rPr>
          <w:rFonts w:eastAsia="Calibri"/>
          <w:sz w:val="20"/>
          <w:szCs w:val="20"/>
        </w:rPr>
      </w:pPr>
      <w:r w:rsidRPr="000D7E91">
        <w:rPr>
          <w:rFonts w:eastAsia="Calibri"/>
          <w:sz w:val="20"/>
          <w:szCs w:val="20"/>
        </w:rPr>
        <w:t>7.8. Предусмотренные настоящим договором пени и штраф считаются начисленными с момента их признания Стороной договора, либо с момента вступления в силу соответствующего решения суда.</w:t>
      </w:r>
    </w:p>
    <w:p w:rsidR="0091234C" w:rsidRPr="000D7E91" w:rsidRDefault="0091234C" w:rsidP="000946B9">
      <w:pPr>
        <w:widowControl w:val="0"/>
        <w:numPr>
          <w:ilvl w:val="0"/>
          <w:numId w:val="11"/>
        </w:numPr>
        <w:spacing w:before="120" w:after="120"/>
        <w:ind w:left="357"/>
        <w:jc w:val="center"/>
        <w:rPr>
          <w:b/>
          <w:sz w:val="20"/>
          <w:szCs w:val="20"/>
        </w:rPr>
      </w:pPr>
      <w:r w:rsidRPr="000D7E91">
        <w:rPr>
          <w:b/>
          <w:sz w:val="20"/>
          <w:szCs w:val="20"/>
        </w:rPr>
        <w:t>ВСТУПЛЕНИЕ В СИЛУ, СРОК ДЕЙСТВИЯ И ПОРЯДОК ПРЕКРАЩЕНИЯ ДОГОВОРА</w:t>
      </w:r>
    </w:p>
    <w:p w:rsidR="0091234C" w:rsidRPr="000D7E91" w:rsidRDefault="0091234C" w:rsidP="000946B9">
      <w:pPr>
        <w:widowControl w:val="0"/>
        <w:numPr>
          <w:ilvl w:val="1"/>
          <w:numId w:val="11"/>
        </w:numPr>
        <w:tabs>
          <w:tab w:val="num" w:pos="426"/>
        </w:tabs>
        <w:spacing w:before="60" w:after="0"/>
        <w:rPr>
          <w:sz w:val="20"/>
          <w:szCs w:val="20"/>
        </w:rPr>
      </w:pPr>
      <w:r w:rsidRPr="000D7E91">
        <w:rPr>
          <w:sz w:val="20"/>
          <w:szCs w:val="20"/>
        </w:rPr>
        <w:t>Настоящий Договор вступает в силу со дня подписания его Сторонами и действует до «</w:t>
      </w:r>
      <w:r w:rsidR="006F78A4">
        <w:rPr>
          <w:sz w:val="20"/>
          <w:szCs w:val="20"/>
        </w:rPr>
        <w:t>30» июня</w:t>
      </w:r>
      <w:r w:rsidRPr="000D7E91">
        <w:rPr>
          <w:sz w:val="20"/>
          <w:szCs w:val="20"/>
        </w:rPr>
        <w:t xml:space="preserve"> 20</w:t>
      </w:r>
      <w:r w:rsidR="000946B9">
        <w:rPr>
          <w:sz w:val="20"/>
          <w:szCs w:val="20"/>
        </w:rPr>
        <w:t>20</w:t>
      </w:r>
      <w:r w:rsidRPr="000D7E91">
        <w:rPr>
          <w:sz w:val="20"/>
          <w:szCs w:val="20"/>
        </w:rPr>
        <w:t xml:space="preserve"> года, а в части финансовых взаиморасчетов между сторонами до полного их завершения.</w:t>
      </w:r>
    </w:p>
    <w:p w:rsidR="0091234C" w:rsidRPr="000D7E91" w:rsidRDefault="0091234C" w:rsidP="000946B9">
      <w:pPr>
        <w:widowControl w:val="0"/>
        <w:numPr>
          <w:ilvl w:val="1"/>
          <w:numId w:val="11"/>
        </w:numPr>
        <w:tabs>
          <w:tab w:val="num" w:pos="426"/>
        </w:tabs>
        <w:spacing w:before="60" w:after="0"/>
        <w:rPr>
          <w:sz w:val="20"/>
          <w:szCs w:val="20"/>
        </w:rPr>
      </w:pPr>
      <w:r w:rsidRPr="000D7E91">
        <w:rPr>
          <w:sz w:val="20"/>
          <w:szCs w:val="20"/>
        </w:rPr>
        <w:t>Если ни одна из Сторон в срок за 15 (пятнадцать) календарных дней до истечения срока действия настоящего Договора не уведомит другую Сторону о своём намерении его расторгнуть, то настоящий Договор считается автоматически пролонгированным на каждый последующий календарный год на тех же условиях.</w:t>
      </w:r>
    </w:p>
    <w:p w:rsidR="0091234C" w:rsidRPr="000D7E91" w:rsidRDefault="0091234C" w:rsidP="0091234C">
      <w:pPr>
        <w:tabs>
          <w:tab w:val="num" w:pos="0"/>
          <w:tab w:val="num" w:pos="480"/>
        </w:tabs>
        <w:rPr>
          <w:sz w:val="20"/>
          <w:szCs w:val="20"/>
        </w:rPr>
      </w:pPr>
      <w:r w:rsidRPr="000D7E91">
        <w:rPr>
          <w:sz w:val="20"/>
          <w:szCs w:val="20"/>
        </w:rPr>
        <w:t>8.3. Настоящий Договор может быть расторгнут в одностороннем порядке по инициативе любой из Сторон при условии предварительного уведомления другой Стороны в письменном виде не позднее, чем за 15 (пятнадцать) календарных дней до даты расторжения Договора.</w:t>
      </w:r>
    </w:p>
    <w:p w:rsidR="0091234C" w:rsidRPr="000D7E91" w:rsidRDefault="0091234C" w:rsidP="0091234C">
      <w:pPr>
        <w:tabs>
          <w:tab w:val="num" w:pos="180"/>
          <w:tab w:val="num" w:pos="360"/>
        </w:tabs>
        <w:rPr>
          <w:sz w:val="20"/>
          <w:szCs w:val="20"/>
        </w:rPr>
      </w:pPr>
      <w:r w:rsidRPr="000D7E91">
        <w:rPr>
          <w:sz w:val="20"/>
          <w:szCs w:val="20"/>
        </w:rPr>
        <w:t>8.4. Настоящий Договор может быть расторгнут по соглашению Сторон и считается расторгнутым с момента по</w:t>
      </w:r>
      <w:r w:rsidRPr="000D7E91">
        <w:rPr>
          <w:sz w:val="20"/>
          <w:szCs w:val="20"/>
        </w:rPr>
        <w:t>д</w:t>
      </w:r>
      <w:r w:rsidRPr="000D7E91">
        <w:rPr>
          <w:sz w:val="20"/>
          <w:szCs w:val="20"/>
        </w:rPr>
        <w:t xml:space="preserve">писания данного соглашения Сторонами. </w:t>
      </w:r>
    </w:p>
    <w:p w:rsidR="0091234C" w:rsidRPr="000D7E91" w:rsidRDefault="0091234C" w:rsidP="0091234C">
      <w:pPr>
        <w:widowControl w:val="0"/>
        <w:tabs>
          <w:tab w:val="num" w:pos="480"/>
        </w:tabs>
        <w:rPr>
          <w:sz w:val="20"/>
          <w:szCs w:val="20"/>
        </w:rPr>
      </w:pPr>
      <w:r w:rsidRPr="000D7E91">
        <w:rPr>
          <w:sz w:val="20"/>
          <w:szCs w:val="20"/>
        </w:rPr>
        <w:t>8.5. В случае расторжения настоящего Договора или истечения срока его действия, Покупатель оплачивает сто</w:t>
      </w:r>
      <w:r w:rsidRPr="000D7E91">
        <w:rPr>
          <w:sz w:val="20"/>
          <w:szCs w:val="20"/>
        </w:rPr>
        <w:t>и</w:t>
      </w:r>
      <w:r w:rsidRPr="000D7E91">
        <w:rPr>
          <w:sz w:val="20"/>
          <w:szCs w:val="20"/>
        </w:rPr>
        <w:t xml:space="preserve">мость фактически приобретенных на момент расторжения Договора Товаров. При наличии не использованной Покупателем суммы предварительной оплаты (аванса), перечисленной на основании п.5.4 Договора, Продавец возвращает Покупателю на расчетный счет сумму неиспользованного аванса в течение 10 (Десяти) рабочих дней с момента сверки Сторонами взаимных обязательств и подписания Акта сверки.  </w:t>
      </w:r>
    </w:p>
    <w:p w:rsidR="0091234C" w:rsidRPr="000D7E91" w:rsidRDefault="0091234C" w:rsidP="0091234C">
      <w:pPr>
        <w:tabs>
          <w:tab w:val="num" w:pos="360"/>
        </w:tabs>
        <w:rPr>
          <w:sz w:val="20"/>
          <w:szCs w:val="20"/>
        </w:rPr>
      </w:pPr>
      <w:r w:rsidRPr="000D7E91">
        <w:rPr>
          <w:sz w:val="20"/>
          <w:szCs w:val="20"/>
        </w:rPr>
        <w:t>8.6. При расторжении или истечении срока действия настоящего Договора Стороны не позднее 5 числа месяца следующего за месяцем блокировки карт проводят сверку взаимных обязательств, оформляемую актом сверки, и проводят окончательный расчет в течение 10 (десяти) рабочих дней с момента подписания акта сверки взаимора</w:t>
      </w:r>
      <w:r w:rsidRPr="000D7E91">
        <w:rPr>
          <w:sz w:val="20"/>
          <w:szCs w:val="20"/>
        </w:rPr>
        <w:t>с</w:t>
      </w:r>
      <w:r w:rsidRPr="000D7E91">
        <w:rPr>
          <w:sz w:val="20"/>
          <w:szCs w:val="20"/>
        </w:rPr>
        <w:t>четов, при условии исполнения Покупателем п. 3.2 Договора.</w:t>
      </w:r>
    </w:p>
    <w:p w:rsidR="0091234C" w:rsidRPr="000D7E91" w:rsidRDefault="0091234C" w:rsidP="000946B9">
      <w:pPr>
        <w:widowControl w:val="0"/>
        <w:numPr>
          <w:ilvl w:val="0"/>
          <w:numId w:val="11"/>
        </w:numPr>
        <w:tabs>
          <w:tab w:val="left" w:pos="720"/>
          <w:tab w:val="left" w:pos="900"/>
          <w:tab w:val="left" w:pos="1080"/>
        </w:tabs>
        <w:spacing w:before="60" w:after="0"/>
        <w:jc w:val="center"/>
        <w:outlineLvl w:val="0"/>
        <w:rPr>
          <w:b/>
          <w:bCs/>
          <w:sz w:val="20"/>
          <w:szCs w:val="20"/>
        </w:rPr>
      </w:pPr>
      <w:r w:rsidRPr="000D7E91">
        <w:rPr>
          <w:b/>
          <w:bCs/>
          <w:sz w:val="20"/>
          <w:szCs w:val="20"/>
        </w:rPr>
        <w:t>ОБСТОЯТЕЛЬСТВА НЕПРЕОДОЛИМОЙ СИЛЫ</w:t>
      </w:r>
    </w:p>
    <w:p w:rsidR="0091234C" w:rsidRPr="000D7E91" w:rsidRDefault="0091234C" w:rsidP="000946B9">
      <w:pPr>
        <w:widowControl w:val="0"/>
        <w:numPr>
          <w:ilvl w:val="1"/>
          <w:numId w:val="12"/>
        </w:numPr>
        <w:tabs>
          <w:tab w:val="num" w:pos="180"/>
          <w:tab w:val="left" w:pos="360"/>
          <w:tab w:val="left" w:pos="900"/>
          <w:tab w:val="left" w:pos="1080"/>
        </w:tabs>
        <w:spacing w:before="120" w:after="120"/>
        <w:rPr>
          <w:sz w:val="20"/>
          <w:szCs w:val="20"/>
        </w:rPr>
      </w:pPr>
      <w:r w:rsidRPr="000D7E91">
        <w:rPr>
          <w:sz w:val="20"/>
          <w:szCs w:val="20"/>
        </w:rPr>
        <w:t>Стороны освобождаются от ответственности за неисполнение или ненадлежащее исполнение обязательств по Договору в случае возникновения обстоятельств непреодолимой силы, которые ни одна из Сторон была не в состоянии предвидеть и/или предотвратить разумными мерами, и которые повлияли на исполнение Сторон</w:t>
      </w:r>
      <w:r w:rsidRPr="000D7E91">
        <w:rPr>
          <w:sz w:val="20"/>
          <w:szCs w:val="20"/>
        </w:rPr>
        <w:t>а</w:t>
      </w:r>
      <w:r w:rsidRPr="000D7E91">
        <w:rPr>
          <w:sz w:val="20"/>
          <w:szCs w:val="20"/>
        </w:rPr>
        <w:t>ми своих обязательств по Договору.</w:t>
      </w:r>
    </w:p>
    <w:p w:rsidR="0091234C" w:rsidRPr="000D7E91" w:rsidRDefault="0091234C" w:rsidP="000946B9">
      <w:pPr>
        <w:widowControl w:val="0"/>
        <w:numPr>
          <w:ilvl w:val="1"/>
          <w:numId w:val="12"/>
        </w:numPr>
        <w:tabs>
          <w:tab w:val="num" w:pos="180"/>
          <w:tab w:val="left" w:pos="360"/>
          <w:tab w:val="left" w:pos="900"/>
          <w:tab w:val="left" w:pos="1080"/>
        </w:tabs>
        <w:spacing w:before="60" w:after="0"/>
        <w:rPr>
          <w:sz w:val="20"/>
          <w:szCs w:val="20"/>
        </w:rPr>
      </w:pPr>
      <w:r w:rsidRPr="000D7E91">
        <w:rPr>
          <w:sz w:val="20"/>
          <w:szCs w:val="20"/>
        </w:rPr>
        <w:t>К обстоятельствам непреодолимой силы относятся события, на которые Стороны не могут оказать влияния и за возникновение которых они не несут ответственности, например, землетрясения, наводнения, ураганы и другие стихийные бедствия; войны, военные действия, пожары, аварии, а также постановления или распор</w:t>
      </w:r>
      <w:r w:rsidRPr="000D7E91">
        <w:rPr>
          <w:sz w:val="20"/>
          <w:szCs w:val="20"/>
        </w:rPr>
        <w:t>я</w:t>
      </w:r>
      <w:r w:rsidRPr="000D7E91">
        <w:rPr>
          <w:sz w:val="20"/>
          <w:szCs w:val="20"/>
        </w:rPr>
        <w:t>жения органов государственной власти.</w:t>
      </w:r>
    </w:p>
    <w:p w:rsidR="0091234C" w:rsidRPr="000D7E91" w:rsidRDefault="0091234C" w:rsidP="000946B9">
      <w:pPr>
        <w:widowControl w:val="0"/>
        <w:numPr>
          <w:ilvl w:val="1"/>
          <w:numId w:val="12"/>
        </w:numPr>
        <w:tabs>
          <w:tab w:val="num" w:pos="180"/>
          <w:tab w:val="left" w:pos="360"/>
          <w:tab w:val="left" w:pos="900"/>
          <w:tab w:val="left" w:pos="1080"/>
        </w:tabs>
        <w:spacing w:before="60" w:after="0"/>
        <w:rPr>
          <w:snapToGrid w:val="0"/>
          <w:sz w:val="20"/>
          <w:szCs w:val="20"/>
        </w:rPr>
      </w:pPr>
      <w:r w:rsidRPr="000D7E91">
        <w:rPr>
          <w:sz w:val="20"/>
          <w:szCs w:val="20"/>
        </w:rPr>
        <w:t>Сторона, которая не в состоянии выполнить свои обязательства по Договору в силу возникновения обсто</w:t>
      </w:r>
      <w:r w:rsidRPr="000D7E91">
        <w:rPr>
          <w:sz w:val="20"/>
          <w:szCs w:val="20"/>
        </w:rPr>
        <w:t>я</w:t>
      </w:r>
      <w:r w:rsidRPr="000D7E91">
        <w:rPr>
          <w:sz w:val="20"/>
          <w:szCs w:val="20"/>
        </w:rPr>
        <w:t>тельств непреодолимой силы, обязана в течение 5 (пяти) рабочих дней информировать другую Сторону о наступлении таких обстоятельств в письменной форме и сообщить данные о характере обстоятельств, дать оценку их влияния на исполнение и возможный срок исполнения обязательств по Договору.</w:t>
      </w:r>
    </w:p>
    <w:p w:rsidR="0091234C" w:rsidRPr="000D7E91" w:rsidRDefault="0091234C" w:rsidP="000946B9">
      <w:pPr>
        <w:widowControl w:val="0"/>
        <w:numPr>
          <w:ilvl w:val="1"/>
          <w:numId w:val="12"/>
        </w:numPr>
        <w:tabs>
          <w:tab w:val="num" w:pos="180"/>
          <w:tab w:val="left" w:pos="360"/>
          <w:tab w:val="left" w:pos="900"/>
          <w:tab w:val="left" w:pos="1080"/>
        </w:tabs>
        <w:spacing w:before="60" w:after="0"/>
        <w:rPr>
          <w:snapToGrid w:val="0"/>
          <w:sz w:val="20"/>
          <w:szCs w:val="20"/>
        </w:rPr>
      </w:pPr>
      <w:r w:rsidRPr="000D7E91">
        <w:rPr>
          <w:snapToGrid w:val="0"/>
          <w:sz w:val="20"/>
          <w:szCs w:val="20"/>
        </w:rPr>
        <w:lastRenderedPageBreak/>
        <w:t xml:space="preserve"> Не извещение и/или несвоевременное извещение другой Стороны согласно п.9.3. настоящего Договора вл</w:t>
      </w:r>
      <w:r w:rsidRPr="000D7E91">
        <w:rPr>
          <w:snapToGrid w:val="0"/>
          <w:sz w:val="20"/>
          <w:szCs w:val="20"/>
        </w:rPr>
        <w:t>е</w:t>
      </w:r>
      <w:r w:rsidRPr="000D7E91">
        <w:rPr>
          <w:snapToGrid w:val="0"/>
          <w:sz w:val="20"/>
          <w:szCs w:val="20"/>
        </w:rPr>
        <w:t>чет за собой утрату Стороной права ссылаться на эти обстоятельства.</w:t>
      </w:r>
    </w:p>
    <w:p w:rsidR="0091234C" w:rsidRPr="000D7E91" w:rsidRDefault="0091234C" w:rsidP="000946B9">
      <w:pPr>
        <w:widowControl w:val="0"/>
        <w:numPr>
          <w:ilvl w:val="1"/>
          <w:numId w:val="12"/>
        </w:numPr>
        <w:tabs>
          <w:tab w:val="num" w:pos="180"/>
          <w:tab w:val="left" w:pos="360"/>
          <w:tab w:val="left" w:pos="900"/>
          <w:tab w:val="left" w:pos="1080"/>
          <w:tab w:val="num" w:pos="1494"/>
        </w:tabs>
        <w:spacing w:before="60" w:after="0"/>
        <w:rPr>
          <w:snapToGrid w:val="0"/>
          <w:sz w:val="20"/>
          <w:szCs w:val="20"/>
        </w:rPr>
      </w:pPr>
      <w:r w:rsidRPr="000D7E91">
        <w:rPr>
          <w:snapToGrid w:val="0"/>
          <w:sz w:val="20"/>
          <w:szCs w:val="20"/>
        </w:rPr>
        <w:t>Подтверждением наличия и продолжительности действия обстоятельств непреодолимой силы будут являться документы, выданные компетентным государственным органом.</w:t>
      </w:r>
    </w:p>
    <w:p w:rsidR="0091234C" w:rsidRPr="000D7E91" w:rsidRDefault="0091234C" w:rsidP="000946B9">
      <w:pPr>
        <w:widowControl w:val="0"/>
        <w:numPr>
          <w:ilvl w:val="1"/>
          <w:numId w:val="12"/>
        </w:numPr>
        <w:tabs>
          <w:tab w:val="num" w:pos="180"/>
          <w:tab w:val="left" w:pos="360"/>
          <w:tab w:val="left" w:pos="900"/>
          <w:tab w:val="left" w:pos="1080"/>
        </w:tabs>
        <w:spacing w:before="60" w:after="0"/>
        <w:rPr>
          <w:snapToGrid w:val="0"/>
          <w:sz w:val="20"/>
          <w:szCs w:val="20"/>
        </w:rPr>
      </w:pPr>
      <w:r w:rsidRPr="000D7E91">
        <w:rPr>
          <w:snapToGrid w:val="0"/>
          <w:sz w:val="20"/>
          <w:szCs w:val="20"/>
        </w:rPr>
        <w:t xml:space="preserve"> Если подобные обстоятельства продлятся более 20 (двадцати) календарных дней подряд, то любая из Сторон вправе расторгнуть Договор в одностороннем порядке, известив об этом другую Сторону за 5 (пять) рабочих дней до даты предполагаемого расторжения. </w:t>
      </w:r>
    </w:p>
    <w:p w:rsidR="0091234C" w:rsidRPr="000D7E91" w:rsidRDefault="0091234C" w:rsidP="0091234C">
      <w:pPr>
        <w:widowControl w:val="0"/>
        <w:spacing w:before="120" w:after="120"/>
        <w:jc w:val="center"/>
        <w:rPr>
          <w:b/>
          <w:sz w:val="20"/>
          <w:szCs w:val="20"/>
        </w:rPr>
      </w:pPr>
      <w:r w:rsidRPr="000D7E91">
        <w:rPr>
          <w:b/>
          <w:sz w:val="20"/>
          <w:szCs w:val="20"/>
        </w:rPr>
        <w:t>10. ДОПОЛНИТЕЛЬНЫЕ ПОЛОЖЕНИЯ</w:t>
      </w:r>
    </w:p>
    <w:p w:rsidR="0091234C" w:rsidRPr="000D7E91" w:rsidRDefault="0091234C" w:rsidP="0091234C">
      <w:pPr>
        <w:widowControl w:val="0"/>
        <w:rPr>
          <w:sz w:val="20"/>
          <w:szCs w:val="20"/>
        </w:rPr>
      </w:pPr>
      <w:r w:rsidRPr="000D7E91">
        <w:rPr>
          <w:sz w:val="20"/>
          <w:szCs w:val="20"/>
        </w:rPr>
        <w:t>10.1. Стороны соглашаются с тем, что Договор, включая его условия, а также любая информация и документы, включая персональные данные сторон, касающиеся любой из Сторон и предоставленные или ставшие известными любой из Сторон в рамках исполнения Договора, содержат коммерческую тайну Сторон и не подлежат разглаш</w:t>
      </w:r>
      <w:r w:rsidRPr="000D7E91">
        <w:rPr>
          <w:sz w:val="20"/>
          <w:szCs w:val="20"/>
        </w:rPr>
        <w:t>е</w:t>
      </w:r>
      <w:r w:rsidRPr="000D7E91">
        <w:rPr>
          <w:sz w:val="20"/>
          <w:szCs w:val="20"/>
        </w:rPr>
        <w:t xml:space="preserve">нию или передаче третьим лицам за исключением случаев, предусмотренных действующим законодательством РФ. </w:t>
      </w:r>
      <w:r w:rsidRPr="000D7E91">
        <w:rPr>
          <w:sz w:val="20"/>
          <w:szCs w:val="22"/>
        </w:rPr>
        <w:t>Покупатель обязуется включить в получаемое со своих сотрудников согласие на обработку их персональных данных полный перечень передаваемых Продавцу персональных данных, цели обработки, для которых перс</w:t>
      </w:r>
      <w:r w:rsidRPr="000D7E91">
        <w:rPr>
          <w:sz w:val="20"/>
          <w:szCs w:val="22"/>
        </w:rPr>
        <w:t>о</w:t>
      </w:r>
      <w:r w:rsidRPr="000D7E91">
        <w:rPr>
          <w:sz w:val="20"/>
          <w:szCs w:val="22"/>
        </w:rPr>
        <w:t>нальные данные сотрудников Покупателя передаются Продавцу и вид обработки Продавцом персональных да</w:t>
      </w:r>
      <w:r w:rsidRPr="000D7E91">
        <w:rPr>
          <w:sz w:val="20"/>
          <w:szCs w:val="22"/>
        </w:rPr>
        <w:t>н</w:t>
      </w:r>
      <w:r w:rsidRPr="000D7E91">
        <w:rPr>
          <w:sz w:val="20"/>
          <w:szCs w:val="22"/>
        </w:rPr>
        <w:t>ных сотрудников Покупателя — хранение</w:t>
      </w:r>
      <w:ins w:id="332" w:author=" Качалов Д.А." w:date="2013-08-09T11:49:00Z">
        <w:r w:rsidRPr="000D7E91">
          <w:rPr>
            <w:sz w:val="20"/>
            <w:szCs w:val="22"/>
          </w:rPr>
          <w:t>.</w:t>
        </w:r>
      </w:ins>
    </w:p>
    <w:p w:rsidR="0091234C" w:rsidRPr="000D7E91" w:rsidRDefault="0091234C" w:rsidP="0091234C">
      <w:pPr>
        <w:autoSpaceDE w:val="0"/>
        <w:autoSpaceDN w:val="0"/>
        <w:adjustRightInd w:val="0"/>
        <w:outlineLvl w:val="3"/>
        <w:rPr>
          <w:sz w:val="20"/>
          <w:szCs w:val="20"/>
        </w:rPr>
      </w:pPr>
      <w:r w:rsidRPr="000D7E91">
        <w:rPr>
          <w:sz w:val="20"/>
          <w:szCs w:val="20"/>
        </w:rPr>
        <w:t>10.2. Все предусмотренные Договором заявления, извещения отправляются Сторонами посредством факсимил</w:t>
      </w:r>
      <w:r w:rsidRPr="000D7E91">
        <w:rPr>
          <w:sz w:val="20"/>
          <w:szCs w:val="20"/>
        </w:rPr>
        <w:t>ь</w:t>
      </w:r>
      <w:r w:rsidRPr="000D7E91">
        <w:rPr>
          <w:sz w:val="20"/>
          <w:szCs w:val="20"/>
        </w:rPr>
        <w:t>ной связи по номерам, указанным в Договоре, либо по адресу электронной почты, указанному в настоящем дог</w:t>
      </w:r>
      <w:r w:rsidRPr="000D7E91">
        <w:rPr>
          <w:sz w:val="20"/>
          <w:szCs w:val="20"/>
        </w:rPr>
        <w:t>о</w:t>
      </w:r>
      <w:r w:rsidRPr="000D7E91">
        <w:rPr>
          <w:sz w:val="20"/>
          <w:szCs w:val="20"/>
        </w:rPr>
        <w:t>воре, и почтовыми отправлениями по адресам, указанным в Договоре в качестве почтовых адресов, либо вручаю</w:t>
      </w:r>
      <w:r w:rsidRPr="000D7E91">
        <w:rPr>
          <w:sz w:val="20"/>
          <w:szCs w:val="20"/>
        </w:rPr>
        <w:t>т</w:t>
      </w:r>
      <w:r w:rsidRPr="000D7E91">
        <w:rPr>
          <w:sz w:val="20"/>
          <w:szCs w:val="20"/>
        </w:rPr>
        <w:t xml:space="preserve">ся под расписку уполномоченному представителю Стороны-получателя. Предусмотренные настоящим договором заявки, сообщения и извещения Покупателя, представление которых возможно путем заполнения электронных форм в личном кабинете Покупателя, могут представляться Покупателем указанным способом. </w:t>
      </w:r>
    </w:p>
    <w:p w:rsidR="0091234C" w:rsidRPr="000D7E91" w:rsidRDefault="0091234C" w:rsidP="0091234C">
      <w:pPr>
        <w:widowControl w:val="0"/>
        <w:rPr>
          <w:sz w:val="20"/>
          <w:szCs w:val="20"/>
        </w:rPr>
      </w:pPr>
      <w:r w:rsidRPr="000D7E91">
        <w:rPr>
          <w:sz w:val="20"/>
          <w:szCs w:val="20"/>
        </w:rPr>
        <w:t>10.3. Все документы, исходящие от Стороны по Договору и отправляемые в рамках исполнения Договора, должны быть подписаны уполномоченным лицом Стороны-отправителя и в случаях, предусмотренных законодател</w:t>
      </w:r>
      <w:r w:rsidRPr="000D7E91">
        <w:rPr>
          <w:sz w:val="20"/>
          <w:szCs w:val="20"/>
        </w:rPr>
        <w:t>ь</w:t>
      </w:r>
      <w:r w:rsidRPr="000D7E91">
        <w:rPr>
          <w:sz w:val="20"/>
          <w:szCs w:val="20"/>
        </w:rPr>
        <w:t>ством, заверены печатью Стороны. В случае, если Договор допускает представление документов путем их напра</w:t>
      </w:r>
      <w:r w:rsidRPr="000D7E91">
        <w:rPr>
          <w:sz w:val="20"/>
          <w:szCs w:val="20"/>
        </w:rPr>
        <w:t>в</w:t>
      </w:r>
      <w:r w:rsidRPr="000D7E91">
        <w:rPr>
          <w:sz w:val="20"/>
          <w:szCs w:val="20"/>
        </w:rPr>
        <w:t>ления на адрес электронной почты, такой документ должен быть направлен в форме скан-образа с разрешением и качеством, позволяющим убедиться в подлинности оригинала.</w:t>
      </w:r>
    </w:p>
    <w:p w:rsidR="0091234C" w:rsidRPr="000D7E91" w:rsidRDefault="0091234C" w:rsidP="0091234C">
      <w:pPr>
        <w:widowControl w:val="0"/>
        <w:rPr>
          <w:sz w:val="20"/>
          <w:szCs w:val="20"/>
        </w:rPr>
      </w:pPr>
      <w:r w:rsidRPr="000D7E91">
        <w:rPr>
          <w:sz w:val="20"/>
          <w:szCs w:val="20"/>
        </w:rPr>
        <w:t>10.4. В случае изменения организационно-правовой формы, наименования, места нахождения, почтового (факт</w:t>
      </w:r>
      <w:r w:rsidRPr="000D7E91">
        <w:rPr>
          <w:sz w:val="20"/>
          <w:szCs w:val="20"/>
        </w:rPr>
        <w:t>и</w:t>
      </w:r>
      <w:r w:rsidRPr="000D7E91">
        <w:rPr>
          <w:sz w:val="20"/>
          <w:szCs w:val="20"/>
        </w:rPr>
        <w:t>ческого) адреса и других сведений Сторона в течение 3 (Трех) дней должна письменно сообщить об этом другой Стороне и представить заверенные копии решений (согласований) о государственной регистрации данных изм</w:t>
      </w:r>
      <w:r w:rsidRPr="000D7E91">
        <w:rPr>
          <w:sz w:val="20"/>
          <w:szCs w:val="20"/>
        </w:rPr>
        <w:t>е</w:t>
      </w:r>
      <w:r w:rsidRPr="000D7E91">
        <w:rPr>
          <w:sz w:val="20"/>
          <w:szCs w:val="20"/>
        </w:rPr>
        <w:t>нений (если данные изменения влекут за собой необходимость государственной регистрации).</w:t>
      </w:r>
    </w:p>
    <w:p w:rsidR="0091234C" w:rsidRPr="000D7E91" w:rsidRDefault="0091234C" w:rsidP="0091234C">
      <w:pPr>
        <w:widowControl w:val="0"/>
        <w:rPr>
          <w:sz w:val="20"/>
          <w:szCs w:val="20"/>
        </w:rPr>
      </w:pPr>
      <w:r w:rsidRPr="000D7E91">
        <w:rPr>
          <w:sz w:val="20"/>
          <w:szCs w:val="20"/>
        </w:rPr>
        <w:t>10.5. Сторона, не известившая или несвоевременно известившая другую Сторону о вышеуказанных изменениях, несет ответственность за все связанные с этим неблагоприятные последствия.</w:t>
      </w:r>
    </w:p>
    <w:p w:rsidR="0091234C" w:rsidRPr="000D7E91" w:rsidRDefault="0091234C" w:rsidP="0091234C">
      <w:pPr>
        <w:widowControl w:val="0"/>
        <w:spacing w:after="40"/>
        <w:ind w:right="-1"/>
        <w:rPr>
          <w:sz w:val="20"/>
          <w:szCs w:val="20"/>
        </w:rPr>
      </w:pPr>
      <w:r w:rsidRPr="000D7E91">
        <w:rPr>
          <w:sz w:val="20"/>
          <w:szCs w:val="20"/>
        </w:rPr>
        <w:t>10.6. Применимым правом, то есть правом, регулирующим правоотношения Сторон, вытекающие из Договора, является право Российской Федерации.</w:t>
      </w:r>
    </w:p>
    <w:p w:rsidR="0091234C" w:rsidRPr="000D7E91" w:rsidRDefault="0091234C" w:rsidP="0091234C">
      <w:pPr>
        <w:widowControl w:val="0"/>
        <w:spacing w:after="0"/>
        <w:rPr>
          <w:sz w:val="20"/>
          <w:szCs w:val="20"/>
        </w:rPr>
      </w:pPr>
      <w:r w:rsidRPr="000D7E91">
        <w:rPr>
          <w:sz w:val="20"/>
          <w:szCs w:val="20"/>
        </w:rPr>
        <w:t>10.7. Настоящий Договор составлен в двух экземплярах, имеющих равную юридическую силу, по одному для каждой из Сторон.</w:t>
      </w:r>
    </w:p>
    <w:tbl>
      <w:tblPr>
        <w:tblpPr w:leftFromText="180" w:rightFromText="180" w:vertAnchor="text" w:horzAnchor="margin" w:tblpX="108" w:tblpY="17"/>
        <w:tblW w:w="9640" w:type="dxa"/>
        <w:tblLayout w:type="fixed"/>
        <w:tblLook w:val="0000" w:firstRow="0" w:lastRow="0" w:firstColumn="0" w:lastColumn="0" w:noHBand="0" w:noVBand="0"/>
      </w:tblPr>
      <w:tblGrid>
        <w:gridCol w:w="4962"/>
        <w:gridCol w:w="4678"/>
      </w:tblGrid>
      <w:tr w:rsidR="0091234C" w:rsidRPr="000D7E91" w:rsidTr="0091234C">
        <w:trPr>
          <w:trHeight w:val="280"/>
        </w:trPr>
        <w:tc>
          <w:tcPr>
            <w:tcW w:w="4962" w:type="dxa"/>
          </w:tcPr>
          <w:p w:rsidR="0091234C" w:rsidRPr="0091234C" w:rsidRDefault="0091234C" w:rsidP="0091234C">
            <w:pPr>
              <w:spacing w:after="0"/>
              <w:jc w:val="center"/>
              <w:rPr>
                <w:b/>
                <w:sz w:val="20"/>
                <w:szCs w:val="20"/>
              </w:rPr>
            </w:pPr>
            <w:r w:rsidRPr="0091234C">
              <w:rPr>
                <w:b/>
                <w:sz w:val="20"/>
                <w:szCs w:val="20"/>
              </w:rPr>
              <w:t>Покупатель:</w:t>
            </w:r>
          </w:p>
          <w:p w:rsidR="0091234C" w:rsidRPr="0091234C" w:rsidRDefault="0091234C" w:rsidP="0091234C">
            <w:pPr>
              <w:spacing w:after="0"/>
              <w:jc w:val="center"/>
              <w:rPr>
                <w:sz w:val="20"/>
                <w:szCs w:val="20"/>
              </w:rPr>
            </w:pPr>
          </w:p>
        </w:tc>
        <w:tc>
          <w:tcPr>
            <w:tcW w:w="4678" w:type="dxa"/>
          </w:tcPr>
          <w:p w:rsidR="0091234C" w:rsidRPr="0091234C" w:rsidRDefault="0091234C" w:rsidP="0091234C">
            <w:pPr>
              <w:spacing w:after="0"/>
              <w:jc w:val="center"/>
              <w:rPr>
                <w:b/>
                <w:color w:val="000000"/>
                <w:sz w:val="20"/>
                <w:szCs w:val="20"/>
              </w:rPr>
            </w:pPr>
            <w:r w:rsidRPr="0091234C">
              <w:rPr>
                <w:b/>
                <w:color w:val="000000"/>
                <w:sz w:val="20"/>
                <w:szCs w:val="20"/>
              </w:rPr>
              <w:t>Продавец:</w:t>
            </w:r>
          </w:p>
          <w:p w:rsidR="0091234C" w:rsidRPr="0091234C" w:rsidRDefault="0091234C" w:rsidP="0091234C">
            <w:pPr>
              <w:spacing w:after="0"/>
              <w:jc w:val="center"/>
              <w:rPr>
                <w:b/>
                <w:color w:val="000000"/>
                <w:sz w:val="20"/>
                <w:szCs w:val="20"/>
              </w:rPr>
            </w:pPr>
          </w:p>
        </w:tc>
      </w:tr>
      <w:tr w:rsidR="0091234C" w:rsidRPr="000D7E91" w:rsidTr="0091234C">
        <w:trPr>
          <w:trHeight w:val="1095"/>
        </w:trPr>
        <w:tc>
          <w:tcPr>
            <w:tcW w:w="4962" w:type="dxa"/>
          </w:tcPr>
          <w:p w:rsidR="0091234C" w:rsidRPr="0091234C" w:rsidRDefault="0091234C" w:rsidP="0091234C">
            <w:pPr>
              <w:keepNext/>
              <w:spacing w:after="0"/>
              <w:outlineLvl w:val="0"/>
              <w:rPr>
                <w:sz w:val="20"/>
                <w:szCs w:val="20"/>
              </w:rPr>
            </w:pPr>
            <w:r w:rsidRPr="0091234C">
              <w:rPr>
                <w:sz w:val="20"/>
                <w:szCs w:val="20"/>
              </w:rPr>
              <w:t>ООО «ОЭСК»</w:t>
            </w:r>
          </w:p>
          <w:p w:rsidR="0091234C" w:rsidRPr="0091234C" w:rsidRDefault="0091234C" w:rsidP="0091234C">
            <w:pPr>
              <w:keepNext/>
              <w:spacing w:after="0"/>
              <w:outlineLvl w:val="0"/>
              <w:rPr>
                <w:sz w:val="20"/>
                <w:szCs w:val="20"/>
              </w:rPr>
            </w:pPr>
            <w:r w:rsidRPr="0091234C">
              <w:rPr>
                <w:sz w:val="20"/>
                <w:szCs w:val="20"/>
              </w:rPr>
              <w:t xml:space="preserve">Юридический и почтовый адрес: 653047, Кемеровская область, город Прокопьевск, ул. Гайдара, д. 43,помещение 1п </w:t>
            </w:r>
          </w:p>
          <w:p w:rsidR="0091234C" w:rsidRPr="0091234C" w:rsidRDefault="0091234C" w:rsidP="0091234C">
            <w:pPr>
              <w:keepNext/>
              <w:spacing w:after="0"/>
              <w:outlineLvl w:val="0"/>
              <w:rPr>
                <w:sz w:val="20"/>
                <w:szCs w:val="20"/>
              </w:rPr>
            </w:pPr>
            <w:r w:rsidRPr="0091234C">
              <w:rPr>
                <w:sz w:val="20"/>
                <w:szCs w:val="20"/>
              </w:rPr>
              <w:t>ИНН 4223052779</w:t>
            </w:r>
          </w:p>
          <w:p w:rsidR="0091234C" w:rsidRPr="0091234C" w:rsidRDefault="0091234C" w:rsidP="0091234C">
            <w:pPr>
              <w:keepNext/>
              <w:spacing w:after="0"/>
              <w:outlineLvl w:val="0"/>
              <w:rPr>
                <w:sz w:val="20"/>
                <w:szCs w:val="20"/>
              </w:rPr>
            </w:pPr>
            <w:r w:rsidRPr="0091234C">
              <w:rPr>
                <w:sz w:val="20"/>
                <w:szCs w:val="20"/>
              </w:rPr>
              <w:t>КПП 422301001</w:t>
            </w:r>
          </w:p>
          <w:p w:rsidR="0091234C" w:rsidRPr="0091234C" w:rsidRDefault="0091234C" w:rsidP="0091234C">
            <w:pPr>
              <w:keepNext/>
              <w:spacing w:after="0"/>
              <w:outlineLvl w:val="0"/>
              <w:rPr>
                <w:sz w:val="20"/>
                <w:szCs w:val="20"/>
              </w:rPr>
            </w:pPr>
            <w:r w:rsidRPr="0091234C">
              <w:rPr>
                <w:sz w:val="20"/>
                <w:szCs w:val="20"/>
              </w:rPr>
              <w:t>ОГРН 1094223000519  05.02.2009 г.</w:t>
            </w:r>
          </w:p>
          <w:p w:rsidR="0091234C" w:rsidRPr="0091234C" w:rsidRDefault="0091234C" w:rsidP="0091234C">
            <w:pPr>
              <w:keepNext/>
              <w:spacing w:after="0"/>
              <w:outlineLvl w:val="0"/>
              <w:rPr>
                <w:sz w:val="20"/>
                <w:szCs w:val="20"/>
              </w:rPr>
            </w:pPr>
            <w:r w:rsidRPr="0091234C">
              <w:rPr>
                <w:sz w:val="20"/>
                <w:szCs w:val="20"/>
              </w:rPr>
              <w:t>ОКВЭД 40.10.2</w:t>
            </w:r>
          </w:p>
          <w:p w:rsidR="0091234C" w:rsidRPr="0091234C" w:rsidRDefault="0091234C" w:rsidP="0091234C">
            <w:pPr>
              <w:keepNext/>
              <w:spacing w:after="0"/>
              <w:outlineLvl w:val="0"/>
              <w:rPr>
                <w:sz w:val="20"/>
                <w:szCs w:val="20"/>
              </w:rPr>
            </w:pPr>
            <w:r w:rsidRPr="0091234C">
              <w:rPr>
                <w:sz w:val="20"/>
                <w:szCs w:val="20"/>
              </w:rPr>
              <w:t>ОКПО 89915364</w:t>
            </w:r>
          </w:p>
          <w:p w:rsidR="0091234C" w:rsidRPr="0091234C" w:rsidRDefault="0091234C" w:rsidP="0091234C">
            <w:pPr>
              <w:keepNext/>
              <w:spacing w:after="0"/>
              <w:outlineLvl w:val="0"/>
              <w:rPr>
                <w:sz w:val="20"/>
                <w:szCs w:val="20"/>
              </w:rPr>
            </w:pPr>
            <w:r w:rsidRPr="0091234C">
              <w:rPr>
                <w:sz w:val="20"/>
                <w:szCs w:val="20"/>
              </w:rPr>
              <w:t>ИНН/КПП  : 4223052779 /422301001</w:t>
            </w:r>
          </w:p>
          <w:p w:rsidR="0091234C" w:rsidRPr="0091234C" w:rsidRDefault="0091234C" w:rsidP="0091234C">
            <w:pPr>
              <w:keepNext/>
              <w:spacing w:after="0"/>
              <w:outlineLvl w:val="0"/>
              <w:rPr>
                <w:sz w:val="20"/>
                <w:szCs w:val="20"/>
              </w:rPr>
            </w:pPr>
            <w:r w:rsidRPr="0091234C">
              <w:rPr>
                <w:sz w:val="20"/>
                <w:szCs w:val="20"/>
              </w:rPr>
              <w:t>Банк «Левобережный» (ОАО)</w:t>
            </w:r>
          </w:p>
          <w:p w:rsidR="0091234C" w:rsidRPr="0091234C" w:rsidRDefault="0091234C" w:rsidP="0091234C">
            <w:pPr>
              <w:keepNext/>
              <w:spacing w:after="0"/>
              <w:outlineLvl w:val="0"/>
              <w:rPr>
                <w:sz w:val="20"/>
                <w:szCs w:val="20"/>
              </w:rPr>
            </w:pPr>
            <w:r w:rsidRPr="0091234C">
              <w:rPr>
                <w:sz w:val="20"/>
                <w:szCs w:val="20"/>
              </w:rPr>
              <w:t>Р/с:  40702810509590000018</w:t>
            </w:r>
          </w:p>
          <w:p w:rsidR="0091234C" w:rsidRPr="0091234C" w:rsidRDefault="0091234C" w:rsidP="0091234C">
            <w:pPr>
              <w:keepNext/>
              <w:spacing w:after="0"/>
              <w:outlineLvl w:val="0"/>
              <w:rPr>
                <w:sz w:val="20"/>
                <w:szCs w:val="20"/>
              </w:rPr>
            </w:pPr>
            <w:r>
              <w:rPr>
                <w:sz w:val="20"/>
                <w:szCs w:val="20"/>
              </w:rPr>
              <w:t xml:space="preserve">БИК: </w:t>
            </w:r>
            <w:r w:rsidRPr="0091234C">
              <w:rPr>
                <w:sz w:val="20"/>
                <w:szCs w:val="20"/>
              </w:rPr>
              <w:t>045004850</w:t>
            </w:r>
          </w:p>
          <w:p w:rsidR="0091234C" w:rsidRDefault="0091234C" w:rsidP="0091234C">
            <w:pPr>
              <w:keepNext/>
              <w:spacing w:after="0"/>
              <w:outlineLvl w:val="0"/>
              <w:rPr>
                <w:sz w:val="20"/>
                <w:szCs w:val="20"/>
              </w:rPr>
            </w:pPr>
            <w:r w:rsidRPr="0091234C">
              <w:rPr>
                <w:sz w:val="20"/>
                <w:szCs w:val="20"/>
              </w:rPr>
              <w:t>К/с:  30101810100000000850</w:t>
            </w:r>
          </w:p>
          <w:p w:rsidR="0091234C" w:rsidRDefault="0091234C" w:rsidP="0091234C">
            <w:pPr>
              <w:keepNext/>
              <w:spacing w:after="0"/>
              <w:outlineLvl w:val="0"/>
              <w:rPr>
                <w:sz w:val="20"/>
                <w:szCs w:val="20"/>
              </w:rPr>
            </w:pPr>
          </w:p>
          <w:p w:rsidR="0091234C" w:rsidRPr="0091234C" w:rsidRDefault="0091234C" w:rsidP="0091234C">
            <w:pPr>
              <w:keepNext/>
              <w:spacing w:after="0"/>
              <w:outlineLvl w:val="0"/>
              <w:rPr>
                <w:b/>
                <w:sz w:val="20"/>
                <w:szCs w:val="20"/>
              </w:rPr>
            </w:pPr>
            <w:r w:rsidRPr="0091234C">
              <w:rPr>
                <w:b/>
                <w:sz w:val="20"/>
                <w:szCs w:val="20"/>
              </w:rPr>
              <w:t>Генеральный директор</w:t>
            </w:r>
          </w:p>
          <w:p w:rsidR="0091234C" w:rsidRPr="0091234C" w:rsidRDefault="0091234C" w:rsidP="0091234C">
            <w:pPr>
              <w:keepNext/>
              <w:spacing w:after="0"/>
              <w:outlineLvl w:val="0"/>
              <w:rPr>
                <w:b/>
                <w:sz w:val="20"/>
                <w:szCs w:val="20"/>
              </w:rPr>
            </w:pPr>
          </w:p>
          <w:p w:rsidR="0091234C" w:rsidRPr="00BF06FB" w:rsidRDefault="0091234C" w:rsidP="0091234C">
            <w:pPr>
              <w:keepNext/>
              <w:spacing w:after="0"/>
              <w:outlineLvl w:val="0"/>
            </w:pPr>
            <w:r w:rsidRPr="0091234C">
              <w:rPr>
                <w:b/>
                <w:sz w:val="20"/>
                <w:szCs w:val="20"/>
              </w:rPr>
              <w:t>________________ А.А. Фомичев</w:t>
            </w:r>
            <w:r>
              <w:rPr>
                <w:sz w:val="20"/>
                <w:szCs w:val="20"/>
              </w:rPr>
              <w:t xml:space="preserve"> </w:t>
            </w:r>
          </w:p>
        </w:tc>
        <w:tc>
          <w:tcPr>
            <w:tcW w:w="4678" w:type="dxa"/>
          </w:tcPr>
          <w:p w:rsidR="0091234C" w:rsidRPr="00BF06FB" w:rsidRDefault="0091234C" w:rsidP="0091234C">
            <w:pPr>
              <w:spacing w:after="0"/>
              <w:rPr>
                <w:b/>
                <w:color w:val="000000"/>
              </w:rPr>
            </w:pPr>
          </w:p>
        </w:tc>
      </w:tr>
    </w:tbl>
    <w:p w:rsidR="0091234C" w:rsidRDefault="0091234C" w:rsidP="0091234C">
      <w:pPr>
        <w:widowControl w:val="0"/>
        <w:spacing w:before="120" w:after="120"/>
        <w:jc w:val="left"/>
        <w:rPr>
          <w:b/>
          <w:sz w:val="20"/>
          <w:szCs w:val="20"/>
        </w:rPr>
      </w:pPr>
      <w:r w:rsidRPr="0091234C">
        <w:rPr>
          <w:b/>
          <w:sz w:val="20"/>
          <w:szCs w:val="20"/>
        </w:rPr>
        <w:t xml:space="preserve">10.8. </w:t>
      </w:r>
      <w:r w:rsidRPr="0091234C">
        <w:rPr>
          <w:b/>
          <w:caps/>
          <w:sz w:val="20"/>
          <w:szCs w:val="20"/>
        </w:rPr>
        <w:t>Приложениями к настоящему договору являются:</w:t>
      </w:r>
      <w:r w:rsidRPr="0091234C">
        <w:rPr>
          <w:b/>
          <w:sz w:val="20"/>
          <w:szCs w:val="20"/>
        </w:rPr>
        <w:t xml:space="preserve"> </w:t>
      </w:r>
    </w:p>
    <w:p w:rsidR="0091234C" w:rsidRPr="000D7E91" w:rsidRDefault="0091234C" w:rsidP="0091234C">
      <w:pPr>
        <w:widowControl w:val="0"/>
        <w:tabs>
          <w:tab w:val="left" w:pos="426"/>
        </w:tabs>
        <w:spacing w:before="60"/>
        <w:rPr>
          <w:sz w:val="20"/>
          <w:szCs w:val="20"/>
        </w:rPr>
      </w:pPr>
      <w:r w:rsidRPr="000D7E91">
        <w:rPr>
          <w:sz w:val="20"/>
          <w:szCs w:val="20"/>
          <w:u w:val="single"/>
        </w:rPr>
        <w:t>Приложение №1</w:t>
      </w:r>
      <w:r w:rsidRPr="000D7E91">
        <w:rPr>
          <w:sz w:val="20"/>
          <w:szCs w:val="20"/>
        </w:rPr>
        <w:t xml:space="preserve"> – Порядок установления цены определяется Продавцом;  </w:t>
      </w:r>
    </w:p>
    <w:p w:rsidR="0091234C" w:rsidRPr="000D7E91" w:rsidRDefault="0091234C" w:rsidP="0091234C">
      <w:pPr>
        <w:widowControl w:val="0"/>
        <w:spacing w:after="40"/>
        <w:ind w:right="-1"/>
        <w:rPr>
          <w:sz w:val="20"/>
          <w:szCs w:val="20"/>
        </w:rPr>
      </w:pPr>
      <w:r w:rsidRPr="000D7E91">
        <w:rPr>
          <w:sz w:val="20"/>
          <w:szCs w:val="20"/>
          <w:u w:val="single"/>
        </w:rPr>
        <w:t>Приложение №2</w:t>
      </w:r>
      <w:r w:rsidRPr="000D7E91">
        <w:rPr>
          <w:sz w:val="20"/>
          <w:szCs w:val="20"/>
        </w:rPr>
        <w:t xml:space="preserve"> – Форма Заявки на выдачу/перепрограммирование Карт;</w:t>
      </w:r>
    </w:p>
    <w:p w:rsidR="0091234C" w:rsidRPr="000D7E91" w:rsidRDefault="0091234C" w:rsidP="0091234C">
      <w:pPr>
        <w:widowControl w:val="0"/>
        <w:spacing w:after="40"/>
        <w:ind w:right="-1"/>
        <w:rPr>
          <w:sz w:val="20"/>
          <w:szCs w:val="20"/>
        </w:rPr>
      </w:pPr>
      <w:r w:rsidRPr="000D7E91">
        <w:rPr>
          <w:sz w:val="20"/>
          <w:szCs w:val="20"/>
          <w:u w:val="single"/>
        </w:rPr>
        <w:lastRenderedPageBreak/>
        <w:t>Приложение №3</w:t>
      </w:r>
      <w:r w:rsidRPr="000D7E91">
        <w:rPr>
          <w:sz w:val="20"/>
          <w:szCs w:val="20"/>
        </w:rPr>
        <w:t xml:space="preserve"> – Инструкция по использованию Карты;</w:t>
      </w:r>
    </w:p>
    <w:p w:rsidR="0091234C" w:rsidRPr="000D7E91" w:rsidRDefault="0091234C" w:rsidP="0091234C">
      <w:pPr>
        <w:widowControl w:val="0"/>
        <w:spacing w:after="40"/>
        <w:ind w:right="-1"/>
        <w:rPr>
          <w:b/>
          <w:sz w:val="20"/>
          <w:szCs w:val="20"/>
        </w:rPr>
      </w:pPr>
      <w:r w:rsidRPr="000D7E91">
        <w:rPr>
          <w:sz w:val="20"/>
          <w:szCs w:val="20"/>
        </w:rPr>
        <w:t>Перечень №</w:t>
      </w:r>
      <w:ins w:id="333" w:author="DenisKa" w:date="2013-09-01T22:33:00Z">
        <w:r w:rsidRPr="000D7E91">
          <w:rPr>
            <w:sz w:val="20"/>
            <w:szCs w:val="20"/>
          </w:rPr>
          <w:t xml:space="preserve"> 1, </w:t>
        </w:r>
      </w:ins>
      <w:r w:rsidRPr="000D7E91">
        <w:rPr>
          <w:sz w:val="20"/>
          <w:szCs w:val="20"/>
        </w:rPr>
        <w:t>2 определяется Продавцом</w:t>
      </w:r>
      <w:r w:rsidRPr="000D7E91">
        <w:rPr>
          <w:b/>
          <w:sz w:val="20"/>
          <w:szCs w:val="20"/>
        </w:rPr>
        <w:t xml:space="preserve"> </w:t>
      </w:r>
      <w:r w:rsidRPr="000D7E91">
        <w:rPr>
          <w:sz w:val="20"/>
          <w:szCs w:val="20"/>
        </w:rPr>
        <w:t>в письменной форме.</w:t>
      </w:r>
    </w:p>
    <w:p w:rsidR="0091234C" w:rsidRPr="000D7E91" w:rsidRDefault="0091234C" w:rsidP="0091234C">
      <w:pPr>
        <w:widowControl w:val="0"/>
        <w:spacing w:after="40"/>
        <w:ind w:right="-1"/>
        <w:rPr>
          <w:b/>
          <w:sz w:val="20"/>
          <w:szCs w:val="20"/>
        </w:rPr>
      </w:pPr>
    </w:p>
    <w:p w:rsidR="0091234C" w:rsidRPr="000D7E91" w:rsidRDefault="0091234C" w:rsidP="0091234C">
      <w:pPr>
        <w:pageBreakBefore/>
        <w:widowControl w:val="0"/>
        <w:rPr>
          <w:spacing w:val="-4"/>
          <w:sz w:val="20"/>
          <w:szCs w:val="20"/>
        </w:rPr>
      </w:pPr>
      <w:r w:rsidRPr="000D7E91">
        <w:rPr>
          <w:spacing w:val="-4"/>
          <w:sz w:val="20"/>
          <w:szCs w:val="20"/>
        </w:rPr>
        <w:lastRenderedPageBreak/>
        <w:t>Приложение №2</w:t>
      </w:r>
    </w:p>
    <w:p w:rsidR="0091234C" w:rsidRPr="000D7E91" w:rsidRDefault="0091234C" w:rsidP="0091234C">
      <w:pPr>
        <w:widowControl w:val="0"/>
        <w:rPr>
          <w:spacing w:val="-4"/>
          <w:sz w:val="20"/>
          <w:szCs w:val="20"/>
        </w:rPr>
      </w:pPr>
      <w:r w:rsidRPr="000D7E91">
        <w:rPr>
          <w:spacing w:val="-4"/>
          <w:sz w:val="20"/>
          <w:szCs w:val="20"/>
        </w:rPr>
        <w:t>к Договору № _________</w:t>
      </w:r>
    </w:p>
    <w:p w:rsidR="0091234C" w:rsidRPr="000D7E91" w:rsidRDefault="0091234C" w:rsidP="0091234C">
      <w:pPr>
        <w:widowControl w:val="0"/>
        <w:spacing w:before="60"/>
        <w:rPr>
          <w:spacing w:val="-4"/>
          <w:sz w:val="20"/>
          <w:szCs w:val="20"/>
        </w:rPr>
      </w:pPr>
      <w:r w:rsidRPr="000D7E91">
        <w:rPr>
          <w:spacing w:val="-4"/>
          <w:sz w:val="20"/>
          <w:szCs w:val="20"/>
        </w:rPr>
        <w:t>от «___» ____________ 201__ г.</w:t>
      </w:r>
    </w:p>
    <w:p w:rsidR="0091234C" w:rsidRPr="000D7E91" w:rsidRDefault="0091234C" w:rsidP="0091234C">
      <w:pPr>
        <w:widowControl w:val="0"/>
        <w:spacing w:before="60"/>
        <w:jc w:val="center"/>
        <w:rPr>
          <w:b/>
          <w:sz w:val="20"/>
          <w:szCs w:val="20"/>
        </w:rPr>
      </w:pPr>
      <w:r w:rsidRPr="000D7E91">
        <w:rPr>
          <w:b/>
          <w:sz w:val="20"/>
          <w:szCs w:val="20"/>
        </w:rPr>
        <w:t xml:space="preserve">ФОРМА ЗАЯВКИ </w:t>
      </w:r>
    </w:p>
    <w:p w:rsidR="0091234C" w:rsidRPr="000D7E91" w:rsidRDefault="0091234C" w:rsidP="0091234C">
      <w:pPr>
        <w:widowControl w:val="0"/>
        <w:spacing w:before="60"/>
        <w:jc w:val="center"/>
        <w:rPr>
          <w:b/>
          <w:sz w:val="20"/>
          <w:szCs w:val="20"/>
        </w:rPr>
      </w:pPr>
      <w:r w:rsidRPr="000D7E91">
        <w:rPr>
          <w:b/>
          <w:sz w:val="20"/>
          <w:szCs w:val="20"/>
        </w:rPr>
        <w:t xml:space="preserve">на выдачу/ перепрограммирование Карт </w:t>
      </w:r>
    </w:p>
    <w:p w:rsidR="0091234C" w:rsidRPr="000D7E91" w:rsidRDefault="0091234C" w:rsidP="0091234C">
      <w:pPr>
        <w:widowControl w:val="0"/>
        <w:spacing w:before="60"/>
        <w:jc w:val="center"/>
        <w:rPr>
          <w:b/>
          <w:sz w:val="20"/>
          <w:szCs w:val="20"/>
        </w:rPr>
      </w:pPr>
    </w:p>
    <w:p w:rsidR="0091234C" w:rsidRPr="000D7E91" w:rsidRDefault="0091234C" w:rsidP="0091234C">
      <w:pPr>
        <w:widowControl w:val="0"/>
        <w:spacing w:before="60"/>
        <w:rPr>
          <w:sz w:val="20"/>
          <w:szCs w:val="20"/>
        </w:rPr>
      </w:pPr>
      <w:r w:rsidRPr="000D7E91">
        <w:rPr>
          <w:sz w:val="20"/>
          <w:szCs w:val="20"/>
        </w:rPr>
        <w:t>1. Покупатель (полное наименование): ______________________________________________________________</w:t>
      </w:r>
    </w:p>
    <w:p w:rsidR="0091234C" w:rsidRPr="000D7E91" w:rsidRDefault="0091234C" w:rsidP="0091234C">
      <w:pPr>
        <w:widowControl w:val="0"/>
        <w:spacing w:before="60"/>
        <w:rPr>
          <w:sz w:val="20"/>
          <w:szCs w:val="20"/>
        </w:rPr>
      </w:pPr>
      <w:r w:rsidRPr="000D7E91">
        <w:rPr>
          <w:sz w:val="20"/>
          <w:szCs w:val="20"/>
        </w:rPr>
        <w:t>2. Покупатель (краткое наименование):______________________________________________________________</w:t>
      </w:r>
    </w:p>
    <w:p w:rsidR="0091234C" w:rsidRPr="000D7E91" w:rsidRDefault="0091234C" w:rsidP="0091234C">
      <w:pPr>
        <w:widowControl w:val="0"/>
        <w:spacing w:before="60"/>
        <w:rPr>
          <w:sz w:val="20"/>
          <w:szCs w:val="20"/>
        </w:rPr>
      </w:pPr>
      <w:r w:rsidRPr="000D7E91">
        <w:rPr>
          <w:sz w:val="20"/>
          <w:szCs w:val="20"/>
        </w:rPr>
        <w:t>3. ИНН Покупателя:__________________________</w:t>
      </w:r>
    </w:p>
    <w:p w:rsidR="0091234C" w:rsidRPr="000D7E91" w:rsidRDefault="0091234C" w:rsidP="0091234C">
      <w:pPr>
        <w:widowControl w:val="0"/>
        <w:spacing w:before="60"/>
        <w:rPr>
          <w:sz w:val="20"/>
          <w:szCs w:val="20"/>
        </w:rPr>
      </w:pPr>
      <w:r w:rsidRPr="000D7E91">
        <w:rPr>
          <w:sz w:val="20"/>
          <w:szCs w:val="20"/>
        </w:rPr>
        <w:t xml:space="preserve">4. Для получения Товара в Торговых точках, Покупатель  просит Продавца произвести выпуск /перепрограммирование </w:t>
      </w:r>
    </w:p>
    <w:p w:rsidR="0091234C" w:rsidRPr="000D7E91" w:rsidRDefault="0091234C" w:rsidP="0091234C">
      <w:pPr>
        <w:widowControl w:val="0"/>
        <w:spacing w:before="60"/>
        <w:rPr>
          <w:sz w:val="20"/>
          <w:szCs w:val="20"/>
        </w:rPr>
      </w:pPr>
      <w:r w:rsidRPr="000D7E91">
        <w:rPr>
          <w:sz w:val="20"/>
          <w:szCs w:val="20"/>
        </w:rPr>
        <w:t xml:space="preserve">(нужное подчеркнуть) карт в количестве _____________ шт. (ПРИЧИНА ПОДАЧИ ЗАЯВКИ:_______________) </w:t>
      </w:r>
    </w:p>
    <w:p w:rsidR="0091234C" w:rsidRPr="000D7E91" w:rsidRDefault="0091234C" w:rsidP="0091234C">
      <w:pPr>
        <w:widowControl w:val="0"/>
        <w:tabs>
          <w:tab w:val="left" w:pos="375"/>
          <w:tab w:val="left" w:pos="705"/>
        </w:tabs>
        <w:spacing w:before="120" w:after="120"/>
        <w:rPr>
          <w:spacing w:val="-4"/>
          <w:sz w:val="20"/>
          <w:szCs w:val="20"/>
        </w:rPr>
      </w:pPr>
      <w:r w:rsidRPr="000D7E91">
        <w:rPr>
          <w:spacing w:val="-4"/>
          <w:sz w:val="20"/>
          <w:szCs w:val="20"/>
        </w:rPr>
        <w:t>5. Покупатель  устанавливает нижеследующие специальные условия использования каждой конкретной Карты:</w:t>
      </w:r>
    </w:p>
    <w:tbl>
      <w:tblPr>
        <w:tblW w:w="9851" w:type="dxa"/>
        <w:jc w:val="center"/>
        <w:tblInd w:w="-20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825"/>
        <w:gridCol w:w="1342"/>
        <w:gridCol w:w="1162"/>
        <w:gridCol w:w="1162"/>
        <w:gridCol w:w="1409"/>
        <w:gridCol w:w="1162"/>
        <w:gridCol w:w="428"/>
        <w:gridCol w:w="428"/>
        <w:gridCol w:w="428"/>
        <w:gridCol w:w="435"/>
        <w:gridCol w:w="554"/>
        <w:gridCol w:w="516"/>
      </w:tblGrid>
      <w:tr w:rsidR="0091234C" w:rsidRPr="000D7E91" w:rsidTr="00CA4451">
        <w:trPr>
          <w:trHeight w:val="503"/>
          <w:jc w:val="center"/>
        </w:trPr>
        <w:tc>
          <w:tcPr>
            <w:tcW w:w="825" w:type="dxa"/>
            <w:tcBorders>
              <w:top w:val="single" w:sz="4" w:space="0" w:color="auto"/>
              <w:left w:val="single" w:sz="4" w:space="0" w:color="auto"/>
              <w:right w:val="single" w:sz="4" w:space="0" w:color="auto"/>
            </w:tcBorders>
            <w:vAlign w:val="center"/>
          </w:tcPr>
          <w:p w:rsidR="0091234C" w:rsidRPr="000D7E91" w:rsidRDefault="0091234C" w:rsidP="00CA4451">
            <w:pPr>
              <w:widowControl w:val="0"/>
              <w:spacing w:before="60"/>
              <w:jc w:val="center"/>
              <w:rPr>
                <w:sz w:val="20"/>
                <w:szCs w:val="20"/>
              </w:rPr>
            </w:pPr>
            <w:r w:rsidRPr="000D7E91">
              <w:rPr>
                <w:sz w:val="20"/>
                <w:szCs w:val="20"/>
              </w:rPr>
              <w:t>№ п/п</w:t>
            </w:r>
          </w:p>
        </w:tc>
        <w:tc>
          <w:tcPr>
            <w:tcW w:w="1342" w:type="dxa"/>
            <w:tcBorders>
              <w:left w:val="single" w:sz="4" w:space="0" w:color="auto"/>
              <w:right w:val="single" w:sz="4" w:space="0" w:color="auto"/>
            </w:tcBorders>
            <w:vAlign w:val="center"/>
          </w:tcPr>
          <w:p w:rsidR="0091234C" w:rsidRPr="000D7E91" w:rsidRDefault="0091234C" w:rsidP="00CA4451">
            <w:pPr>
              <w:widowControl w:val="0"/>
              <w:spacing w:before="60"/>
              <w:jc w:val="center"/>
              <w:rPr>
                <w:spacing w:val="-4"/>
                <w:sz w:val="20"/>
                <w:szCs w:val="20"/>
              </w:rPr>
            </w:pPr>
            <w:r w:rsidRPr="000D7E91">
              <w:rPr>
                <w:spacing w:val="-4"/>
                <w:sz w:val="20"/>
                <w:szCs w:val="20"/>
              </w:rPr>
              <w:t>Номер карты</w:t>
            </w:r>
          </w:p>
        </w:tc>
        <w:tc>
          <w:tcPr>
            <w:tcW w:w="1162" w:type="dxa"/>
            <w:tcBorders>
              <w:left w:val="single" w:sz="4" w:space="0" w:color="auto"/>
            </w:tcBorders>
            <w:shd w:val="clear" w:color="auto" w:fill="FFFFFF"/>
            <w:vAlign w:val="center"/>
          </w:tcPr>
          <w:p w:rsidR="0091234C" w:rsidRPr="000D7E91" w:rsidRDefault="0091234C" w:rsidP="00CA4451">
            <w:pPr>
              <w:widowControl w:val="0"/>
              <w:spacing w:before="60"/>
              <w:jc w:val="center"/>
              <w:rPr>
                <w:spacing w:val="-4"/>
                <w:sz w:val="20"/>
                <w:szCs w:val="20"/>
              </w:rPr>
            </w:pPr>
            <w:r w:rsidRPr="000D7E91">
              <w:rPr>
                <w:spacing w:val="-4"/>
                <w:sz w:val="20"/>
                <w:szCs w:val="20"/>
              </w:rPr>
              <w:t>Держатель</w:t>
            </w:r>
          </w:p>
          <w:p w:rsidR="0091234C" w:rsidRPr="000D7E91" w:rsidRDefault="0091234C" w:rsidP="00CA4451">
            <w:pPr>
              <w:widowControl w:val="0"/>
              <w:spacing w:before="60"/>
              <w:jc w:val="center"/>
              <w:rPr>
                <w:spacing w:val="-4"/>
                <w:sz w:val="20"/>
                <w:szCs w:val="20"/>
              </w:rPr>
            </w:pPr>
            <w:r w:rsidRPr="000D7E91">
              <w:rPr>
                <w:spacing w:val="-4"/>
                <w:sz w:val="20"/>
                <w:szCs w:val="20"/>
              </w:rPr>
              <w:t>«Карты»</w:t>
            </w:r>
          </w:p>
        </w:tc>
        <w:tc>
          <w:tcPr>
            <w:tcW w:w="1162" w:type="dxa"/>
            <w:shd w:val="clear" w:color="auto" w:fill="auto"/>
            <w:vAlign w:val="center"/>
          </w:tcPr>
          <w:p w:rsidR="0091234C" w:rsidRPr="000D7E91" w:rsidRDefault="0091234C" w:rsidP="00CA4451">
            <w:pPr>
              <w:widowControl w:val="0"/>
              <w:spacing w:before="60"/>
              <w:jc w:val="center"/>
              <w:rPr>
                <w:spacing w:val="-4"/>
                <w:sz w:val="20"/>
                <w:szCs w:val="20"/>
              </w:rPr>
            </w:pPr>
            <w:r w:rsidRPr="000D7E91">
              <w:rPr>
                <w:spacing w:val="-4"/>
                <w:sz w:val="20"/>
                <w:szCs w:val="20"/>
              </w:rPr>
              <w:t xml:space="preserve">Вид </w:t>
            </w:r>
          </w:p>
          <w:p w:rsidR="0091234C" w:rsidRPr="000D7E91" w:rsidRDefault="0091234C" w:rsidP="00CA4451">
            <w:pPr>
              <w:widowControl w:val="0"/>
              <w:spacing w:before="60"/>
              <w:jc w:val="center"/>
              <w:rPr>
                <w:spacing w:val="-4"/>
                <w:sz w:val="20"/>
                <w:szCs w:val="20"/>
              </w:rPr>
            </w:pPr>
            <w:r w:rsidRPr="000D7E91">
              <w:rPr>
                <w:spacing w:val="-4"/>
                <w:sz w:val="20"/>
                <w:szCs w:val="20"/>
              </w:rPr>
              <w:t>топлива</w:t>
            </w:r>
          </w:p>
        </w:tc>
        <w:tc>
          <w:tcPr>
            <w:tcW w:w="1409" w:type="dxa"/>
            <w:vAlign w:val="center"/>
          </w:tcPr>
          <w:p w:rsidR="0091234C" w:rsidRPr="000D7E91" w:rsidRDefault="0091234C" w:rsidP="00CA4451">
            <w:pPr>
              <w:widowControl w:val="0"/>
              <w:spacing w:before="60"/>
              <w:jc w:val="center"/>
              <w:rPr>
                <w:spacing w:val="-4"/>
                <w:sz w:val="20"/>
                <w:szCs w:val="20"/>
              </w:rPr>
            </w:pPr>
          </w:p>
          <w:p w:rsidR="0091234C" w:rsidRPr="000D7E91" w:rsidRDefault="0091234C" w:rsidP="00CA4451">
            <w:pPr>
              <w:widowControl w:val="0"/>
              <w:spacing w:before="60"/>
              <w:jc w:val="center"/>
              <w:rPr>
                <w:spacing w:val="-4"/>
                <w:sz w:val="20"/>
                <w:szCs w:val="20"/>
              </w:rPr>
            </w:pPr>
            <w:r w:rsidRPr="000D7E91">
              <w:rPr>
                <w:spacing w:val="-4"/>
                <w:sz w:val="20"/>
                <w:szCs w:val="20"/>
              </w:rPr>
              <w:t>Лимит в ли</w:t>
            </w:r>
            <w:r w:rsidRPr="000D7E91">
              <w:rPr>
                <w:spacing w:val="-4"/>
                <w:sz w:val="20"/>
                <w:szCs w:val="20"/>
              </w:rPr>
              <w:t>т</w:t>
            </w:r>
            <w:r w:rsidRPr="000D7E91">
              <w:rPr>
                <w:spacing w:val="-4"/>
                <w:sz w:val="20"/>
                <w:szCs w:val="20"/>
              </w:rPr>
              <w:t>рах/руб.</w:t>
            </w:r>
          </w:p>
          <w:p w:rsidR="0091234C" w:rsidRPr="000D7E91" w:rsidRDefault="0091234C" w:rsidP="00CA4451">
            <w:pPr>
              <w:widowControl w:val="0"/>
              <w:spacing w:before="60"/>
              <w:jc w:val="center"/>
              <w:rPr>
                <w:spacing w:val="-4"/>
                <w:sz w:val="20"/>
                <w:szCs w:val="20"/>
              </w:rPr>
            </w:pPr>
          </w:p>
        </w:tc>
        <w:tc>
          <w:tcPr>
            <w:tcW w:w="3951" w:type="dxa"/>
            <w:gridSpan w:val="7"/>
            <w:vAlign w:val="center"/>
          </w:tcPr>
          <w:p w:rsidR="0091234C" w:rsidRPr="000D7E91" w:rsidRDefault="0091234C" w:rsidP="00CA4451">
            <w:pPr>
              <w:widowControl w:val="0"/>
              <w:spacing w:before="60"/>
              <w:jc w:val="center"/>
              <w:rPr>
                <w:spacing w:val="-4"/>
                <w:sz w:val="20"/>
                <w:szCs w:val="20"/>
              </w:rPr>
            </w:pPr>
            <w:r w:rsidRPr="000D7E91">
              <w:rPr>
                <w:spacing w:val="-4"/>
                <w:sz w:val="20"/>
                <w:szCs w:val="20"/>
              </w:rPr>
              <w:t>Размер лимита</w:t>
            </w:r>
          </w:p>
          <w:p w:rsidR="0091234C" w:rsidRPr="000D7E91" w:rsidRDefault="0091234C" w:rsidP="00CA4451">
            <w:pPr>
              <w:widowControl w:val="0"/>
              <w:spacing w:before="60"/>
              <w:jc w:val="center"/>
              <w:rPr>
                <w:spacing w:val="-4"/>
                <w:sz w:val="20"/>
                <w:szCs w:val="20"/>
              </w:rPr>
            </w:pPr>
            <w:r w:rsidRPr="000D7E91">
              <w:rPr>
                <w:spacing w:val="-4"/>
                <w:sz w:val="20"/>
                <w:szCs w:val="20"/>
              </w:rPr>
              <w:t>в литрах/рублях</w:t>
            </w:r>
          </w:p>
        </w:tc>
      </w:tr>
      <w:tr w:rsidR="0091234C" w:rsidRPr="000D7E91" w:rsidTr="00CA4451">
        <w:trPr>
          <w:trHeight w:val="247"/>
          <w:jc w:val="center"/>
        </w:trPr>
        <w:tc>
          <w:tcPr>
            <w:tcW w:w="825" w:type="dxa"/>
            <w:tcBorders>
              <w:top w:val="single" w:sz="4" w:space="0" w:color="auto"/>
            </w:tcBorders>
          </w:tcPr>
          <w:p w:rsidR="0091234C" w:rsidRPr="000D7E91" w:rsidRDefault="0091234C" w:rsidP="00CA4451">
            <w:pPr>
              <w:widowControl w:val="0"/>
              <w:tabs>
                <w:tab w:val="left" w:pos="720"/>
              </w:tabs>
              <w:spacing w:before="120"/>
              <w:ind w:left="214" w:right="-637"/>
              <w:rPr>
                <w:spacing w:val="-4"/>
                <w:sz w:val="20"/>
                <w:szCs w:val="20"/>
              </w:rPr>
            </w:pPr>
          </w:p>
        </w:tc>
        <w:tc>
          <w:tcPr>
            <w:tcW w:w="1342" w:type="dxa"/>
          </w:tcPr>
          <w:p w:rsidR="0091234C" w:rsidRPr="000D7E91" w:rsidRDefault="0091234C" w:rsidP="00CA4451">
            <w:pPr>
              <w:widowControl w:val="0"/>
              <w:numPr>
                <w:ilvl w:val="12"/>
                <w:numId w:val="0"/>
              </w:numPr>
              <w:spacing w:before="120"/>
              <w:rPr>
                <w:spacing w:val="-4"/>
                <w:sz w:val="20"/>
                <w:szCs w:val="20"/>
              </w:rPr>
            </w:pPr>
          </w:p>
        </w:tc>
        <w:tc>
          <w:tcPr>
            <w:tcW w:w="1162" w:type="dxa"/>
          </w:tcPr>
          <w:p w:rsidR="0091234C" w:rsidRPr="000D7E91" w:rsidRDefault="0091234C" w:rsidP="00CA4451">
            <w:pPr>
              <w:widowControl w:val="0"/>
              <w:numPr>
                <w:ilvl w:val="12"/>
                <w:numId w:val="0"/>
              </w:numPr>
              <w:spacing w:before="120"/>
              <w:rPr>
                <w:spacing w:val="-4"/>
                <w:sz w:val="20"/>
                <w:szCs w:val="20"/>
              </w:rPr>
            </w:pPr>
          </w:p>
        </w:tc>
        <w:tc>
          <w:tcPr>
            <w:tcW w:w="1162" w:type="dxa"/>
          </w:tcPr>
          <w:p w:rsidR="0091234C" w:rsidRPr="000D7E91" w:rsidRDefault="0091234C" w:rsidP="00CA4451">
            <w:pPr>
              <w:widowControl w:val="0"/>
              <w:numPr>
                <w:ilvl w:val="12"/>
                <w:numId w:val="0"/>
              </w:numPr>
              <w:spacing w:before="120"/>
              <w:jc w:val="center"/>
              <w:rPr>
                <w:spacing w:val="-4"/>
                <w:sz w:val="20"/>
                <w:szCs w:val="20"/>
              </w:rPr>
            </w:pPr>
          </w:p>
        </w:tc>
        <w:tc>
          <w:tcPr>
            <w:tcW w:w="1409" w:type="dxa"/>
          </w:tcPr>
          <w:p w:rsidR="0091234C" w:rsidRPr="000D7E91" w:rsidRDefault="0091234C" w:rsidP="00CA4451">
            <w:pPr>
              <w:widowControl w:val="0"/>
              <w:numPr>
                <w:ilvl w:val="12"/>
                <w:numId w:val="0"/>
              </w:numPr>
              <w:spacing w:before="120"/>
              <w:jc w:val="center"/>
              <w:rPr>
                <w:spacing w:val="-4"/>
                <w:sz w:val="20"/>
                <w:szCs w:val="20"/>
              </w:rPr>
            </w:pPr>
          </w:p>
        </w:tc>
        <w:tc>
          <w:tcPr>
            <w:tcW w:w="3951" w:type="dxa"/>
            <w:gridSpan w:val="7"/>
          </w:tcPr>
          <w:p w:rsidR="0091234C" w:rsidRPr="000D7E91" w:rsidRDefault="0091234C" w:rsidP="00CA4451">
            <w:pPr>
              <w:widowControl w:val="0"/>
              <w:numPr>
                <w:ilvl w:val="12"/>
                <w:numId w:val="0"/>
              </w:numPr>
              <w:spacing w:before="120"/>
              <w:jc w:val="center"/>
              <w:rPr>
                <w:spacing w:val="-4"/>
                <w:sz w:val="20"/>
                <w:szCs w:val="20"/>
              </w:rPr>
            </w:pPr>
          </w:p>
        </w:tc>
      </w:tr>
      <w:tr w:rsidR="0091234C" w:rsidRPr="000D7E91" w:rsidTr="00CA4451">
        <w:trPr>
          <w:trHeight w:val="65"/>
          <w:jc w:val="center"/>
        </w:trPr>
        <w:tc>
          <w:tcPr>
            <w:tcW w:w="825" w:type="dxa"/>
          </w:tcPr>
          <w:p w:rsidR="0091234C" w:rsidRPr="000D7E91" w:rsidRDefault="0091234C" w:rsidP="00CA4451">
            <w:pPr>
              <w:widowControl w:val="0"/>
              <w:tabs>
                <w:tab w:val="left" w:pos="720"/>
              </w:tabs>
              <w:spacing w:before="120"/>
              <w:ind w:left="214" w:right="-637"/>
              <w:rPr>
                <w:spacing w:val="-4"/>
                <w:sz w:val="20"/>
                <w:szCs w:val="20"/>
              </w:rPr>
            </w:pPr>
          </w:p>
        </w:tc>
        <w:tc>
          <w:tcPr>
            <w:tcW w:w="1342" w:type="dxa"/>
          </w:tcPr>
          <w:p w:rsidR="0091234C" w:rsidRPr="000D7E91" w:rsidRDefault="0091234C" w:rsidP="00CA4451">
            <w:pPr>
              <w:widowControl w:val="0"/>
              <w:numPr>
                <w:ilvl w:val="12"/>
                <w:numId w:val="0"/>
              </w:numPr>
              <w:spacing w:before="120"/>
              <w:rPr>
                <w:spacing w:val="-4"/>
                <w:sz w:val="20"/>
                <w:szCs w:val="20"/>
              </w:rPr>
            </w:pPr>
          </w:p>
        </w:tc>
        <w:tc>
          <w:tcPr>
            <w:tcW w:w="1162" w:type="dxa"/>
          </w:tcPr>
          <w:p w:rsidR="0091234C" w:rsidRPr="000D7E91" w:rsidRDefault="0091234C" w:rsidP="00CA4451">
            <w:pPr>
              <w:widowControl w:val="0"/>
              <w:numPr>
                <w:ilvl w:val="12"/>
                <w:numId w:val="0"/>
              </w:numPr>
              <w:spacing w:before="120"/>
              <w:rPr>
                <w:spacing w:val="-4"/>
                <w:sz w:val="20"/>
                <w:szCs w:val="20"/>
              </w:rPr>
            </w:pPr>
          </w:p>
        </w:tc>
        <w:tc>
          <w:tcPr>
            <w:tcW w:w="1162" w:type="dxa"/>
          </w:tcPr>
          <w:p w:rsidR="0091234C" w:rsidRPr="000D7E91" w:rsidRDefault="0091234C" w:rsidP="00CA4451">
            <w:pPr>
              <w:widowControl w:val="0"/>
              <w:numPr>
                <w:ilvl w:val="12"/>
                <w:numId w:val="0"/>
              </w:numPr>
              <w:spacing w:before="120"/>
              <w:jc w:val="center"/>
              <w:rPr>
                <w:spacing w:val="-4"/>
                <w:sz w:val="20"/>
                <w:szCs w:val="20"/>
              </w:rPr>
            </w:pPr>
          </w:p>
        </w:tc>
        <w:tc>
          <w:tcPr>
            <w:tcW w:w="1409" w:type="dxa"/>
          </w:tcPr>
          <w:p w:rsidR="0091234C" w:rsidRPr="000D7E91" w:rsidRDefault="0091234C" w:rsidP="00CA4451">
            <w:pPr>
              <w:widowControl w:val="0"/>
              <w:numPr>
                <w:ilvl w:val="12"/>
                <w:numId w:val="0"/>
              </w:numPr>
              <w:spacing w:before="120"/>
              <w:jc w:val="center"/>
              <w:rPr>
                <w:spacing w:val="-4"/>
                <w:sz w:val="20"/>
                <w:szCs w:val="20"/>
              </w:rPr>
            </w:pPr>
          </w:p>
        </w:tc>
        <w:tc>
          <w:tcPr>
            <w:tcW w:w="1162" w:type="dxa"/>
          </w:tcPr>
          <w:p w:rsidR="0091234C" w:rsidRPr="000D7E91" w:rsidRDefault="0091234C" w:rsidP="00CA4451">
            <w:pPr>
              <w:widowControl w:val="0"/>
              <w:numPr>
                <w:ilvl w:val="12"/>
                <w:numId w:val="0"/>
              </w:numPr>
              <w:spacing w:before="120"/>
              <w:jc w:val="center"/>
              <w:rPr>
                <w:spacing w:val="-4"/>
                <w:sz w:val="20"/>
                <w:szCs w:val="20"/>
              </w:rPr>
            </w:pPr>
          </w:p>
        </w:tc>
        <w:tc>
          <w:tcPr>
            <w:tcW w:w="428" w:type="dxa"/>
          </w:tcPr>
          <w:p w:rsidR="0091234C" w:rsidRPr="000D7E91" w:rsidRDefault="0091234C" w:rsidP="00CA4451">
            <w:pPr>
              <w:widowControl w:val="0"/>
              <w:spacing w:before="60"/>
              <w:jc w:val="center"/>
              <w:rPr>
                <w:b/>
                <w:sz w:val="14"/>
                <w:szCs w:val="14"/>
              </w:rPr>
            </w:pPr>
          </w:p>
        </w:tc>
        <w:tc>
          <w:tcPr>
            <w:tcW w:w="428" w:type="dxa"/>
          </w:tcPr>
          <w:p w:rsidR="0091234C" w:rsidRPr="000D7E91" w:rsidRDefault="0091234C" w:rsidP="00CA4451">
            <w:pPr>
              <w:widowControl w:val="0"/>
              <w:spacing w:before="60"/>
              <w:jc w:val="center"/>
              <w:rPr>
                <w:b/>
                <w:sz w:val="14"/>
                <w:szCs w:val="14"/>
              </w:rPr>
            </w:pPr>
          </w:p>
        </w:tc>
        <w:tc>
          <w:tcPr>
            <w:tcW w:w="428" w:type="dxa"/>
          </w:tcPr>
          <w:p w:rsidR="0091234C" w:rsidRPr="000D7E91" w:rsidRDefault="0091234C" w:rsidP="00CA4451">
            <w:pPr>
              <w:widowControl w:val="0"/>
              <w:spacing w:before="60"/>
              <w:jc w:val="center"/>
              <w:rPr>
                <w:b/>
                <w:sz w:val="14"/>
                <w:szCs w:val="14"/>
              </w:rPr>
            </w:pPr>
          </w:p>
        </w:tc>
        <w:tc>
          <w:tcPr>
            <w:tcW w:w="435" w:type="dxa"/>
          </w:tcPr>
          <w:p w:rsidR="0091234C" w:rsidRPr="000D7E91" w:rsidRDefault="0091234C" w:rsidP="00CA4451">
            <w:pPr>
              <w:widowControl w:val="0"/>
              <w:spacing w:before="60"/>
              <w:jc w:val="center"/>
              <w:rPr>
                <w:b/>
                <w:sz w:val="14"/>
                <w:szCs w:val="14"/>
              </w:rPr>
            </w:pPr>
          </w:p>
        </w:tc>
        <w:tc>
          <w:tcPr>
            <w:tcW w:w="554" w:type="dxa"/>
          </w:tcPr>
          <w:p w:rsidR="0091234C" w:rsidRPr="000D7E91" w:rsidRDefault="0091234C" w:rsidP="00CA4451">
            <w:pPr>
              <w:widowControl w:val="0"/>
              <w:spacing w:before="60"/>
              <w:jc w:val="center"/>
              <w:rPr>
                <w:b/>
                <w:sz w:val="14"/>
                <w:szCs w:val="14"/>
              </w:rPr>
            </w:pPr>
          </w:p>
        </w:tc>
        <w:tc>
          <w:tcPr>
            <w:tcW w:w="516" w:type="dxa"/>
          </w:tcPr>
          <w:p w:rsidR="0091234C" w:rsidRPr="000D7E91" w:rsidRDefault="0091234C" w:rsidP="00CA4451">
            <w:pPr>
              <w:widowControl w:val="0"/>
              <w:spacing w:before="60"/>
              <w:jc w:val="center"/>
              <w:rPr>
                <w:b/>
                <w:sz w:val="14"/>
                <w:szCs w:val="14"/>
              </w:rPr>
            </w:pPr>
          </w:p>
        </w:tc>
      </w:tr>
      <w:tr w:rsidR="0091234C" w:rsidRPr="000D7E91" w:rsidTr="00CA4451">
        <w:trPr>
          <w:jc w:val="center"/>
        </w:trPr>
        <w:tc>
          <w:tcPr>
            <w:tcW w:w="825" w:type="dxa"/>
          </w:tcPr>
          <w:p w:rsidR="0091234C" w:rsidRPr="000D7E91" w:rsidRDefault="0091234C" w:rsidP="00CA4451">
            <w:pPr>
              <w:widowControl w:val="0"/>
              <w:tabs>
                <w:tab w:val="left" w:pos="720"/>
              </w:tabs>
              <w:spacing w:before="120"/>
              <w:ind w:left="214" w:right="-637"/>
              <w:rPr>
                <w:spacing w:val="-4"/>
                <w:sz w:val="20"/>
                <w:szCs w:val="20"/>
              </w:rPr>
            </w:pPr>
          </w:p>
        </w:tc>
        <w:tc>
          <w:tcPr>
            <w:tcW w:w="1342" w:type="dxa"/>
          </w:tcPr>
          <w:p w:rsidR="0091234C" w:rsidRPr="000D7E91" w:rsidRDefault="0091234C" w:rsidP="00CA4451">
            <w:pPr>
              <w:widowControl w:val="0"/>
              <w:numPr>
                <w:ilvl w:val="12"/>
                <w:numId w:val="0"/>
              </w:numPr>
              <w:spacing w:before="120"/>
              <w:rPr>
                <w:spacing w:val="-4"/>
                <w:sz w:val="20"/>
                <w:szCs w:val="20"/>
              </w:rPr>
            </w:pPr>
          </w:p>
        </w:tc>
        <w:tc>
          <w:tcPr>
            <w:tcW w:w="1162" w:type="dxa"/>
          </w:tcPr>
          <w:p w:rsidR="0091234C" w:rsidRPr="000D7E91" w:rsidRDefault="0091234C" w:rsidP="00CA4451">
            <w:pPr>
              <w:widowControl w:val="0"/>
              <w:numPr>
                <w:ilvl w:val="12"/>
                <w:numId w:val="0"/>
              </w:numPr>
              <w:spacing w:before="120"/>
              <w:rPr>
                <w:spacing w:val="-4"/>
                <w:sz w:val="20"/>
                <w:szCs w:val="20"/>
              </w:rPr>
            </w:pPr>
          </w:p>
        </w:tc>
        <w:tc>
          <w:tcPr>
            <w:tcW w:w="1162" w:type="dxa"/>
          </w:tcPr>
          <w:p w:rsidR="0091234C" w:rsidRPr="000D7E91" w:rsidRDefault="0091234C" w:rsidP="00CA4451">
            <w:pPr>
              <w:widowControl w:val="0"/>
              <w:numPr>
                <w:ilvl w:val="12"/>
                <w:numId w:val="0"/>
              </w:numPr>
              <w:spacing w:before="120"/>
              <w:jc w:val="center"/>
              <w:rPr>
                <w:spacing w:val="-4"/>
                <w:sz w:val="20"/>
                <w:szCs w:val="20"/>
              </w:rPr>
            </w:pPr>
          </w:p>
        </w:tc>
        <w:tc>
          <w:tcPr>
            <w:tcW w:w="1409" w:type="dxa"/>
          </w:tcPr>
          <w:p w:rsidR="0091234C" w:rsidRPr="000D7E91" w:rsidRDefault="0091234C" w:rsidP="00CA4451">
            <w:pPr>
              <w:widowControl w:val="0"/>
              <w:numPr>
                <w:ilvl w:val="12"/>
                <w:numId w:val="0"/>
              </w:numPr>
              <w:spacing w:before="120"/>
              <w:jc w:val="center"/>
              <w:rPr>
                <w:spacing w:val="-4"/>
                <w:sz w:val="20"/>
                <w:szCs w:val="20"/>
              </w:rPr>
            </w:pPr>
          </w:p>
        </w:tc>
        <w:tc>
          <w:tcPr>
            <w:tcW w:w="1162" w:type="dxa"/>
          </w:tcPr>
          <w:p w:rsidR="0091234C" w:rsidRPr="000D7E91" w:rsidRDefault="0091234C" w:rsidP="00CA4451">
            <w:pPr>
              <w:widowControl w:val="0"/>
              <w:numPr>
                <w:ilvl w:val="12"/>
                <w:numId w:val="0"/>
              </w:numPr>
              <w:spacing w:before="120"/>
              <w:jc w:val="center"/>
              <w:rPr>
                <w:spacing w:val="-4"/>
                <w:sz w:val="20"/>
                <w:szCs w:val="20"/>
              </w:rPr>
            </w:pPr>
          </w:p>
        </w:tc>
        <w:tc>
          <w:tcPr>
            <w:tcW w:w="428" w:type="dxa"/>
          </w:tcPr>
          <w:p w:rsidR="0091234C" w:rsidRPr="000D7E91" w:rsidRDefault="0091234C" w:rsidP="00CA4451">
            <w:pPr>
              <w:widowControl w:val="0"/>
              <w:spacing w:before="60"/>
              <w:jc w:val="center"/>
              <w:rPr>
                <w:sz w:val="16"/>
                <w:szCs w:val="16"/>
              </w:rPr>
            </w:pPr>
          </w:p>
        </w:tc>
        <w:tc>
          <w:tcPr>
            <w:tcW w:w="428" w:type="dxa"/>
          </w:tcPr>
          <w:p w:rsidR="0091234C" w:rsidRPr="000D7E91" w:rsidRDefault="0091234C" w:rsidP="00CA4451">
            <w:pPr>
              <w:widowControl w:val="0"/>
              <w:spacing w:before="60"/>
              <w:jc w:val="center"/>
              <w:rPr>
                <w:sz w:val="16"/>
                <w:szCs w:val="16"/>
              </w:rPr>
            </w:pPr>
          </w:p>
        </w:tc>
        <w:tc>
          <w:tcPr>
            <w:tcW w:w="428" w:type="dxa"/>
          </w:tcPr>
          <w:p w:rsidR="0091234C" w:rsidRPr="000D7E91" w:rsidRDefault="0091234C" w:rsidP="00CA4451">
            <w:pPr>
              <w:widowControl w:val="0"/>
              <w:spacing w:before="60"/>
              <w:jc w:val="center"/>
              <w:rPr>
                <w:sz w:val="16"/>
                <w:szCs w:val="16"/>
              </w:rPr>
            </w:pPr>
          </w:p>
        </w:tc>
        <w:tc>
          <w:tcPr>
            <w:tcW w:w="435" w:type="dxa"/>
          </w:tcPr>
          <w:p w:rsidR="0091234C" w:rsidRPr="000D7E91" w:rsidRDefault="0091234C" w:rsidP="00CA4451">
            <w:pPr>
              <w:widowControl w:val="0"/>
              <w:spacing w:before="60"/>
              <w:jc w:val="center"/>
              <w:rPr>
                <w:sz w:val="16"/>
                <w:szCs w:val="16"/>
              </w:rPr>
            </w:pPr>
          </w:p>
        </w:tc>
        <w:tc>
          <w:tcPr>
            <w:tcW w:w="554" w:type="dxa"/>
          </w:tcPr>
          <w:p w:rsidR="0091234C" w:rsidRPr="000D7E91" w:rsidRDefault="0091234C" w:rsidP="00CA4451">
            <w:pPr>
              <w:widowControl w:val="0"/>
              <w:spacing w:before="60"/>
              <w:jc w:val="center"/>
              <w:rPr>
                <w:sz w:val="16"/>
                <w:szCs w:val="16"/>
              </w:rPr>
            </w:pPr>
          </w:p>
        </w:tc>
        <w:tc>
          <w:tcPr>
            <w:tcW w:w="516" w:type="dxa"/>
          </w:tcPr>
          <w:p w:rsidR="0091234C" w:rsidRPr="000D7E91" w:rsidRDefault="0091234C" w:rsidP="00CA4451">
            <w:pPr>
              <w:widowControl w:val="0"/>
              <w:spacing w:before="60"/>
              <w:jc w:val="center"/>
              <w:rPr>
                <w:sz w:val="16"/>
                <w:szCs w:val="16"/>
              </w:rPr>
            </w:pPr>
          </w:p>
        </w:tc>
      </w:tr>
      <w:tr w:rsidR="0091234C" w:rsidRPr="000D7E91" w:rsidTr="00CA4451">
        <w:trPr>
          <w:jc w:val="center"/>
        </w:trPr>
        <w:tc>
          <w:tcPr>
            <w:tcW w:w="825" w:type="dxa"/>
          </w:tcPr>
          <w:p w:rsidR="0091234C" w:rsidRPr="000D7E91" w:rsidRDefault="0091234C" w:rsidP="00CA4451">
            <w:pPr>
              <w:widowControl w:val="0"/>
              <w:tabs>
                <w:tab w:val="left" w:pos="720"/>
              </w:tabs>
              <w:spacing w:before="120"/>
              <w:ind w:left="214" w:right="-637"/>
              <w:rPr>
                <w:spacing w:val="-4"/>
                <w:sz w:val="20"/>
                <w:szCs w:val="20"/>
              </w:rPr>
            </w:pPr>
          </w:p>
        </w:tc>
        <w:tc>
          <w:tcPr>
            <w:tcW w:w="1342" w:type="dxa"/>
          </w:tcPr>
          <w:p w:rsidR="0091234C" w:rsidRPr="000D7E91" w:rsidRDefault="0091234C" w:rsidP="00CA4451">
            <w:pPr>
              <w:widowControl w:val="0"/>
              <w:numPr>
                <w:ilvl w:val="12"/>
                <w:numId w:val="0"/>
              </w:numPr>
              <w:spacing w:before="120"/>
              <w:rPr>
                <w:spacing w:val="-4"/>
                <w:sz w:val="20"/>
                <w:szCs w:val="20"/>
              </w:rPr>
            </w:pPr>
          </w:p>
        </w:tc>
        <w:tc>
          <w:tcPr>
            <w:tcW w:w="1162" w:type="dxa"/>
          </w:tcPr>
          <w:p w:rsidR="0091234C" w:rsidRPr="000D7E91" w:rsidRDefault="0091234C" w:rsidP="00CA4451">
            <w:pPr>
              <w:widowControl w:val="0"/>
              <w:numPr>
                <w:ilvl w:val="12"/>
                <w:numId w:val="0"/>
              </w:numPr>
              <w:spacing w:before="120"/>
              <w:rPr>
                <w:spacing w:val="-4"/>
                <w:sz w:val="20"/>
                <w:szCs w:val="20"/>
              </w:rPr>
            </w:pPr>
          </w:p>
        </w:tc>
        <w:tc>
          <w:tcPr>
            <w:tcW w:w="1162" w:type="dxa"/>
          </w:tcPr>
          <w:p w:rsidR="0091234C" w:rsidRPr="000D7E91" w:rsidRDefault="0091234C" w:rsidP="00CA4451">
            <w:pPr>
              <w:widowControl w:val="0"/>
              <w:numPr>
                <w:ilvl w:val="12"/>
                <w:numId w:val="0"/>
              </w:numPr>
              <w:spacing w:before="120"/>
              <w:jc w:val="center"/>
              <w:rPr>
                <w:spacing w:val="-4"/>
                <w:sz w:val="20"/>
                <w:szCs w:val="20"/>
              </w:rPr>
            </w:pPr>
          </w:p>
        </w:tc>
        <w:tc>
          <w:tcPr>
            <w:tcW w:w="1409" w:type="dxa"/>
          </w:tcPr>
          <w:p w:rsidR="0091234C" w:rsidRPr="000D7E91" w:rsidRDefault="0091234C" w:rsidP="00CA4451">
            <w:pPr>
              <w:widowControl w:val="0"/>
              <w:numPr>
                <w:ilvl w:val="12"/>
                <w:numId w:val="0"/>
              </w:numPr>
              <w:spacing w:before="120"/>
              <w:jc w:val="center"/>
              <w:rPr>
                <w:spacing w:val="-4"/>
                <w:sz w:val="20"/>
                <w:szCs w:val="20"/>
              </w:rPr>
            </w:pPr>
          </w:p>
        </w:tc>
        <w:tc>
          <w:tcPr>
            <w:tcW w:w="1162" w:type="dxa"/>
          </w:tcPr>
          <w:p w:rsidR="0091234C" w:rsidRPr="000D7E91" w:rsidRDefault="0091234C" w:rsidP="00CA4451">
            <w:pPr>
              <w:widowControl w:val="0"/>
              <w:numPr>
                <w:ilvl w:val="12"/>
                <w:numId w:val="0"/>
              </w:numPr>
              <w:spacing w:before="120"/>
              <w:jc w:val="center"/>
              <w:rPr>
                <w:spacing w:val="-4"/>
                <w:sz w:val="20"/>
                <w:szCs w:val="20"/>
              </w:rPr>
            </w:pPr>
          </w:p>
        </w:tc>
        <w:tc>
          <w:tcPr>
            <w:tcW w:w="428" w:type="dxa"/>
          </w:tcPr>
          <w:p w:rsidR="0091234C" w:rsidRPr="000D7E91" w:rsidRDefault="0091234C" w:rsidP="00CA4451">
            <w:pPr>
              <w:widowControl w:val="0"/>
              <w:spacing w:before="60"/>
              <w:jc w:val="center"/>
              <w:rPr>
                <w:sz w:val="16"/>
                <w:szCs w:val="16"/>
              </w:rPr>
            </w:pPr>
          </w:p>
        </w:tc>
        <w:tc>
          <w:tcPr>
            <w:tcW w:w="428" w:type="dxa"/>
          </w:tcPr>
          <w:p w:rsidR="0091234C" w:rsidRPr="000D7E91" w:rsidRDefault="0091234C" w:rsidP="00CA4451">
            <w:pPr>
              <w:widowControl w:val="0"/>
              <w:spacing w:before="60"/>
              <w:jc w:val="center"/>
              <w:rPr>
                <w:sz w:val="16"/>
                <w:szCs w:val="16"/>
              </w:rPr>
            </w:pPr>
          </w:p>
        </w:tc>
        <w:tc>
          <w:tcPr>
            <w:tcW w:w="428" w:type="dxa"/>
          </w:tcPr>
          <w:p w:rsidR="0091234C" w:rsidRPr="000D7E91" w:rsidRDefault="0091234C" w:rsidP="00CA4451">
            <w:pPr>
              <w:widowControl w:val="0"/>
              <w:spacing w:before="60"/>
              <w:jc w:val="center"/>
              <w:rPr>
                <w:sz w:val="16"/>
                <w:szCs w:val="16"/>
              </w:rPr>
            </w:pPr>
          </w:p>
        </w:tc>
        <w:tc>
          <w:tcPr>
            <w:tcW w:w="435" w:type="dxa"/>
          </w:tcPr>
          <w:p w:rsidR="0091234C" w:rsidRPr="000D7E91" w:rsidRDefault="0091234C" w:rsidP="00CA4451">
            <w:pPr>
              <w:widowControl w:val="0"/>
              <w:spacing w:before="60"/>
              <w:jc w:val="center"/>
              <w:rPr>
                <w:sz w:val="16"/>
                <w:szCs w:val="16"/>
              </w:rPr>
            </w:pPr>
          </w:p>
        </w:tc>
        <w:tc>
          <w:tcPr>
            <w:tcW w:w="554" w:type="dxa"/>
          </w:tcPr>
          <w:p w:rsidR="0091234C" w:rsidRPr="000D7E91" w:rsidRDefault="0091234C" w:rsidP="00CA4451">
            <w:pPr>
              <w:widowControl w:val="0"/>
              <w:spacing w:before="60"/>
              <w:jc w:val="center"/>
              <w:rPr>
                <w:sz w:val="16"/>
                <w:szCs w:val="16"/>
              </w:rPr>
            </w:pPr>
          </w:p>
        </w:tc>
        <w:tc>
          <w:tcPr>
            <w:tcW w:w="516" w:type="dxa"/>
          </w:tcPr>
          <w:p w:rsidR="0091234C" w:rsidRPr="000D7E91" w:rsidRDefault="0091234C" w:rsidP="00CA4451">
            <w:pPr>
              <w:widowControl w:val="0"/>
              <w:spacing w:before="60"/>
              <w:jc w:val="center"/>
              <w:rPr>
                <w:sz w:val="16"/>
                <w:szCs w:val="16"/>
              </w:rPr>
            </w:pPr>
          </w:p>
        </w:tc>
      </w:tr>
    </w:tbl>
    <w:p w:rsidR="0091234C" w:rsidRPr="000D7E91" w:rsidRDefault="0091234C" w:rsidP="0091234C">
      <w:pPr>
        <w:widowControl w:val="0"/>
        <w:spacing w:before="60"/>
        <w:ind w:left="540"/>
        <w:rPr>
          <w:spacing w:val="-4"/>
          <w:sz w:val="20"/>
          <w:szCs w:val="20"/>
        </w:rPr>
      </w:pPr>
    </w:p>
    <w:p w:rsidR="0091234C" w:rsidRPr="000D7E91" w:rsidRDefault="0091234C" w:rsidP="0091234C">
      <w:pPr>
        <w:rPr>
          <w:b/>
          <w:sz w:val="20"/>
          <w:szCs w:val="20"/>
        </w:rPr>
      </w:pPr>
      <w:r w:rsidRPr="000D7E91">
        <w:rPr>
          <w:b/>
          <w:sz w:val="20"/>
          <w:szCs w:val="20"/>
        </w:rPr>
        <w:t>ВНИМАНИЕ! Предъявление «Карты» в офисе «Продавца» требуется при добавлении/удалении  вида то</w:t>
      </w:r>
      <w:r w:rsidRPr="000D7E91">
        <w:rPr>
          <w:b/>
          <w:sz w:val="20"/>
          <w:szCs w:val="20"/>
        </w:rPr>
        <w:t>п</w:t>
      </w:r>
      <w:r w:rsidRPr="000D7E91">
        <w:rPr>
          <w:b/>
          <w:sz w:val="20"/>
          <w:szCs w:val="20"/>
        </w:rPr>
        <w:t>лива  и/или  замене вида лимита (сутки/месяц), а также при пополнении карты при использовании схемы «Электронный кошелек». О</w:t>
      </w:r>
      <w:r w:rsidRPr="000D7E91">
        <w:rPr>
          <w:b/>
          <w:bCs/>
          <w:sz w:val="20"/>
          <w:szCs w:val="20"/>
        </w:rPr>
        <w:t xml:space="preserve">тложенное пополнение  при использовании схемы «Электронный кошелек» возможно только на АЗС региона РФ, на территории которого заключен договор.  </w:t>
      </w:r>
    </w:p>
    <w:p w:rsidR="0091234C" w:rsidRPr="000D7E91" w:rsidRDefault="0091234C" w:rsidP="0091234C">
      <w:pPr>
        <w:widowControl w:val="0"/>
        <w:spacing w:before="60"/>
        <w:rPr>
          <w:bCs/>
          <w:sz w:val="16"/>
          <w:szCs w:val="16"/>
          <w:u w:val="single"/>
        </w:rPr>
      </w:pPr>
      <w:r w:rsidRPr="000D7E91">
        <w:rPr>
          <w:bCs/>
          <w:sz w:val="16"/>
          <w:szCs w:val="16"/>
          <w:u w:val="single"/>
        </w:rPr>
        <w:t xml:space="preserve">Примечание: </w:t>
      </w:r>
    </w:p>
    <w:p w:rsidR="0091234C" w:rsidRPr="000D7E91" w:rsidRDefault="0091234C" w:rsidP="0091234C">
      <w:pPr>
        <w:widowControl w:val="0"/>
        <w:spacing w:before="60"/>
        <w:rPr>
          <w:bCs/>
          <w:sz w:val="16"/>
          <w:szCs w:val="16"/>
        </w:rPr>
      </w:pPr>
      <w:r w:rsidRPr="000D7E91">
        <w:rPr>
          <w:bCs/>
          <w:sz w:val="16"/>
          <w:szCs w:val="16"/>
        </w:rPr>
        <w:t xml:space="preserve">В графе «Держатель карты» указывается одно из перечисленных: номер машины, Ф.И.О. водителя или любая другая информация необходимая «ПОКУПАТЕЛЮ» в </w:t>
      </w:r>
      <w:r w:rsidRPr="000D7E91">
        <w:rPr>
          <w:sz w:val="16"/>
          <w:szCs w:val="16"/>
        </w:rPr>
        <w:t> </w:t>
      </w:r>
      <w:r w:rsidRPr="000D7E91">
        <w:rPr>
          <w:bCs/>
          <w:sz w:val="16"/>
          <w:szCs w:val="16"/>
        </w:rPr>
        <w:t>оборотах по картам.</w:t>
      </w:r>
    </w:p>
    <w:p w:rsidR="0091234C" w:rsidRPr="000D7E91" w:rsidRDefault="0091234C" w:rsidP="0091234C">
      <w:pPr>
        <w:widowControl w:val="0"/>
        <w:spacing w:before="60"/>
        <w:rPr>
          <w:bCs/>
          <w:sz w:val="16"/>
          <w:szCs w:val="16"/>
        </w:rPr>
      </w:pPr>
      <w:r w:rsidRPr="000D7E91">
        <w:rPr>
          <w:bCs/>
          <w:sz w:val="16"/>
          <w:szCs w:val="16"/>
        </w:rPr>
        <w:t>В графе «Вид топлива»  допускается указание нескольких видов топлива.</w:t>
      </w:r>
    </w:p>
    <w:p w:rsidR="0091234C" w:rsidRPr="000D7E91" w:rsidRDefault="0091234C" w:rsidP="0091234C">
      <w:pPr>
        <w:widowControl w:val="0"/>
        <w:spacing w:before="60"/>
        <w:rPr>
          <w:bCs/>
          <w:sz w:val="16"/>
          <w:szCs w:val="16"/>
        </w:rPr>
      </w:pPr>
      <w:r w:rsidRPr="000D7E91">
        <w:rPr>
          <w:bCs/>
          <w:sz w:val="16"/>
          <w:szCs w:val="16"/>
        </w:rPr>
        <w:t>В графе «Лимит в литрах/рублях»  указывается количество литров/рублей, которым ограничивается лимит.</w:t>
      </w:r>
    </w:p>
    <w:p w:rsidR="0091234C" w:rsidRPr="000D7E91" w:rsidRDefault="0091234C" w:rsidP="0091234C">
      <w:pPr>
        <w:widowControl w:val="0"/>
        <w:spacing w:before="60"/>
        <w:rPr>
          <w:spacing w:val="-4"/>
          <w:sz w:val="20"/>
          <w:szCs w:val="20"/>
        </w:rPr>
      </w:pPr>
    </w:p>
    <w:p w:rsidR="0091234C" w:rsidRPr="000D7E91" w:rsidRDefault="0091234C" w:rsidP="0091234C">
      <w:pPr>
        <w:widowControl w:val="0"/>
        <w:spacing w:before="60"/>
        <w:rPr>
          <w:spacing w:val="-4"/>
          <w:sz w:val="20"/>
          <w:szCs w:val="20"/>
        </w:rPr>
      </w:pPr>
      <w:r w:rsidRPr="000D7E91">
        <w:rPr>
          <w:spacing w:val="-4"/>
          <w:sz w:val="20"/>
          <w:szCs w:val="20"/>
        </w:rPr>
        <w:t>6. Покупатель назначает Ответственное лицо по Договору с Продавцом:</w:t>
      </w:r>
    </w:p>
    <w:p w:rsidR="0091234C" w:rsidRPr="000D7E91" w:rsidRDefault="0091234C" w:rsidP="0091234C">
      <w:pPr>
        <w:widowControl w:val="0"/>
        <w:spacing w:before="60"/>
        <w:ind w:left="540"/>
        <w:rPr>
          <w:spacing w:val="-4"/>
          <w:sz w:val="20"/>
          <w:szCs w:val="20"/>
        </w:rPr>
      </w:pPr>
      <w:r w:rsidRPr="000D7E91">
        <w:rPr>
          <w:spacing w:val="-4"/>
          <w:sz w:val="20"/>
          <w:szCs w:val="20"/>
        </w:rPr>
        <w:t>Ф.И.О.____________________________________________________________________________________________________</w:t>
      </w:r>
    </w:p>
    <w:p w:rsidR="0091234C" w:rsidRPr="000D7E91" w:rsidRDefault="0091234C" w:rsidP="0091234C">
      <w:pPr>
        <w:widowControl w:val="0"/>
        <w:spacing w:before="60"/>
        <w:ind w:left="540"/>
        <w:rPr>
          <w:spacing w:val="-4"/>
          <w:sz w:val="20"/>
          <w:szCs w:val="20"/>
        </w:rPr>
      </w:pPr>
      <w:r w:rsidRPr="000D7E91">
        <w:rPr>
          <w:spacing w:val="-4"/>
          <w:sz w:val="20"/>
          <w:szCs w:val="20"/>
        </w:rPr>
        <w:t>__________________________________________________________________________________________________________</w:t>
      </w:r>
    </w:p>
    <w:p w:rsidR="0091234C" w:rsidRPr="000D7E91" w:rsidRDefault="0091234C" w:rsidP="0091234C">
      <w:pPr>
        <w:widowControl w:val="0"/>
        <w:spacing w:before="60"/>
        <w:jc w:val="center"/>
        <w:rPr>
          <w:spacing w:val="-4"/>
          <w:sz w:val="20"/>
          <w:szCs w:val="20"/>
        </w:rPr>
      </w:pPr>
      <w:r w:rsidRPr="000D7E91">
        <w:rPr>
          <w:spacing w:val="-4"/>
          <w:sz w:val="20"/>
          <w:szCs w:val="20"/>
          <w:vertAlign w:val="subscript"/>
        </w:rPr>
        <w:t>паспорт: серия, номер,  кем  и когда выдан; Ф.И.О. получателя</w:t>
      </w:r>
    </w:p>
    <w:p w:rsidR="0091234C" w:rsidRPr="000D7E91" w:rsidRDefault="0091234C" w:rsidP="0091234C">
      <w:pPr>
        <w:widowControl w:val="0"/>
        <w:spacing w:before="60"/>
        <w:ind w:left="540"/>
        <w:rPr>
          <w:spacing w:val="-4"/>
          <w:sz w:val="20"/>
          <w:szCs w:val="20"/>
        </w:rPr>
      </w:pPr>
      <w:r w:rsidRPr="000D7E91">
        <w:rPr>
          <w:spacing w:val="-4"/>
          <w:sz w:val="20"/>
          <w:szCs w:val="20"/>
        </w:rPr>
        <w:t xml:space="preserve">Тел./Факс. ________________________                    </w:t>
      </w:r>
      <w:r w:rsidRPr="000D7E91">
        <w:rPr>
          <w:spacing w:val="-4"/>
          <w:sz w:val="20"/>
          <w:szCs w:val="20"/>
          <w:lang w:val="en-US"/>
        </w:rPr>
        <w:t>e-mail:___________________________________________________</w:t>
      </w:r>
    </w:p>
    <w:p w:rsidR="0091234C" w:rsidRPr="000D7E91" w:rsidRDefault="0091234C" w:rsidP="0091234C">
      <w:pPr>
        <w:widowControl w:val="0"/>
        <w:spacing w:before="60"/>
        <w:ind w:left="540"/>
        <w:rPr>
          <w:spacing w:val="-4"/>
          <w:sz w:val="20"/>
          <w:szCs w:val="20"/>
        </w:rPr>
      </w:pPr>
    </w:p>
    <w:tbl>
      <w:tblPr>
        <w:tblW w:w="10723" w:type="dxa"/>
        <w:tblInd w:w="365" w:type="dxa"/>
        <w:tblLayout w:type="fixed"/>
        <w:tblLook w:val="0000" w:firstRow="0" w:lastRow="0" w:firstColumn="0" w:lastColumn="0" w:noHBand="0" w:noVBand="0"/>
      </w:tblPr>
      <w:tblGrid>
        <w:gridCol w:w="5272"/>
        <w:gridCol w:w="5451"/>
      </w:tblGrid>
      <w:tr w:rsidR="0091234C" w:rsidRPr="000D7E91" w:rsidTr="00CA4451">
        <w:trPr>
          <w:trHeight w:val="975"/>
        </w:trPr>
        <w:tc>
          <w:tcPr>
            <w:tcW w:w="5272" w:type="dxa"/>
          </w:tcPr>
          <w:p w:rsidR="0091234C" w:rsidRPr="000D7E91" w:rsidRDefault="0091234C" w:rsidP="00CA4451">
            <w:pPr>
              <w:rPr>
                <w:bCs/>
                <w:sz w:val="20"/>
                <w:szCs w:val="20"/>
              </w:rPr>
            </w:pPr>
            <w:r w:rsidRPr="000D7E91">
              <w:rPr>
                <w:bCs/>
                <w:sz w:val="20"/>
                <w:szCs w:val="20"/>
              </w:rPr>
              <w:t>Продавец</w:t>
            </w:r>
          </w:p>
          <w:p w:rsidR="0091234C" w:rsidRPr="000D7E91" w:rsidRDefault="0091234C" w:rsidP="00CA4451">
            <w:pPr>
              <w:rPr>
                <w:b/>
                <w:sz w:val="20"/>
                <w:szCs w:val="20"/>
              </w:rPr>
            </w:pPr>
            <w:r w:rsidRPr="000D7E91">
              <w:rPr>
                <w:b/>
                <w:bCs/>
                <w:sz w:val="20"/>
                <w:szCs w:val="20"/>
              </w:rPr>
              <w:t xml:space="preserve">              </w:t>
            </w:r>
            <w:r w:rsidRPr="000D7E91">
              <w:rPr>
                <w:b/>
                <w:sz w:val="20"/>
                <w:szCs w:val="20"/>
              </w:rPr>
              <w:t>________________________ /___________/</w:t>
            </w:r>
          </w:p>
          <w:p w:rsidR="0091234C" w:rsidRPr="000D7E91" w:rsidRDefault="0091234C" w:rsidP="00CA4451">
            <w:pPr>
              <w:widowControl w:val="0"/>
              <w:spacing w:before="60"/>
              <w:rPr>
                <w:sz w:val="20"/>
                <w:szCs w:val="20"/>
              </w:rPr>
            </w:pPr>
            <w:r w:rsidRPr="000D7E91">
              <w:rPr>
                <w:sz w:val="20"/>
                <w:szCs w:val="20"/>
              </w:rPr>
              <w:t xml:space="preserve">                                                                        м.п.</w:t>
            </w:r>
          </w:p>
        </w:tc>
        <w:tc>
          <w:tcPr>
            <w:tcW w:w="5451" w:type="dxa"/>
          </w:tcPr>
          <w:p w:rsidR="0091234C" w:rsidRPr="000D7E91" w:rsidRDefault="0091234C" w:rsidP="00CA4451">
            <w:pPr>
              <w:rPr>
                <w:bCs/>
                <w:sz w:val="20"/>
                <w:szCs w:val="20"/>
              </w:rPr>
            </w:pPr>
            <w:r w:rsidRPr="000D7E91">
              <w:rPr>
                <w:bCs/>
                <w:sz w:val="20"/>
                <w:szCs w:val="20"/>
              </w:rPr>
              <w:t>Покупатель</w:t>
            </w:r>
          </w:p>
          <w:p w:rsidR="0091234C" w:rsidRPr="000D7E91" w:rsidRDefault="0091234C" w:rsidP="00CA4451">
            <w:pPr>
              <w:rPr>
                <w:b/>
                <w:sz w:val="20"/>
                <w:szCs w:val="20"/>
              </w:rPr>
            </w:pPr>
            <w:r w:rsidRPr="000D7E91">
              <w:rPr>
                <w:bCs/>
                <w:sz w:val="20"/>
                <w:szCs w:val="20"/>
              </w:rPr>
              <w:t xml:space="preserve">         </w:t>
            </w:r>
            <w:r w:rsidRPr="000D7E91">
              <w:rPr>
                <w:b/>
                <w:sz w:val="20"/>
                <w:szCs w:val="20"/>
              </w:rPr>
              <w:t xml:space="preserve">_____________________ </w:t>
            </w:r>
            <w:r>
              <w:rPr>
                <w:b/>
                <w:sz w:val="20"/>
                <w:szCs w:val="20"/>
              </w:rPr>
              <w:t>/А.А. Фомичев/</w:t>
            </w:r>
          </w:p>
          <w:p w:rsidR="0091234C" w:rsidRPr="000D7E91" w:rsidRDefault="0091234C" w:rsidP="00CA4451">
            <w:pPr>
              <w:widowControl w:val="0"/>
              <w:jc w:val="center"/>
              <w:rPr>
                <w:b/>
                <w:sz w:val="16"/>
                <w:szCs w:val="16"/>
              </w:rPr>
            </w:pPr>
            <w:r w:rsidRPr="000D7E91">
              <w:rPr>
                <w:sz w:val="20"/>
                <w:szCs w:val="20"/>
              </w:rPr>
              <w:t xml:space="preserve">                                                                    м.п.</w:t>
            </w:r>
          </w:p>
        </w:tc>
      </w:tr>
    </w:tbl>
    <w:p w:rsidR="0091234C" w:rsidRPr="000D7E91" w:rsidRDefault="0091234C" w:rsidP="0091234C">
      <w:pPr>
        <w:widowControl w:val="0"/>
        <w:rPr>
          <w:spacing w:val="-4"/>
          <w:sz w:val="20"/>
          <w:szCs w:val="20"/>
        </w:rPr>
      </w:pPr>
    </w:p>
    <w:p w:rsidR="0091234C" w:rsidRPr="000D7E91" w:rsidRDefault="0091234C" w:rsidP="0091234C">
      <w:pPr>
        <w:widowControl w:val="0"/>
        <w:rPr>
          <w:spacing w:val="-4"/>
          <w:sz w:val="20"/>
          <w:szCs w:val="20"/>
        </w:rPr>
      </w:pPr>
    </w:p>
    <w:p w:rsidR="0091234C" w:rsidRPr="000D7E91" w:rsidRDefault="0091234C" w:rsidP="0091234C">
      <w:pPr>
        <w:widowControl w:val="0"/>
        <w:rPr>
          <w:spacing w:val="-4"/>
          <w:sz w:val="20"/>
          <w:szCs w:val="20"/>
        </w:rPr>
      </w:pPr>
    </w:p>
    <w:p w:rsidR="0091234C" w:rsidRPr="000D7E91" w:rsidRDefault="0091234C" w:rsidP="0091234C">
      <w:pPr>
        <w:widowControl w:val="0"/>
        <w:rPr>
          <w:spacing w:val="-4"/>
          <w:sz w:val="20"/>
          <w:szCs w:val="20"/>
        </w:rPr>
      </w:pPr>
    </w:p>
    <w:p w:rsidR="0091234C" w:rsidRPr="000D7E91" w:rsidRDefault="0091234C" w:rsidP="0091234C">
      <w:pPr>
        <w:widowControl w:val="0"/>
        <w:rPr>
          <w:spacing w:val="-4"/>
          <w:sz w:val="20"/>
          <w:szCs w:val="20"/>
        </w:rPr>
      </w:pPr>
    </w:p>
    <w:p w:rsidR="0091234C" w:rsidRPr="000D7E91" w:rsidRDefault="0091234C" w:rsidP="0091234C">
      <w:pPr>
        <w:widowControl w:val="0"/>
        <w:rPr>
          <w:spacing w:val="-4"/>
          <w:sz w:val="20"/>
          <w:szCs w:val="20"/>
        </w:rPr>
      </w:pPr>
    </w:p>
    <w:p w:rsidR="0091234C" w:rsidRPr="000D7E91" w:rsidRDefault="0091234C" w:rsidP="0091234C">
      <w:pPr>
        <w:widowControl w:val="0"/>
        <w:rPr>
          <w:spacing w:val="-4"/>
          <w:sz w:val="20"/>
          <w:szCs w:val="20"/>
        </w:rPr>
      </w:pPr>
    </w:p>
    <w:p w:rsidR="0091234C" w:rsidRPr="000D7E91" w:rsidRDefault="0091234C" w:rsidP="0091234C">
      <w:pPr>
        <w:widowControl w:val="0"/>
        <w:rPr>
          <w:spacing w:val="-4"/>
          <w:sz w:val="20"/>
          <w:szCs w:val="20"/>
        </w:rPr>
      </w:pPr>
      <w:r w:rsidRPr="000D7E91">
        <w:rPr>
          <w:spacing w:val="-4"/>
          <w:sz w:val="20"/>
          <w:szCs w:val="20"/>
        </w:rPr>
        <w:lastRenderedPageBreak/>
        <w:t>Приложение №3</w:t>
      </w:r>
    </w:p>
    <w:p w:rsidR="0091234C" w:rsidRPr="000D7E91" w:rsidRDefault="0091234C" w:rsidP="0091234C">
      <w:pPr>
        <w:widowControl w:val="0"/>
        <w:rPr>
          <w:spacing w:val="-4"/>
          <w:sz w:val="20"/>
          <w:szCs w:val="20"/>
        </w:rPr>
      </w:pPr>
      <w:r w:rsidRPr="000D7E91">
        <w:rPr>
          <w:spacing w:val="-4"/>
          <w:sz w:val="20"/>
          <w:szCs w:val="20"/>
        </w:rPr>
        <w:t>к Договору № ________</w:t>
      </w:r>
    </w:p>
    <w:p w:rsidR="0091234C" w:rsidRPr="000D7E91" w:rsidRDefault="0091234C" w:rsidP="0091234C">
      <w:pPr>
        <w:widowControl w:val="0"/>
        <w:rPr>
          <w:spacing w:val="-4"/>
          <w:sz w:val="20"/>
          <w:szCs w:val="20"/>
        </w:rPr>
      </w:pPr>
      <w:r w:rsidRPr="000D7E91">
        <w:rPr>
          <w:sz w:val="20"/>
          <w:szCs w:val="20"/>
        </w:rPr>
        <w:t>от «___» ____________ 201_ г.</w:t>
      </w:r>
    </w:p>
    <w:p w:rsidR="0091234C" w:rsidRPr="000D7E91" w:rsidRDefault="0091234C" w:rsidP="0091234C">
      <w:pPr>
        <w:keepNext/>
        <w:jc w:val="center"/>
        <w:outlineLvl w:val="0"/>
        <w:rPr>
          <w:rFonts w:ascii="Arial" w:hAnsi="Arial"/>
          <w:b/>
          <w:bCs/>
          <w:sz w:val="21"/>
        </w:rPr>
      </w:pPr>
    </w:p>
    <w:p w:rsidR="0091234C" w:rsidRPr="000D7E91" w:rsidRDefault="0091234C" w:rsidP="0091234C">
      <w:pPr>
        <w:jc w:val="center"/>
        <w:outlineLvl w:val="6"/>
        <w:rPr>
          <w:b/>
          <w:sz w:val="22"/>
          <w:szCs w:val="22"/>
        </w:rPr>
      </w:pPr>
      <w:r w:rsidRPr="000D7E91">
        <w:rPr>
          <w:b/>
          <w:spacing w:val="-4"/>
          <w:sz w:val="22"/>
          <w:szCs w:val="22"/>
        </w:rPr>
        <w:t xml:space="preserve">ИНСТРУКЦИЯ </w:t>
      </w:r>
      <w:r w:rsidRPr="000D7E91">
        <w:rPr>
          <w:b/>
          <w:sz w:val="22"/>
          <w:szCs w:val="22"/>
        </w:rPr>
        <w:t xml:space="preserve">ПО </w:t>
      </w:r>
      <w:r w:rsidRPr="000D7E91">
        <w:rPr>
          <w:b/>
          <w:bCs/>
          <w:sz w:val="22"/>
          <w:szCs w:val="22"/>
        </w:rPr>
        <w:t>ИСПОЛЬЗОВАНИЮ</w:t>
      </w:r>
      <w:r w:rsidRPr="000D7E91">
        <w:rPr>
          <w:b/>
          <w:sz w:val="22"/>
          <w:szCs w:val="22"/>
        </w:rPr>
        <w:t xml:space="preserve"> КАРТЫ</w:t>
      </w:r>
    </w:p>
    <w:p w:rsidR="0091234C" w:rsidRPr="000D7E91" w:rsidRDefault="0091234C" w:rsidP="0091234C">
      <w:pPr>
        <w:widowControl w:val="0"/>
        <w:spacing w:before="60"/>
        <w:rPr>
          <w:szCs w:val="20"/>
        </w:rPr>
      </w:pPr>
    </w:p>
    <w:p w:rsidR="0091234C" w:rsidRPr="000D7E91" w:rsidRDefault="0091234C" w:rsidP="000946B9">
      <w:pPr>
        <w:widowControl w:val="0"/>
        <w:numPr>
          <w:ilvl w:val="0"/>
          <w:numId w:val="9"/>
        </w:numPr>
        <w:tabs>
          <w:tab w:val="num" w:pos="502"/>
          <w:tab w:val="num" w:pos="644"/>
        </w:tabs>
        <w:spacing w:before="60" w:after="200" w:line="276" w:lineRule="auto"/>
        <w:ind w:left="360" w:right="-1"/>
        <w:rPr>
          <w:bCs/>
          <w:sz w:val="22"/>
          <w:szCs w:val="22"/>
        </w:rPr>
      </w:pPr>
      <w:r w:rsidRPr="000D7E91">
        <w:rPr>
          <w:bCs/>
          <w:sz w:val="22"/>
          <w:szCs w:val="22"/>
        </w:rPr>
        <w:t xml:space="preserve">Порядок получения Товара (услуги/работы) при системе обслуживания клиентов </w:t>
      </w:r>
      <w:r w:rsidRPr="000D7E91">
        <w:rPr>
          <w:b/>
          <w:bCs/>
          <w:sz w:val="22"/>
          <w:szCs w:val="22"/>
        </w:rPr>
        <w:t>«Предоплата»:</w:t>
      </w:r>
    </w:p>
    <w:p w:rsidR="0091234C" w:rsidRPr="000D7E91" w:rsidRDefault="0091234C" w:rsidP="000946B9">
      <w:pPr>
        <w:widowControl w:val="0"/>
        <w:numPr>
          <w:ilvl w:val="1"/>
          <w:numId w:val="10"/>
        </w:numPr>
        <w:spacing w:before="60" w:after="200" w:line="276" w:lineRule="auto"/>
        <w:ind w:right="-1"/>
        <w:rPr>
          <w:sz w:val="22"/>
          <w:szCs w:val="22"/>
        </w:rPr>
      </w:pPr>
      <w:r w:rsidRPr="000D7E91">
        <w:rPr>
          <w:sz w:val="22"/>
          <w:szCs w:val="22"/>
        </w:rPr>
        <w:t>предъявить карту оператору-кассиру Торговой точки;</w:t>
      </w:r>
    </w:p>
    <w:p w:rsidR="0091234C" w:rsidRPr="000D7E91" w:rsidRDefault="0091234C" w:rsidP="000946B9">
      <w:pPr>
        <w:widowControl w:val="0"/>
        <w:numPr>
          <w:ilvl w:val="1"/>
          <w:numId w:val="10"/>
        </w:numPr>
        <w:spacing w:before="60" w:after="200" w:line="276" w:lineRule="auto"/>
        <w:ind w:right="-1"/>
        <w:rPr>
          <w:sz w:val="22"/>
          <w:szCs w:val="22"/>
        </w:rPr>
      </w:pPr>
      <w:r w:rsidRPr="000D7E91">
        <w:rPr>
          <w:sz w:val="22"/>
          <w:szCs w:val="22"/>
        </w:rPr>
        <w:t>называть необходимое Вам количество литров и марку автомобильного топлива (либо оказываемую на АЗС услугу/товар/работу);</w:t>
      </w:r>
    </w:p>
    <w:p w:rsidR="0091234C" w:rsidRPr="000D7E91" w:rsidRDefault="0091234C" w:rsidP="000946B9">
      <w:pPr>
        <w:widowControl w:val="0"/>
        <w:numPr>
          <w:ilvl w:val="1"/>
          <w:numId w:val="10"/>
        </w:numPr>
        <w:spacing w:before="60" w:after="200" w:line="276" w:lineRule="auto"/>
        <w:ind w:right="-1"/>
        <w:rPr>
          <w:sz w:val="22"/>
          <w:szCs w:val="22"/>
        </w:rPr>
      </w:pPr>
      <w:r w:rsidRPr="000D7E91">
        <w:rPr>
          <w:sz w:val="22"/>
          <w:szCs w:val="22"/>
        </w:rPr>
        <w:t>оператор-кассир Торговой точки на учетном терминале проверяет карту и проводит операцию;</w:t>
      </w:r>
    </w:p>
    <w:p w:rsidR="0091234C" w:rsidRPr="000D7E91" w:rsidRDefault="0091234C" w:rsidP="000946B9">
      <w:pPr>
        <w:widowControl w:val="0"/>
        <w:numPr>
          <w:ilvl w:val="1"/>
          <w:numId w:val="10"/>
        </w:numPr>
        <w:spacing w:before="60" w:after="200" w:line="276" w:lineRule="auto"/>
        <w:ind w:right="-1"/>
        <w:rPr>
          <w:sz w:val="22"/>
          <w:szCs w:val="22"/>
        </w:rPr>
      </w:pPr>
      <w:r w:rsidRPr="000D7E91">
        <w:rPr>
          <w:sz w:val="22"/>
          <w:szCs w:val="22"/>
        </w:rPr>
        <w:t>для проведения операции оператор-кассир запросит идентификационный номер (PIN-код) Карты, который ПОКУПАТЕЛЬ обязан самостоятельно ввести на специальном устройстве (</w:t>
      </w:r>
      <w:r w:rsidRPr="000D7E91">
        <w:rPr>
          <w:sz w:val="22"/>
          <w:szCs w:val="22"/>
          <w:lang w:val="en-US"/>
        </w:rPr>
        <w:t>PIN</w:t>
      </w:r>
      <w:r w:rsidRPr="000D7E91">
        <w:rPr>
          <w:sz w:val="22"/>
          <w:szCs w:val="22"/>
        </w:rPr>
        <w:t xml:space="preserve"> </w:t>
      </w:r>
      <w:r w:rsidRPr="000D7E91">
        <w:rPr>
          <w:sz w:val="22"/>
          <w:szCs w:val="22"/>
          <w:lang w:val="en-US"/>
        </w:rPr>
        <w:t>PAD</w:t>
      </w:r>
      <w:r w:rsidRPr="000D7E91">
        <w:rPr>
          <w:sz w:val="22"/>
          <w:szCs w:val="22"/>
        </w:rPr>
        <w:t>);</w:t>
      </w:r>
    </w:p>
    <w:p w:rsidR="0091234C" w:rsidRPr="000D7E91" w:rsidRDefault="0091234C" w:rsidP="000946B9">
      <w:pPr>
        <w:widowControl w:val="0"/>
        <w:numPr>
          <w:ilvl w:val="1"/>
          <w:numId w:val="10"/>
        </w:numPr>
        <w:spacing w:before="60" w:after="200" w:line="276" w:lineRule="auto"/>
        <w:ind w:right="-1"/>
        <w:rPr>
          <w:sz w:val="22"/>
          <w:szCs w:val="22"/>
        </w:rPr>
      </w:pPr>
      <w:r w:rsidRPr="000D7E91">
        <w:rPr>
          <w:sz w:val="22"/>
          <w:szCs w:val="22"/>
        </w:rPr>
        <w:t>после проведения операции с карточкой оператор-кассир обязан вернуть ПОКУПАТЕЛЮ карточку и терминальный чек, который подтверждает проведенную операцию;</w:t>
      </w:r>
    </w:p>
    <w:p w:rsidR="0091234C" w:rsidRPr="000D7E91" w:rsidRDefault="0091234C" w:rsidP="000946B9">
      <w:pPr>
        <w:widowControl w:val="0"/>
        <w:numPr>
          <w:ilvl w:val="1"/>
          <w:numId w:val="10"/>
        </w:numPr>
        <w:spacing w:before="60" w:after="200" w:line="276" w:lineRule="auto"/>
        <w:ind w:right="-1"/>
        <w:rPr>
          <w:sz w:val="22"/>
          <w:szCs w:val="22"/>
        </w:rPr>
      </w:pPr>
      <w:r w:rsidRPr="000D7E91">
        <w:rPr>
          <w:sz w:val="22"/>
          <w:szCs w:val="22"/>
        </w:rPr>
        <w:t>после этого производится отпуск Товара (услуги/работы).</w:t>
      </w:r>
    </w:p>
    <w:p w:rsidR="0091234C" w:rsidRPr="000D7E91" w:rsidRDefault="0091234C" w:rsidP="000946B9">
      <w:pPr>
        <w:widowControl w:val="0"/>
        <w:numPr>
          <w:ilvl w:val="0"/>
          <w:numId w:val="9"/>
        </w:numPr>
        <w:tabs>
          <w:tab w:val="num" w:pos="502"/>
          <w:tab w:val="num" w:pos="644"/>
        </w:tabs>
        <w:spacing w:before="60" w:after="200" w:line="276" w:lineRule="auto"/>
        <w:ind w:left="360" w:right="-1"/>
        <w:rPr>
          <w:bCs/>
          <w:sz w:val="22"/>
          <w:szCs w:val="22"/>
        </w:rPr>
      </w:pPr>
      <w:r w:rsidRPr="000D7E91">
        <w:rPr>
          <w:bCs/>
          <w:sz w:val="22"/>
          <w:szCs w:val="22"/>
        </w:rPr>
        <w:t xml:space="preserve">Порядок получения Товара при системе обслуживания клиентов </w:t>
      </w:r>
      <w:r w:rsidRPr="000D7E91">
        <w:rPr>
          <w:b/>
          <w:bCs/>
          <w:sz w:val="22"/>
          <w:szCs w:val="22"/>
        </w:rPr>
        <w:t>«</w:t>
      </w:r>
      <w:proofErr w:type="spellStart"/>
      <w:r w:rsidRPr="000D7E91">
        <w:rPr>
          <w:b/>
          <w:bCs/>
          <w:sz w:val="22"/>
          <w:szCs w:val="22"/>
        </w:rPr>
        <w:t>Постоплата</w:t>
      </w:r>
      <w:proofErr w:type="spellEnd"/>
      <w:r w:rsidRPr="000D7E91">
        <w:rPr>
          <w:b/>
          <w:bCs/>
          <w:sz w:val="22"/>
          <w:szCs w:val="22"/>
        </w:rPr>
        <w:t>»:</w:t>
      </w:r>
    </w:p>
    <w:p w:rsidR="0091234C" w:rsidRPr="000D7E91" w:rsidRDefault="0091234C" w:rsidP="000946B9">
      <w:pPr>
        <w:widowControl w:val="0"/>
        <w:numPr>
          <w:ilvl w:val="1"/>
          <w:numId w:val="10"/>
        </w:numPr>
        <w:spacing w:before="60" w:after="200" w:line="276" w:lineRule="auto"/>
        <w:ind w:right="-1"/>
        <w:rPr>
          <w:sz w:val="22"/>
          <w:szCs w:val="22"/>
        </w:rPr>
      </w:pPr>
      <w:r w:rsidRPr="000D7E91">
        <w:rPr>
          <w:sz w:val="22"/>
          <w:szCs w:val="22"/>
        </w:rPr>
        <w:t>предъявить карту оператору-кассиру Торговой точки;</w:t>
      </w:r>
    </w:p>
    <w:p w:rsidR="0091234C" w:rsidRPr="000D7E91" w:rsidRDefault="0091234C" w:rsidP="000946B9">
      <w:pPr>
        <w:widowControl w:val="0"/>
        <w:numPr>
          <w:ilvl w:val="1"/>
          <w:numId w:val="10"/>
        </w:numPr>
        <w:spacing w:before="60" w:after="200" w:line="276" w:lineRule="auto"/>
        <w:ind w:right="-1"/>
        <w:rPr>
          <w:sz w:val="22"/>
          <w:szCs w:val="22"/>
        </w:rPr>
      </w:pPr>
      <w:r w:rsidRPr="000D7E91">
        <w:rPr>
          <w:sz w:val="22"/>
          <w:szCs w:val="22"/>
        </w:rPr>
        <w:t>оператор-кассир Торговой точки на учетном терминале проверяет карту;</w:t>
      </w:r>
    </w:p>
    <w:p w:rsidR="0091234C" w:rsidRPr="000D7E91" w:rsidRDefault="0091234C" w:rsidP="000946B9">
      <w:pPr>
        <w:widowControl w:val="0"/>
        <w:numPr>
          <w:ilvl w:val="1"/>
          <w:numId w:val="10"/>
        </w:numPr>
        <w:spacing w:before="60" w:after="200" w:line="276" w:lineRule="auto"/>
        <w:ind w:right="-1"/>
        <w:rPr>
          <w:sz w:val="22"/>
          <w:szCs w:val="22"/>
        </w:rPr>
      </w:pPr>
      <w:r w:rsidRPr="000D7E91">
        <w:rPr>
          <w:sz w:val="22"/>
          <w:szCs w:val="22"/>
        </w:rPr>
        <w:t>провести заправку на необходимый литраж (не превышающий доступный лимит на карте) самому, либо попросить сотрудника АЗС это сделать;</w:t>
      </w:r>
    </w:p>
    <w:p w:rsidR="0091234C" w:rsidRPr="000D7E91" w:rsidRDefault="0091234C" w:rsidP="000946B9">
      <w:pPr>
        <w:widowControl w:val="0"/>
        <w:numPr>
          <w:ilvl w:val="1"/>
          <w:numId w:val="10"/>
        </w:numPr>
        <w:spacing w:before="60" w:after="200" w:line="276" w:lineRule="auto"/>
        <w:ind w:right="-1"/>
        <w:rPr>
          <w:sz w:val="22"/>
          <w:szCs w:val="22"/>
        </w:rPr>
      </w:pPr>
      <w:r w:rsidRPr="000D7E91">
        <w:rPr>
          <w:sz w:val="22"/>
          <w:szCs w:val="22"/>
        </w:rPr>
        <w:t>подойти в здание АЗС для списания с карты отпущенного топлива. Для проведения операции оп</w:t>
      </w:r>
      <w:r w:rsidRPr="000D7E91">
        <w:rPr>
          <w:sz w:val="22"/>
          <w:szCs w:val="22"/>
        </w:rPr>
        <w:t>е</w:t>
      </w:r>
      <w:r w:rsidRPr="000D7E91">
        <w:rPr>
          <w:sz w:val="22"/>
          <w:szCs w:val="22"/>
        </w:rPr>
        <w:t>ратор-кассир запросит идентификационный номер (PIN-код) Карты, который ПОКУПАТЕЛЬ обязан ввести самостоятельно на специальном устройстве (</w:t>
      </w:r>
      <w:r w:rsidRPr="000D7E91">
        <w:rPr>
          <w:sz w:val="22"/>
          <w:szCs w:val="22"/>
          <w:lang w:val="en-US"/>
        </w:rPr>
        <w:t>PIN</w:t>
      </w:r>
      <w:r w:rsidRPr="000D7E91">
        <w:rPr>
          <w:sz w:val="22"/>
          <w:szCs w:val="22"/>
        </w:rPr>
        <w:t xml:space="preserve"> </w:t>
      </w:r>
      <w:r w:rsidRPr="000D7E91">
        <w:rPr>
          <w:sz w:val="22"/>
          <w:szCs w:val="22"/>
          <w:lang w:val="en-US"/>
        </w:rPr>
        <w:t>PAD</w:t>
      </w:r>
      <w:r w:rsidRPr="000D7E91">
        <w:rPr>
          <w:sz w:val="22"/>
          <w:szCs w:val="22"/>
        </w:rPr>
        <w:t>);</w:t>
      </w:r>
    </w:p>
    <w:p w:rsidR="0091234C" w:rsidRPr="000D7E91" w:rsidRDefault="0091234C" w:rsidP="000946B9">
      <w:pPr>
        <w:widowControl w:val="0"/>
        <w:numPr>
          <w:ilvl w:val="1"/>
          <w:numId w:val="10"/>
        </w:numPr>
        <w:spacing w:before="60" w:after="200" w:line="276" w:lineRule="auto"/>
        <w:ind w:right="-1"/>
        <w:rPr>
          <w:sz w:val="22"/>
          <w:szCs w:val="22"/>
        </w:rPr>
      </w:pPr>
      <w:r w:rsidRPr="000D7E91">
        <w:rPr>
          <w:sz w:val="22"/>
          <w:szCs w:val="22"/>
        </w:rPr>
        <w:t>после проведения операции с карточкой оператор-кассир обязан вернуть ПОКУПАТЕЛЮ карточку и терминальный чек, который подтверждает проведенную операцию;</w:t>
      </w:r>
    </w:p>
    <w:p w:rsidR="0091234C" w:rsidRPr="000D7E91" w:rsidRDefault="0091234C" w:rsidP="0091234C">
      <w:pPr>
        <w:widowControl w:val="0"/>
        <w:ind w:left="360" w:right="-1" w:firstLine="360"/>
        <w:jc w:val="center"/>
        <w:rPr>
          <w:b/>
          <w:bCs/>
          <w:sz w:val="22"/>
          <w:szCs w:val="22"/>
        </w:rPr>
      </w:pPr>
      <w:r w:rsidRPr="000D7E91">
        <w:rPr>
          <w:b/>
          <w:bCs/>
          <w:sz w:val="22"/>
          <w:szCs w:val="22"/>
        </w:rPr>
        <w:t>Терминальный чек содержит информацию по форме установленным продавцом</w:t>
      </w:r>
    </w:p>
    <w:p w:rsidR="0091234C" w:rsidRPr="000D7E91" w:rsidRDefault="0091234C" w:rsidP="0091234C">
      <w:pPr>
        <w:widowControl w:val="0"/>
        <w:ind w:left="360" w:right="-1"/>
        <w:rPr>
          <w:sz w:val="22"/>
          <w:szCs w:val="22"/>
        </w:rPr>
      </w:pPr>
    </w:p>
    <w:p w:rsidR="0091234C" w:rsidRPr="000D7E91" w:rsidRDefault="0091234C" w:rsidP="000946B9">
      <w:pPr>
        <w:widowControl w:val="0"/>
        <w:numPr>
          <w:ilvl w:val="0"/>
          <w:numId w:val="10"/>
        </w:numPr>
        <w:spacing w:before="60" w:after="200" w:line="276" w:lineRule="auto"/>
        <w:rPr>
          <w:sz w:val="22"/>
          <w:szCs w:val="22"/>
        </w:rPr>
      </w:pPr>
      <w:r w:rsidRPr="000D7E91">
        <w:rPr>
          <w:sz w:val="22"/>
          <w:szCs w:val="22"/>
        </w:rPr>
        <w:t>Держатель Карты обязан проверить правильность оформления проведенной операции по кол</w:t>
      </w:r>
      <w:r w:rsidRPr="000D7E91">
        <w:rPr>
          <w:sz w:val="22"/>
          <w:szCs w:val="22"/>
        </w:rPr>
        <w:t>и</w:t>
      </w:r>
      <w:r w:rsidRPr="000D7E91">
        <w:rPr>
          <w:sz w:val="22"/>
          <w:szCs w:val="22"/>
        </w:rPr>
        <w:t>честву и марке заказанного автомобильного топлива (стоимости оказанной услуги/выполненной работы/сопутствующего товара), а также соответствие указанного в чеке номера Карты факт</w:t>
      </w:r>
      <w:r w:rsidRPr="000D7E91">
        <w:rPr>
          <w:sz w:val="22"/>
          <w:szCs w:val="22"/>
        </w:rPr>
        <w:t>и</w:t>
      </w:r>
      <w:r w:rsidRPr="000D7E91">
        <w:rPr>
          <w:sz w:val="22"/>
          <w:szCs w:val="22"/>
        </w:rPr>
        <w:t>ческому. При не соответствии данных чека всем необходимым показателям держатель Карты должен сообщить об этом оператору.</w:t>
      </w:r>
    </w:p>
    <w:p w:rsidR="0091234C" w:rsidRPr="000D7E91" w:rsidRDefault="0091234C" w:rsidP="0091234C">
      <w:pPr>
        <w:widowControl w:val="0"/>
        <w:tabs>
          <w:tab w:val="left" w:pos="-7020"/>
        </w:tabs>
        <w:ind w:left="720"/>
        <w:rPr>
          <w:sz w:val="22"/>
          <w:szCs w:val="22"/>
        </w:rPr>
      </w:pPr>
      <w:r w:rsidRPr="000D7E91">
        <w:rPr>
          <w:sz w:val="22"/>
          <w:szCs w:val="22"/>
        </w:rPr>
        <w:t>После оформления операции держатель Карты должен осуществить заправку (принять услугу).</w:t>
      </w:r>
    </w:p>
    <w:p w:rsidR="0091234C" w:rsidRPr="000D7E91" w:rsidRDefault="0091234C" w:rsidP="0091234C">
      <w:pPr>
        <w:widowControl w:val="0"/>
        <w:ind w:left="360" w:firstLine="567"/>
        <w:rPr>
          <w:i/>
          <w:sz w:val="22"/>
          <w:szCs w:val="22"/>
        </w:rPr>
      </w:pPr>
    </w:p>
    <w:p w:rsidR="0091234C" w:rsidRPr="000D7E91" w:rsidRDefault="0091234C" w:rsidP="0091234C">
      <w:pPr>
        <w:widowControl w:val="0"/>
        <w:ind w:left="720"/>
        <w:rPr>
          <w:i/>
          <w:sz w:val="22"/>
          <w:szCs w:val="22"/>
        </w:rPr>
      </w:pPr>
      <w:r w:rsidRPr="000D7E91">
        <w:rPr>
          <w:i/>
          <w:sz w:val="22"/>
          <w:szCs w:val="22"/>
        </w:rPr>
        <w:t>Примечание: при осуществлении заправки «до полного бака», а также в случае, если запроше</w:t>
      </w:r>
      <w:r w:rsidRPr="000D7E91">
        <w:rPr>
          <w:i/>
          <w:sz w:val="22"/>
          <w:szCs w:val="22"/>
        </w:rPr>
        <w:t>н</w:t>
      </w:r>
      <w:r w:rsidRPr="000D7E91">
        <w:rPr>
          <w:i/>
          <w:sz w:val="22"/>
          <w:szCs w:val="22"/>
        </w:rPr>
        <w:t>ный к отпуску объем автомобильного топлива не помещается в емкости держателя Карты (например, бензобак транспортного средства), оператор обязан произвести и оформить ко</w:t>
      </w:r>
      <w:r w:rsidRPr="000D7E91">
        <w:rPr>
          <w:i/>
          <w:sz w:val="22"/>
          <w:szCs w:val="22"/>
        </w:rPr>
        <w:t>р</w:t>
      </w:r>
      <w:r w:rsidRPr="000D7E91">
        <w:rPr>
          <w:i/>
          <w:sz w:val="22"/>
          <w:szCs w:val="22"/>
        </w:rPr>
        <w:t>ректировку данных по текущей операции.</w:t>
      </w:r>
    </w:p>
    <w:p w:rsidR="0091234C" w:rsidRPr="000D7E91" w:rsidRDefault="0091234C" w:rsidP="0091234C">
      <w:pPr>
        <w:widowControl w:val="0"/>
        <w:ind w:left="720"/>
        <w:rPr>
          <w:i/>
          <w:sz w:val="22"/>
          <w:szCs w:val="22"/>
        </w:rPr>
      </w:pPr>
      <w:r w:rsidRPr="000D7E91">
        <w:rPr>
          <w:i/>
          <w:sz w:val="22"/>
          <w:szCs w:val="22"/>
        </w:rPr>
        <w:t>С этой целью держатель Карты должен обратиться к оператору АЗС с соответствующей просьбой и передать ему Карту для проведения корректировки данных.</w:t>
      </w:r>
    </w:p>
    <w:p w:rsidR="0091234C" w:rsidRPr="000D7E91" w:rsidRDefault="0091234C" w:rsidP="0091234C">
      <w:pPr>
        <w:widowControl w:val="0"/>
        <w:ind w:left="720"/>
        <w:rPr>
          <w:i/>
          <w:sz w:val="22"/>
          <w:szCs w:val="22"/>
        </w:rPr>
      </w:pPr>
      <w:r w:rsidRPr="000D7E91">
        <w:rPr>
          <w:i/>
          <w:sz w:val="22"/>
          <w:szCs w:val="22"/>
        </w:rPr>
        <w:lastRenderedPageBreak/>
        <w:t>Если по каким-либо причинам (например, при сбое оборудования) оператор АЗС не может скорректировать неправильно проведенную операцию, то необходимо совместно с оператором АЗС составить акт о расхождении данных в двух экземплярах (с обязательным указанием д</w:t>
      </w:r>
      <w:r w:rsidRPr="000D7E91">
        <w:rPr>
          <w:i/>
          <w:sz w:val="22"/>
          <w:szCs w:val="22"/>
        </w:rPr>
        <w:t>а</w:t>
      </w:r>
      <w:r w:rsidRPr="000D7E91">
        <w:rPr>
          <w:i/>
          <w:sz w:val="22"/>
          <w:szCs w:val="22"/>
        </w:rPr>
        <w:t>ты, номера АЗС, номера чека, номера Карты, неверных и фактических параметров заправки). Подписанный оператором АЗС и держателем Карты акт должен быть предоставлен в офис Управления продаж корпоративным клиентам для проведения корректировки данных.</w:t>
      </w:r>
    </w:p>
    <w:p w:rsidR="0091234C" w:rsidRPr="000D7E91" w:rsidRDefault="0091234C" w:rsidP="0091234C">
      <w:pPr>
        <w:widowControl w:val="0"/>
        <w:ind w:left="720"/>
        <w:rPr>
          <w:color w:val="FF0000"/>
          <w:sz w:val="22"/>
          <w:szCs w:val="22"/>
        </w:rPr>
      </w:pPr>
    </w:p>
    <w:p w:rsidR="0091234C" w:rsidRPr="000D7E91" w:rsidRDefault="0091234C" w:rsidP="000946B9">
      <w:pPr>
        <w:widowControl w:val="0"/>
        <w:numPr>
          <w:ilvl w:val="0"/>
          <w:numId w:val="10"/>
        </w:numPr>
        <w:spacing w:before="60" w:after="200" w:line="276" w:lineRule="auto"/>
        <w:rPr>
          <w:sz w:val="22"/>
          <w:szCs w:val="22"/>
        </w:rPr>
      </w:pPr>
      <w:r w:rsidRPr="000D7E91">
        <w:rPr>
          <w:snapToGrid w:val="0"/>
          <w:sz w:val="22"/>
          <w:szCs w:val="22"/>
        </w:rPr>
        <w:t>Операция с картой  может быть остановлена терминалом по следующим причинам:</w:t>
      </w:r>
    </w:p>
    <w:p w:rsidR="0091234C" w:rsidRPr="000D7E91" w:rsidRDefault="0091234C" w:rsidP="000946B9">
      <w:pPr>
        <w:widowControl w:val="0"/>
        <w:numPr>
          <w:ilvl w:val="1"/>
          <w:numId w:val="10"/>
        </w:numPr>
        <w:tabs>
          <w:tab w:val="num" w:pos="720"/>
        </w:tabs>
        <w:spacing w:before="60" w:after="200" w:line="276" w:lineRule="auto"/>
        <w:rPr>
          <w:sz w:val="22"/>
          <w:szCs w:val="22"/>
        </w:rPr>
      </w:pPr>
      <w:r w:rsidRPr="000D7E91">
        <w:rPr>
          <w:b/>
          <w:sz w:val="22"/>
          <w:szCs w:val="22"/>
        </w:rPr>
        <w:t>НЕВЕРНЫЙ PIN-КОД</w:t>
      </w:r>
      <w:r w:rsidRPr="000D7E91">
        <w:rPr>
          <w:sz w:val="22"/>
          <w:szCs w:val="22"/>
        </w:rPr>
        <w:t xml:space="preserve"> – PIN-код введен неверно. Необходимо повторно ввести правильный PIN-код. Количество попыток ограниченно тремя попытками (в случае троекратного введения неверного PIN-кода карта блокируется);</w:t>
      </w:r>
    </w:p>
    <w:p w:rsidR="0091234C" w:rsidRPr="000D7E91" w:rsidRDefault="0091234C" w:rsidP="000946B9">
      <w:pPr>
        <w:widowControl w:val="0"/>
        <w:numPr>
          <w:ilvl w:val="1"/>
          <w:numId w:val="10"/>
        </w:numPr>
        <w:tabs>
          <w:tab w:val="num" w:pos="720"/>
        </w:tabs>
        <w:spacing w:before="60" w:after="200" w:line="276" w:lineRule="auto"/>
        <w:rPr>
          <w:sz w:val="22"/>
          <w:szCs w:val="22"/>
        </w:rPr>
      </w:pPr>
      <w:r w:rsidRPr="000D7E91">
        <w:rPr>
          <w:b/>
          <w:sz w:val="22"/>
          <w:szCs w:val="22"/>
        </w:rPr>
        <w:t>КАРТА ЗАБЛОКИРОВАНА</w:t>
      </w:r>
      <w:r w:rsidRPr="000D7E91">
        <w:rPr>
          <w:sz w:val="22"/>
          <w:szCs w:val="22"/>
        </w:rPr>
        <w:t xml:space="preserve"> – отпуск товаров  по карте </w:t>
      </w:r>
      <w:r w:rsidRPr="000D7E91">
        <w:rPr>
          <w:bCs/>
          <w:sz w:val="22"/>
          <w:szCs w:val="22"/>
        </w:rPr>
        <w:t>не</w:t>
      </w:r>
      <w:r w:rsidRPr="000D7E91">
        <w:rPr>
          <w:sz w:val="22"/>
          <w:szCs w:val="22"/>
        </w:rPr>
        <w:t xml:space="preserve"> производится. Следует обратиться в офис ПРОДАВЦА;</w:t>
      </w:r>
    </w:p>
    <w:p w:rsidR="0091234C" w:rsidRPr="000D7E91" w:rsidRDefault="0091234C" w:rsidP="000946B9">
      <w:pPr>
        <w:widowControl w:val="0"/>
        <w:numPr>
          <w:ilvl w:val="1"/>
          <w:numId w:val="10"/>
        </w:numPr>
        <w:tabs>
          <w:tab w:val="num" w:pos="720"/>
        </w:tabs>
        <w:spacing w:before="60" w:after="200" w:line="276" w:lineRule="auto"/>
        <w:rPr>
          <w:sz w:val="22"/>
          <w:szCs w:val="22"/>
        </w:rPr>
      </w:pPr>
      <w:r w:rsidRPr="000D7E91">
        <w:rPr>
          <w:b/>
          <w:sz w:val="22"/>
          <w:szCs w:val="22"/>
        </w:rPr>
        <w:t>СРОК ДЕЙСТВИЯ КАРТЫ ИСТЕК</w:t>
      </w:r>
      <w:r w:rsidRPr="000D7E91">
        <w:rPr>
          <w:sz w:val="22"/>
          <w:szCs w:val="22"/>
        </w:rPr>
        <w:t xml:space="preserve"> - срок действия карты - 6 месяцев с даты последней опер</w:t>
      </w:r>
      <w:r w:rsidRPr="000D7E91">
        <w:rPr>
          <w:sz w:val="22"/>
          <w:szCs w:val="22"/>
        </w:rPr>
        <w:t>а</w:t>
      </w:r>
      <w:r w:rsidRPr="000D7E91">
        <w:rPr>
          <w:sz w:val="22"/>
          <w:szCs w:val="22"/>
        </w:rPr>
        <w:t>ции. Срок действия автоматически продлевается при каждой операции;</w:t>
      </w:r>
    </w:p>
    <w:p w:rsidR="0091234C" w:rsidRPr="000D7E91" w:rsidRDefault="0091234C" w:rsidP="000946B9">
      <w:pPr>
        <w:widowControl w:val="0"/>
        <w:numPr>
          <w:ilvl w:val="1"/>
          <w:numId w:val="10"/>
        </w:numPr>
        <w:tabs>
          <w:tab w:val="num" w:pos="720"/>
        </w:tabs>
        <w:spacing w:before="60" w:after="200" w:line="276" w:lineRule="auto"/>
        <w:rPr>
          <w:sz w:val="22"/>
          <w:szCs w:val="22"/>
        </w:rPr>
      </w:pPr>
      <w:r w:rsidRPr="000D7E91">
        <w:rPr>
          <w:b/>
          <w:sz w:val="22"/>
          <w:szCs w:val="22"/>
        </w:rPr>
        <w:t>СУТОЧНЫЙ</w:t>
      </w:r>
      <w:r w:rsidRPr="000D7E91">
        <w:rPr>
          <w:sz w:val="22"/>
          <w:szCs w:val="22"/>
        </w:rPr>
        <w:t xml:space="preserve"> </w:t>
      </w:r>
      <w:r w:rsidRPr="000D7E91">
        <w:rPr>
          <w:b/>
          <w:sz w:val="22"/>
          <w:szCs w:val="22"/>
        </w:rPr>
        <w:t>ЛИМИТ ИСЧЕРПАН</w:t>
      </w:r>
      <w:r w:rsidRPr="000D7E91">
        <w:rPr>
          <w:sz w:val="22"/>
          <w:szCs w:val="22"/>
        </w:rPr>
        <w:t xml:space="preserve"> – Вы выбрали суточный лимит по данной услуге. В 00 часов 01 минуту следующих суток Вы можете приобретать этот же товар;</w:t>
      </w:r>
    </w:p>
    <w:p w:rsidR="0091234C" w:rsidRPr="000D7E91" w:rsidRDefault="0091234C" w:rsidP="000946B9">
      <w:pPr>
        <w:widowControl w:val="0"/>
        <w:numPr>
          <w:ilvl w:val="1"/>
          <w:numId w:val="10"/>
        </w:numPr>
        <w:tabs>
          <w:tab w:val="num" w:pos="720"/>
        </w:tabs>
        <w:spacing w:before="60" w:after="200" w:line="276" w:lineRule="auto"/>
        <w:rPr>
          <w:sz w:val="22"/>
          <w:szCs w:val="22"/>
        </w:rPr>
      </w:pPr>
      <w:r w:rsidRPr="000D7E91">
        <w:rPr>
          <w:b/>
          <w:sz w:val="22"/>
          <w:szCs w:val="22"/>
        </w:rPr>
        <w:t>НЕДОСТАТОЧНО ДЕНЕЖНЫХ СРЕДСТВ НА КАРТЕ</w:t>
      </w:r>
      <w:r w:rsidRPr="000D7E91">
        <w:rPr>
          <w:sz w:val="22"/>
          <w:szCs w:val="22"/>
        </w:rPr>
        <w:t xml:space="preserve"> – цена  Вашей  покупки </w:t>
      </w:r>
      <w:r w:rsidRPr="000D7E91">
        <w:rPr>
          <w:color w:val="993300"/>
          <w:sz w:val="22"/>
          <w:szCs w:val="22"/>
        </w:rPr>
        <w:t xml:space="preserve"> </w:t>
      </w:r>
      <w:r w:rsidRPr="000D7E91">
        <w:rPr>
          <w:sz w:val="22"/>
          <w:szCs w:val="22"/>
        </w:rPr>
        <w:t>превышает остаток единиц учета на карте. В этом случае Вы можете уточнить остаток единиц учета на карте у Оператора-кассира и совершить покупку на сумму, не превышающую остатка;</w:t>
      </w:r>
    </w:p>
    <w:p w:rsidR="0091234C" w:rsidRPr="000D7E91" w:rsidRDefault="0091234C" w:rsidP="000946B9">
      <w:pPr>
        <w:widowControl w:val="0"/>
        <w:numPr>
          <w:ilvl w:val="1"/>
          <w:numId w:val="10"/>
        </w:numPr>
        <w:tabs>
          <w:tab w:val="num" w:pos="720"/>
        </w:tabs>
        <w:spacing w:before="60" w:after="200" w:line="276" w:lineRule="auto"/>
        <w:rPr>
          <w:sz w:val="22"/>
          <w:szCs w:val="22"/>
        </w:rPr>
      </w:pPr>
      <w:r w:rsidRPr="000D7E91">
        <w:rPr>
          <w:b/>
          <w:sz w:val="22"/>
          <w:szCs w:val="22"/>
        </w:rPr>
        <w:t>КАРТА В ЧЕРНОМ СПИСКЕ</w:t>
      </w:r>
      <w:r w:rsidRPr="000D7E91">
        <w:rPr>
          <w:sz w:val="22"/>
          <w:szCs w:val="22"/>
        </w:rPr>
        <w:t xml:space="preserve"> –  Оператор-кассир обязан ОТКАЗАТЬ В ОБСЛУЖИВАНИИ (че</w:t>
      </w:r>
      <w:r w:rsidRPr="000D7E91">
        <w:rPr>
          <w:sz w:val="22"/>
          <w:szCs w:val="22"/>
        </w:rPr>
        <w:t>р</w:t>
      </w:r>
      <w:r w:rsidRPr="000D7E91">
        <w:rPr>
          <w:sz w:val="22"/>
          <w:szCs w:val="22"/>
        </w:rPr>
        <w:t>ный список – список карт, запрещенных к обслуживанию на данной АЗС)</w:t>
      </w:r>
    </w:p>
    <w:p w:rsidR="0091234C" w:rsidRPr="000D7E91" w:rsidRDefault="0091234C" w:rsidP="000946B9">
      <w:pPr>
        <w:widowControl w:val="0"/>
        <w:numPr>
          <w:ilvl w:val="0"/>
          <w:numId w:val="10"/>
        </w:numPr>
        <w:spacing w:before="60" w:after="200" w:line="276" w:lineRule="auto"/>
        <w:ind w:right="-1"/>
        <w:rPr>
          <w:bCs/>
          <w:sz w:val="22"/>
          <w:szCs w:val="22"/>
        </w:rPr>
      </w:pPr>
      <w:r w:rsidRPr="000D7E91">
        <w:rPr>
          <w:bCs/>
          <w:sz w:val="22"/>
          <w:szCs w:val="22"/>
        </w:rPr>
        <w:t>Условия эксплуатации и хранения карты:</w:t>
      </w:r>
    </w:p>
    <w:p w:rsidR="0091234C" w:rsidRPr="000D7E91" w:rsidRDefault="0091234C" w:rsidP="000946B9">
      <w:pPr>
        <w:widowControl w:val="0"/>
        <w:numPr>
          <w:ilvl w:val="1"/>
          <w:numId w:val="10"/>
        </w:numPr>
        <w:tabs>
          <w:tab w:val="num" w:pos="720"/>
        </w:tabs>
        <w:spacing w:before="60" w:after="200" w:line="276" w:lineRule="auto"/>
        <w:ind w:right="-1"/>
        <w:rPr>
          <w:bCs/>
          <w:sz w:val="22"/>
          <w:szCs w:val="22"/>
        </w:rPr>
      </w:pPr>
      <w:r w:rsidRPr="000D7E91">
        <w:rPr>
          <w:sz w:val="22"/>
          <w:szCs w:val="22"/>
        </w:rPr>
        <w:t>Температура от 0, до плюс 50 градусов Цельсия</w:t>
      </w:r>
    </w:p>
    <w:p w:rsidR="0091234C" w:rsidRPr="000D7E91" w:rsidRDefault="0091234C" w:rsidP="000946B9">
      <w:pPr>
        <w:widowControl w:val="0"/>
        <w:numPr>
          <w:ilvl w:val="1"/>
          <w:numId w:val="10"/>
        </w:numPr>
        <w:tabs>
          <w:tab w:val="num" w:pos="720"/>
        </w:tabs>
        <w:spacing w:before="60" w:after="200" w:line="276" w:lineRule="auto"/>
        <w:ind w:right="-1"/>
        <w:rPr>
          <w:bCs/>
          <w:sz w:val="22"/>
          <w:szCs w:val="22"/>
        </w:rPr>
      </w:pPr>
      <w:r w:rsidRPr="000D7E91">
        <w:rPr>
          <w:sz w:val="22"/>
          <w:szCs w:val="22"/>
        </w:rPr>
        <w:t>Запрещено перекручивание более 30 градусов в обе стороны</w:t>
      </w:r>
    </w:p>
    <w:p w:rsidR="0091234C" w:rsidRPr="000D7E91" w:rsidRDefault="0091234C" w:rsidP="000946B9">
      <w:pPr>
        <w:widowControl w:val="0"/>
        <w:numPr>
          <w:ilvl w:val="1"/>
          <w:numId w:val="10"/>
        </w:numPr>
        <w:tabs>
          <w:tab w:val="num" w:pos="720"/>
        </w:tabs>
        <w:spacing w:before="60" w:after="200" w:line="276" w:lineRule="auto"/>
        <w:ind w:right="-1"/>
        <w:rPr>
          <w:bCs/>
          <w:sz w:val="22"/>
          <w:szCs w:val="22"/>
        </w:rPr>
      </w:pPr>
      <w:r w:rsidRPr="000D7E91">
        <w:rPr>
          <w:sz w:val="22"/>
          <w:szCs w:val="22"/>
        </w:rPr>
        <w:t>Необходимо избегать загрязнения микросхемы и воздействия на карту активной среды.</w:t>
      </w:r>
    </w:p>
    <w:p w:rsidR="0091234C" w:rsidRPr="000D7E91" w:rsidRDefault="0091234C" w:rsidP="000946B9">
      <w:pPr>
        <w:widowControl w:val="0"/>
        <w:numPr>
          <w:ilvl w:val="1"/>
          <w:numId w:val="10"/>
        </w:numPr>
        <w:tabs>
          <w:tab w:val="num" w:pos="720"/>
        </w:tabs>
        <w:spacing w:before="60" w:after="200" w:line="276" w:lineRule="auto"/>
        <w:ind w:right="-1"/>
        <w:rPr>
          <w:bCs/>
          <w:sz w:val="22"/>
          <w:szCs w:val="22"/>
        </w:rPr>
      </w:pPr>
      <w:r w:rsidRPr="000D7E91">
        <w:rPr>
          <w:sz w:val="22"/>
          <w:szCs w:val="22"/>
        </w:rPr>
        <w:t>Не допускаются удары по микросхеме или ее механические повреждения</w:t>
      </w:r>
    </w:p>
    <w:p w:rsidR="0091234C" w:rsidRPr="000D7E91" w:rsidRDefault="0091234C" w:rsidP="000946B9">
      <w:pPr>
        <w:widowControl w:val="0"/>
        <w:numPr>
          <w:ilvl w:val="0"/>
          <w:numId w:val="10"/>
        </w:numPr>
        <w:spacing w:before="60" w:after="200" w:line="276" w:lineRule="auto"/>
        <w:ind w:right="-1"/>
        <w:rPr>
          <w:bCs/>
          <w:sz w:val="22"/>
          <w:szCs w:val="22"/>
        </w:rPr>
      </w:pPr>
      <w:r w:rsidRPr="000D7E91">
        <w:rPr>
          <w:bCs/>
          <w:sz w:val="22"/>
          <w:szCs w:val="22"/>
        </w:rPr>
        <w:t>Дополнительные положения:</w:t>
      </w:r>
    </w:p>
    <w:p w:rsidR="0091234C" w:rsidRPr="000D7E91" w:rsidRDefault="0091234C" w:rsidP="000946B9">
      <w:pPr>
        <w:widowControl w:val="0"/>
        <w:numPr>
          <w:ilvl w:val="1"/>
          <w:numId w:val="10"/>
        </w:numPr>
        <w:tabs>
          <w:tab w:val="left" w:pos="284"/>
          <w:tab w:val="num" w:pos="720"/>
        </w:tabs>
        <w:spacing w:before="60" w:after="200" w:line="276" w:lineRule="auto"/>
        <w:rPr>
          <w:sz w:val="22"/>
          <w:szCs w:val="22"/>
        </w:rPr>
      </w:pPr>
      <w:r w:rsidRPr="000D7E91">
        <w:rPr>
          <w:spacing w:val="-4"/>
          <w:sz w:val="22"/>
          <w:szCs w:val="22"/>
        </w:rPr>
        <w:t>В случае невозможности проведения операции с картой по любой причине (поломка оборудования, н</w:t>
      </w:r>
      <w:r w:rsidRPr="000D7E91">
        <w:rPr>
          <w:spacing w:val="-4"/>
          <w:sz w:val="22"/>
          <w:szCs w:val="22"/>
        </w:rPr>
        <w:t>е</w:t>
      </w:r>
      <w:r w:rsidRPr="000D7E91">
        <w:rPr>
          <w:spacing w:val="-4"/>
          <w:sz w:val="22"/>
          <w:szCs w:val="22"/>
        </w:rPr>
        <w:t xml:space="preserve">исправность карты и др.) необходимо немедленно связаться с представителем ПРОДАВЦА по телефону </w:t>
      </w:r>
      <w:r w:rsidRPr="000D7E91">
        <w:rPr>
          <w:bCs/>
          <w:sz w:val="22"/>
          <w:szCs w:val="22"/>
        </w:rPr>
        <w:t>__________________.</w:t>
      </w:r>
    </w:p>
    <w:p w:rsidR="0091234C" w:rsidRPr="000D7E91" w:rsidRDefault="0091234C" w:rsidP="0091234C">
      <w:pPr>
        <w:widowControl w:val="0"/>
        <w:spacing w:before="60"/>
        <w:rPr>
          <w:szCs w:val="20"/>
        </w:rPr>
      </w:pPr>
    </w:p>
    <w:p w:rsidR="0091234C" w:rsidRPr="000D7E91" w:rsidRDefault="0091234C" w:rsidP="0091234C">
      <w:pPr>
        <w:widowControl w:val="0"/>
        <w:rPr>
          <w:sz w:val="20"/>
          <w:szCs w:val="20"/>
        </w:rPr>
      </w:pPr>
      <w:r w:rsidRPr="000D7E91">
        <w:rPr>
          <w:sz w:val="20"/>
          <w:szCs w:val="20"/>
        </w:rPr>
        <w:t xml:space="preserve"> </w:t>
      </w:r>
    </w:p>
    <w:p w:rsidR="0091234C" w:rsidRPr="000D7E91" w:rsidRDefault="0091234C" w:rsidP="0091234C">
      <w:pPr>
        <w:widowControl w:val="0"/>
        <w:spacing w:before="60"/>
        <w:rPr>
          <w:sz w:val="20"/>
          <w:szCs w:val="20"/>
        </w:rPr>
      </w:pPr>
    </w:p>
    <w:p w:rsidR="0091234C" w:rsidRPr="000D7E91" w:rsidRDefault="0091234C" w:rsidP="0091234C">
      <w:pPr>
        <w:widowControl w:val="0"/>
        <w:spacing w:before="60"/>
        <w:rPr>
          <w:sz w:val="20"/>
          <w:szCs w:val="20"/>
        </w:rPr>
      </w:pPr>
    </w:p>
    <w:p w:rsidR="0091234C" w:rsidRPr="000D7E91" w:rsidRDefault="0091234C" w:rsidP="0091234C"/>
    <w:p w:rsidR="00EA4DB1" w:rsidRPr="003432C6" w:rsidRDefault="00EA4DB1" w:rsidP="00EA4DB1"/>
    <w:tbl>
      <w:tblPr>
        <w:tblW w:w="9923" w:type="dxa"/>
        <w:tblInd w:w="-176" w:type="dxa"/>
        <w:tblLook w:val="01E0" w:firstRow="1" w:lastRow="1" w:firstColumn="1" w:lastColumn="1" w:noHBand="0" w:noVBand="0"/>
      </w:tblPr>
      <w:tblGrid>
        <w:gridCol w:w="5070"/>
        <w:gridCol w:w="4853"/>
      </w:tblGrid>
      <w:tr w:rsidR="00EA4DB1" w:rsidRPr="005008B2" w:rsidTr="00391E20">
        <w:tc>
          <w:tcPr>
            <w:tcW w:w="5070" w:type="dxa"/>
          </w:tcPr>
          <w:p w:rsidR="00EA4DB1" w:rsidRPr="00BF06FB" w:rsidRDefault="00EA4DB1" w:rsidP="00391E20">
            <w:pPr>
              <w:jc w:val="center"/>
            </w:pPr>
          </w:p>
        </w:tc>
        <w:tc>
          <w:tcPr>
            <w:tcW w:w="4853" w:type="dxa"/>
          </w:tcPr>
          <w:p w:rsidR="00EA4DB1" w:rsidRPr="00BF06FB" w:rsidRDefault="00EA4DB1" w:rsidP="00391E20">
            <w:pPr>
              <w:ind w:left="21"/>
              <w:jc w:val="center"/>
              <w:rPr>
                <w:b/>
                <w:color w:val="000000"/>
              </w:rPr>
            </w:pPr>
          </w:p>
        </w:tc>
      </w:tr>
      <w:tr w:rsidR="00EA4DB1" w:rsidRPr="005944CC" w:rsidTr="00391E20">
        <w:tc>
          <w:tcPr>
            <w:tcW w:w="5070" w:type="dxa"/>
          </w:tcPr>
          <w:p w:rsidR="00EA4DB1" w:rsidRPr="00BF06FB" w:rsidRDefault="00EA4DB1" w:rsidP="00391E20">
            <w:pPr>
              <w:keepNext/>
              <w:outlineLvl w:val="0"/>
            </w:pPr>
          </w:p>
        </w:tc>
        <w:tc>
          <w:tcPr>
            <w:tcW w:w="4853" w:type="dxa"/>
          </w:tcPr>
          <w:p w:rsidR="00EA4DB1" w:rsidRPr="00BF06FB" w:rsidRDefault="00EA4DB1" w:rsidP="00391E20">
            <w:pPr>
              <w:ind w:left="21"/>
              <w:rPr>
                <w:b/>
                <w:color w:val="000000"/>
              </w:rPr>
            </w:pPr>
          </w:p>
        </w:tc>
      </w:tr>
      <w:tr w:rsidR="00EA4DB1" w:rsidRPr="005008B2" w:rsidTr="00391E20">
        <w:tc>
          <w:tcPr>
            <w:tcW w:w="5070" w:type="dxa"/>
          </w:tcPr>
          <w:p w:rsidR="00EA4DB1" w:rsidRPr="005008B2" w:rsidRDefault="00EA4DB1" w:rsidP="00391E20"/>
        </w:tc>
        <w:tc>
          <w:tcPr>
            <w:tcW w:w="4853" w:type="dxa"/>
          </w:tcPr>
          <w:p w:rsidR="00EA4DB1" w:rsidRPr="005008B2" w:rsidRDefault="00EA4DB1" w:rsidP="00391E20">
            <w:pPr>
              <w:ind w:left="21"/>
              <w:rPr>
                <w:b/>
                <w:color w:val="000000"/>
              </w:rPr>
            </w:pPr>
          </w:p>
        </w:tc>
      </w:tr>
      <w:tr w:rsidR="00EA4DB1" w:rsidRPr="005008B2" w:rsidTr="00391E20">
        <w:tc>
          <w:tcPr>
            <w:tcW w:w="5070" w:type="dxa"/>
          </w:tcPr>
          <w:p w:rsidR="00EA4DB1" w:rsidRPr="005008B2" w:rsidRDefault="00EA4DB1" w:rsidP="00391E20">
            <w:pPr>
              <w:rPr>
                <w:b/>
              </w:rPr>
            </w:pPr>
          </w:p>
        </w:tc>
        <w:tc>
          <w:tcPr>
            <w:tcW w:w="4853" w:type="dxa"/>
          </w:tcPr>
          <w:p w:rsidR="00EA4DB1" w:rsidRPr="005008B2" w:rsidRDefault="00EA4DB1" w:rsidP="00391E20">
            <w:pPr>
              <w:ind w:left="21"/>
              <w:rPr>
                <w:b/>
                <w:color w:val="000000"/>
              </w:rPr>
            </w:pPr>
          </w:p>
        </w:tc>
      </w:tr>
    </w:tbl>
    <w:p w:rsidR="00EA4DB1" w:rsidRPr="008161F7" w:rsidRDefault="00EA4DB1" w:rsidP="00EA4DB1">
      <w:pPr>
        <w:pStyle w:val="ConsPlusNormal"/>
        <w:ind w:left="540" w:hanging="540"/>
        <w:jc w:val="both"/>
      </w:pPr>
    </w:p>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8333BB" w:rsidRDefault="008333BB" w:rsidP="00576AA3">
      <w:pPr>
        <w:tabs>
          <w:tab w:val="left" w:pos="5670"/>
        </w:tabs>
        <w:spacing w:after="0"/>
        <w:rPr>
          <w:sz w:val="26"/>
          <w:szCs w:val="26"/>
        </w:rPr>
      </w:pPr>
    </w:p>
    <w:p w:rsidR="008333BB" w:rsidRDefault="008333BB"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tbl>
      <w:tblPr>
        <w:tblStyle w:val="afffa"/>
        <w:tblW w:w="1017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894A61" w:rsidRPr="009251E7" w:rsidTr="00894A61">
        <w:trPr>
          <w:jc w:val="right"/>
        </w:trPr>
        <w:tc>
          <w:tcPr>
            <w:tcW w:w="10173" w:type="dxa"/>
          </w:tcPr>
          <w:p w:rsidR="00894A61" w:rsidRDefault="00894A61" w:rsidP="009251E7">
            <w:pPr>
              <w:spacing w:after="0"/>
              <w:jc w:val="right"/>
              <w:rPr>
                <w:b/>
              </w:rPr>
            </w:pPr>
            <w:r>
              <w:rPr>
                <w:b/>
              </w:rPr>
              <w:t>Утверждаю:</w:t>
            </w:r>
          </w:p>
          <w:p w:rsidR="00894A61" w:rsidRPr="00D908C4" w:rsidRDefault="00894A61" w:rsidP="009251E7">
            <w:pPr>
              <w:spacing w:after="0"/>
              <w:jc w:val="right"/>
              <w:rPr>
                <w:b/>
              </w:rPr>
            </w:pPr>
            <w:r w:rsidRPr="00D908C4">
              <w:rPr>
                <w:b/>
              </w:rPr>
              <w:t xml:space="preserve">Генеральный директор </w:t>
            </w:r>
          </w:p>
          <w:p w:rsidR="00894A61" w:rsidRPr="00D908C4" w:rsidRDefault="00894A61" w:rsidP="009251E7">
            <w:pPr>
              <w:spacing w:after="0"/>
              <w:jc w:val="right"/>
              <w:rPr>
                <w:b/>
              </w:rPr>
            </w:pPr>
            <w:r w:rsidRPr="00D908C4">
              <w:rPr>
                <w:b/>
              </w:rPr>
              <w:t>ООО «ОЭСК»</w:t>
            </w:r>
          </w:p>
          <w:p w:rsidR="00894A61" w:rsidRPr="00D908C4" w:rsidRDefault="00894A61" w:rsidP="009251E7">
            <w:pPr>
              <w:spacing w:after="0"/>
              <w:jc w:val="right"/>
              <w:rPr>
                <w:b/>
              </w:rPr>
            </w:pPr>
            <w:r w:rsidRPr="00D908C4">
              <w:rPr>
                <w:b/>
              </w:rPr>
              <w:t>_________________А.А. Фомичев</w:t>
            </w:r>
          </w:p>
          <w:p w:rsidR="00894A61" w:rsidRPr="009251E7" w:rsidRDefault="00894A61" w:rsidP="009251E7">
            <w:pPr>
              <w:spacing w:after="0"/>
              <w:jc w:val="right"/>
              <w:rPr>
                <w:b/>
                <w:sz w:val="24"/>
                <w:szCs w:val="24"/>
              </w:rPr>
            </w:pPr>
            <w:r w:rsidRPr="00D908C4">
              <w:rPr>
                <w:b/>
              </w:rPr>
              <w:t>«______»______________2018 г.</w:t>
            </w:r>
          </w:p>
        </w:tc>
      </w:tr>
    </w:tbl>
    <w:p w:rsidR="00EA4DB1" w:rsidRPr="009251E7" w:rsidRDefault="00EA4DB1" w:rsidP="009251E7">
      <w:pPr>
        <w:spacing w:after="0"/>
        <w:jc w:val="right"/>
        <w:rPr>
          <w:b/>
        </w:rPr>
      </w:pPr>
    </w:p>
    <w:p w:rsidR="0083438D" w:rsidRDefault="0083438D" w:rsidP="00894A61">
      <w:pPr>
        <w:spacing w:after="0"/>
        <w:jc w:val="center"/>
        <w:rPr>
          <w:b/>
        </w:rPr>
      </w:pPr>
    </w:p>
    <w:p w:rsidR="0083438D" w:rsidRDefault="0083438D" w:rsidP="00894A61">
      <w:pPr>
        <w:spacing w:after="0"/>
        <w:jc w:val="center"/>
        <w:rPr>
          <w:b/>
        </w:rPr>
      </w:pPr>
    </w:p>
    <w:p w:rsidR="00894A61" w:rsidRPr="00F7771E" w:rsidRDefault="00894A61" w:rsidP="00894A61">
      <w:pPr>
        <w:spacing w:after="0"/>
        <w:jc w:val="center"/>
        <w:rPr>
          <w:b/>
        </w:rPr>
      </w:pPr>
      <w:r w:rsidRPr="00F7771E">
        <w:rPr>
          <w:b/>
        </w:rPr>
        <w:t>Техническое задание</w:t>
      </w:r>
    </w:p>
    <w:p w:rsidR="00894A61" w:rsidRPr="00894A61" w:rsidRDefault="00894A61" w:rsidP="00894A61">
      <w:pPr>
        <w:spacing w:after="0"/>
        <w:jc w:val="center"/>
        <w:outlineLvl w:val="0"/>
        <w:rPr>
          <w:b/>
        </w:rPr>
      </w:pPr>
      <w:r w:rsidRPr="00894A61">
        <w:rPr>
          <w:b/>
        </w:rPr>
        <w:t xml:space="preserve">на поставку ГСМ </w:t>
      </w:r>
    </w:p>
    <w:p w:rsidR="00894A61" w:rsidRPr="00894A61" w:rsidRDefault="00894A61" w:rsidP="00894A61">
      <w:pPr>
        <w:spacing w:after="0"/>
        <w:jc w:val="center"/>
        <w:outlineLvl w:val="0"/>
        <w:rPr>
          <w:b/>
        </w:rPr>
      </w:pPr>
      <w:r w:rsidRPr="00894A61">
        <w:rPr>
          <w:b/>
        </w:rPr>
        <w:t>(АИ-92, АИ-95, ДТ) для ООО «ОЭСК»</w:t>
      </w:r>
    </w:p>
    <w:p w:rsidR="00894A61" w:rsidRDefault="00894A61" w:rsidP="00894A61">
      <w:pPr>
        <w:spacing w:after="0"/>
        <w:jc w:val="center"/>
        <w:rPr>
          <w:b/>
        </w:rPr>
      </w:pPr>
    </w:p>
    <w:p w:rsidR="00894A61" w:rsidRPr="00F92D2D" w:rsidRDefault="00894A61" w:rsidP="000946B9">
      <w:pPr>
        <w:pStyle w:val="afff"/>
        <w:numPr>
          <w:ilvl w:val="0"/>
          <w:numId w:val="7"/>
        </w:numPr>
        <w:jc w:val="left"/>
        <w:rPr>
          <w:rFonts w:ascii="Times New Roman" w:eastAsia="Times New Roman" w:hAnsi="Times New Roman"/>
          <w:b/>
          <w:sz w:val="24"/>
          <w:szCs w:val="24"/>
          <w:lang w:eastAsia="ru-RU"/>
        </w:rPr>
      </w:pPr>
      <w:r w:rsidRPr="00F92D2D">
        <w:rPr>
          <w:rFonts w:ascii="Times New Roman" w:eastAsia="Times New Roman" w:hAnsi="Times New Roman"/>
          <w:b/>
          <w:sz w:val="24"/>
          <w:szCs w:val="24"/>
          <w:lang w:eastAsia="ru-RU"/>
        </w:rPr>
        <w:t>Общие положения</w:t>
      </w:r>
    </w:p>
    <w:p w:rsidR="00894A61" w:rsidRPr="00F92D2D" w:rsidRDefault="00894A61" w:rsidP="000946B9">
      <w:pPr>
        <w:pStyle w:val="afff"/>
        <w:numPr>
          <w:ilvl w:val="0"/>
          <w:numId w:val="8"/>
        </w:numPr>
        <w:rPr>
          <w:rFonts w:ascii="Times New Roman" w:eastAsia="Times New Roman" w:hAnsi="Times New Roman"/>
          <w:sz w:val="24"/>
          <w:szCs w:val="24"/>
          <w:lang w:eastAsia="ru-RU"/>
        </w:rPr>
      </w:pPr>
      <w:r w:rsidRPr="00F92D2D">
        <w:rPr>
          <w:rFonts w:ascii="Times New Roman" w:eastAsia="Times New Roman" w:hAnsi="Times New Roman"/>
          <w:sz w:val="24"/>
          <w:szCs w:val="24"/>
          <w:lang w:eastAsia="ru-RU"/>
        </w:rPr>
        <w:t>Поставщик определяется на основании проведения открытого запроса предложений.</w:t>
      </w:r>
    </w:p>
    <w:p w:rsidR="00894A61" w:rsidRDefault="00894A61" w:rsidP="000946B9">
      <w:pPr>
        <w:pStyle w:val="afff"/>
        <w:numPr>
          <w:ilvl w:val="0"/>
          <w:numId w:val="8"/>
        </w:numP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Все условия заказа определяются </w:t>
      </w:r>
      <w:r w:rsidRPr="00F92D2D">
        <w:rPr>
          <w:rFonts w:ascii="Times New Roman" w:eastAsia="Times New Roman" w:hAnsi="Times New Roman"/>
          <w:sz w:val="24"/>
          <w:szCs w:val="24"/>
          <w:lang w:eastAsia="ru-RU"/>
        </w:rPr>
        <w:t>и регулируется на основе заключенного договора з</w:t>
      </w:r>
      <w:r w:rsidRPr="00F92D2D">
        <w:rPr>
          <w:rFonts w:ascii="Times New Roman" w:eastAsia="Times New Roman" w:hAnsi="Times New Roman"/>
          <w:sz w:val="24"/>
          <w:szCs w:val="24"/>
          <w:lang w:eastAsia="ru-RU"/>
        </w:rPr>
        <w:t>а</w:t>
      </w:r>
      <w:r w:rsidRPr="00F92D2D">
        <w:rPr>
          <w:rFonts w:ascii="Times New Roman" w:eastAsia="Times New Roman" w:hAnsi="Times New Roman"/>
          <w:sz w:val="24"/>
          <w:szCs w:val="24"/>
          <w:lang w:eastAsia="ru-RU"/>
        </w:rPr>
        <w:t>казчиком с победителем</w:t>
      </w:r>
      <w:r>
        <w:rPr>
          <w:rFonts w:ascii="Times New Roman" w:eastAsia="Times New Roman" w:hAnsi="Times New Roman"/>
          <w:sz w:val="24"/>
          <w:szCs w:val="24"/>
          <w:lang w:eastAsia="ru-RU"/>
        </w:rPr>
        <w:t>.</w:t>
      </w:r>
    </w:p>
    <w:p w:rsidR="00894A61" w:rsidRDefault="00894A61" w:rsidP="000946B9">
      <w:pPr>
        <w:pStyle w:val="afff"/>
        <w:numPr>
          <w:ilvl w:val="0"/>
          <w:numId w:val="8"/>
        </w:numPr>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Поставщик должен иметь сеть автозаправочных станций (АЗС) на территории Кемеро</w:t>
      </w:r>
      <w:r>
        <w:rPr>
          <w:rFonts w:ascii="Times New Roman" w:eastAsia="Times New Roman" w:hAnsi="Times New Roman"/>
          <w:sz w:val="24"/>
          <w:szCs w:val="24"/>
          <w:lang w:eastAsia="ru-RU"/>
        </w:rPr>
        <w:t>в</w:t>
      </w:r>
      <w:r>
        <w:rPr>
          <w:rFonts w:ascii="Times New Roman" w:eastAsia="Times New Roman" w:hAnsi="Times New Roman"/>
          <w:sz w:val="24"/>
          <w:szCs w:val="24"/>
          <w:lang w:eastAsia="ru-RU"/>
        </w:rPr>
        <w:t>ской, Новосибирской, Томской области и в Алтайском крае.</w:t>
      </w:r>
    </w:p>
    <w:p w:rsidR="00894A61" w:rsidRDefault="00894A61" w:rsidP="000946B9">
      <w:pPr>
        <w:pStyle w:val="afff"/>
        <w:numPr>
          <w:ilvl w:val="0"/>
          <w:numId w:val="8"/>
        </w:numPr>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Поставщик должен иметь сертификат соответствия поставляемого топлива.</w:t>
      </w:r>
    </w:p>
    <w:p w:rsidR="00894A61" w:rsidRDefault="00894A61" w:rsidP="000946B9">
      <w:pPr>
        <w:pStyle w:val="afff"/>
        <w:numPr>
          <w:ilvl w:val="0"/>
          <w:numId w:val="8"/>
        </w:numPr>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Поставщик должен предоставить адреса расположения АЗС на территориях.</w:t>
      </w:r>
    </w:p>
    <w:p w:rsidR="00894A61" w:rsidRPr="004F2D3C" w:rsidRDefault="00894A61" w:rsidP="000946B9">
      <w:pPr>
        <w:pStyle w:val="afff"/>
        <w:numPr>
          <w:ilvl w:val="0"/>
          <w:numId w:val="8"/>
        </w:numPr>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Поставка топлива осуществляется по электронным пластиковым картам Поставщика.</w:t>
      </w:r>
    </w:p>
    <w:p w:rsidR="00894A61" w:rsidRPr="00AB52FD" w:rsidRDefault="00894A61" w:rsidP="000946B9">
      <w:pPr>
        <w:pStyle w:val="afff"/>
        <w:numPr>
          <w:ilvl w:val="0"/>
          <w:numId w:val="7"/>
        </w:numPr>
        <w:jc w:val="left"/>
        <w:rPr>
          <w:rFonts w:ascii="Times New Roman" w:eastAsia="Times New Roman" w:hAnsi="Times New Roman"/>
          <w:b/>
          <w:sz w:val="24"/>
          <w:szCs w:val="24"/>
          <w:lang w:eastAsia="ru-RU"/>
        </w:rPr>
      </w:pPr>
      <w:r w:rsidRPr="00AB52FD">
        <w:rPr>
          <w:rFonts w:ascii="Times New Roman" w:eastAsia="Times New Roman" w:hAnsi="Times New Roman"/>
          <w:b/>
          <w:sz w:val="24"/>
          <w:szCs w:val="24"/>
          <w:lang w:eastAsia="ru-RU"/>
        </w:rPr>
        <w:t>Объем поставки</w:t>
      </w:r>
    </w:p>
    <w:p w:rsidR="00894A61" w:rsidRDefault="00894A61" w:rsidP="00894A61">
      <w:pPr>
        <w:pStyle w:val="afff"/>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2.1. Объем поставки на </w:t>
      </w:r>
      <w:r w:rsidR="008E037F">
        <w:rPr>
          <w:rFonts w:ascii="Times New Roman" w:eastAsia="Times New Roman" w:hAnsi="Times New Roman"/>
          <w:sz w:val="24"/>
          <w:szCs w:val="24"/>
          <w:lang w:eastAsia="ru-RU"/>
        </w:rPr>
        <w:t>1</w:t>
      </w:r>
      <w:r>
        <w:rPr>
          <w:rFonts w:ascii="Times New Roman" w:eastAsia="Times New Roman" w:hAnsi="Times New Roman"/>
          <w:sz w:val="24"/>
          <w:szCs w:val="24"/>
          <w:lang w:eastAsia="ru-RU"/>
        </w:rPr>
        <w:t xml:space="preserve"> год</w:t>
      </w:r>
    </w:p>
    <w:tbl>
      <w:tblPr>
        <w:tblStyle w:val="afffa"/>
        <w:tblW w:w="8834" w:type="dxa"/>
        <w:tblInd w:w="720" w:type="dxa"/>
        <w:tblLook w:val="04A0" w:firstRow="1" w:lastRow="0" w:firstColumn="1" w:lastColumn="0" w:noHBand="0" w:noVBand="1"/>
      </w:tblPr>
      <w:tblGrid>
        <w:gridCol w:w="445"/>
        <w:gridCol w:w="2930"/>
        <w:gridCol w:w="1859"/>
        <w:gridCol w:w="1800"/>
        <w:gridCol w:w="1800"/>
      </w:tblGrid>
      <w:tr w:rsidR="00894A61" w:rsidTr="009251E7">
        <w:tc>
          <w:tcPr>
            <w:tcW w:w="445"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w:t>
            </w:r>
          </w:p>
        </w:tc>
        <w:tc>
          <w:tcPr>
            <w:tcW w:w="2930" w:type="dxa"/>
          </w:tcPr>
          <w:p w:rsidR="00894A61" w:rsidRDefault="00894A61" w:rsidP="00894A61">
            <w:pPr>
              <w:pStyle w:val="afff"/>
              <w:ind w:left="0" w:firstLine="0"/>
              <w:rPr>
                <w:rFonts w:ascii="Times New Roman" w:eastAsia="Times New Roman" w:hAnsi="Times New Roman"/>
                <w:sz w:val="24"/>
                <w:szCs w:val="24"/>
              </w:rPr>
            </w:pPr>
            <w:r>
              <w:rPr>
                <w:rFonts w:ascii="Times New Roman" w:eastAsia="Times New Roman" w:hAnsi="Times New Roman"/>
                <w:sz w:val="24"/>
                <w:szCs w:val="24"/>
              </w:rPr>
              <w:t>Наименование товара</w:t>
            </w:r>
          </w:p>
        </w:tc>
        <w:tc>
          <w:tcPr>
            <w:tcW w:w="1859" w:type="dxa"/>
          </w:tcPr>
          <w:p w:rsidR="00894A61" w:rsidRPr="00894A61" w:rsidRDefault="00894A61" w:rsidP="00894A61">
            <w:pPr>
              <w:rPr>
                <w:rFonts w:ascii="Times New Roman" w:eastAsia="Times New Roman" w:hAnsi="Times New Roman"/>
                <w:sz w:val="24"/>
                <w:szCs w:val="24"/>
              </w:rPr>
            </w:pPr>
            <w:r w:rsidRPr="00894A61">
              <w:rPr>
                <w:rFonts w:ascii="Times New Roman" w:eastAsia="Times New Roman" w:hAnsi="Times New Roman"/>
                <w:sz w:val="24"/>
                <w:szCs w:val="24"/>
              </w:rPr>
              <w:t>Ед. изм.</w:t>
            </w:r>
          </w:p>
        </w:tc>
        <w:tc>
          <w:tcPr>
            <w:tcW w:w="1800" w:type="dxa"/>
          </w:tcPr>
          <w:p w:rsidR="00894A61" w:rsidRDefault="00894A61" w:rsidP="00894A61">
            <w:pPr>
              <w:pStyle w:val="afff"/>
              <w:ind w:left="0" w:firstLine="0"/>
              <w:rPr>
                <w:rFonts w:ascii="Times New Roman" w:eastAsia="Times New Roman" w:hAnsi="Times New Roman"/>
                <w:sz w:val="24"/>
                <w:szCs w:val="24"/>
              </w:rPr>
            </w:pPr>
            <w:r>
              <w:rPr>
                <w:rFonts w:ascii="Times New Roman" w:eastAsia="Times New Roman" w:hAnsi="Times New Roman"/>
                <w:sz w:val="24"/>
                <w:szCs w:val="24"/>
              </w:rPr>
              <w:t>Количество в месяц</w:t>
            </w:r>
          </w:p>
        </w:tc>
        <w:tc>
          <w:tcPr>
            <w:tcW w:w="1800" w:type="dxa"/>
          </w:tcPr>
          <w:p w:rsidR="00894A61" w:rsidRDefault="00894A61" w:rsidP="00894A61">
            <w:pPr>
              <w:pStyle w:val="afff"/>
              <w:ind w:left="0" w:firstLine="0"/>
              <w:rPr>
                <w:rFonts w:ascii="Times New Roman" w:eastAsia="Times New Roman" w:hAnsi="Times New Roman"/>
                <w:sz w:val="24"/>
                <w:szCs w:val="24"/>
              </w:rPr>
            </w:pPr>
            <w:r>
              <w:rPr>
                <w:rFonts w:ascii="Times New Roman" w:eastAsia="Times New Roman" w:hAnsi="Times New Roman"/>
                <w:sz w:val="24"/>
                <w:szCs w:val="24"/>
              </w:rPr>
              <w:t>Общее колич</w:t>
            </w:r>
            <w:r>
              <w:rPr>
                <w:rFonts w:ascii="Times New Roman" w:eastAsia="Times New Roman" w:hAnsi="Times New Roman"/>
                <w:sz w:val="24"/>
                <w:szCs w:val="24"/>
              </w:rPr>
              <w:t>е</w:t>
            </w:r>
            <w:r>
              <w:rPr>
                <w:rFonts w:ascii="Times New Roman" w:eastAsia="Times New Roman" w:hAnsi="Times New Roman"/>
                <w:sz w:val="24"/>
                <w:szCs w:val="24"/>
              </w:rPr>
              <w:t>ство</w:t>
            </w:r>
          </w:p>
        </w:tc>
      </w:tr>
      <w:tr w:rsidR="00894A61" w:rsidTr="009251E7">
        <w:tc>
          <w:tcPr>
            <w:tcW w:w="445"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1</w:t>
            </w:r>
          </w:p>
        </w:tc>
        <w:tc>
          <w:tcPr>
            <w:tcW w:w="2930"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Бензин АИ-92</w:t>
            </w:r>
          </w:p>
        </w:tc>
        <w:tc>
          <w:tcPr>
            <w:tcW w:w="1859"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литр.</w:t>
            </w:r>
          </w:p>
        </w:tc>
        <w:tc>
          <w:tcPr>
            <w:tcW w:w="1800" w:type="dxa"/>
          </w:tcPr>
          <w:p w:rsidR="00894A61" w:rsidRDefault="009251E7"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3073</w:t>
            </w:r>
          </w:p>
        </w:tc>
        <w:tc>
          <w:tcPr>
            <w:tcW w:w="1800" w:type="dxa"/>
          </w:tcPr>
          <w:p w:rsidR="00894A61" w:rsidRDefault="009251E7"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73752</w:t>
            </w:r>
          </w:p>
        </w:tc>
      </w:tr>
      <w:tr w:rsidR="00894A61" w:rsidTr="009251E7">
        <w:tc>
          <w:tcPr>
            <w:tcW w:w="445"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2</w:t>
            </w:r>
          </w:p>
        </w:tc>
        <w:tc>
          <w:tcPr>
            <w:tcW w:w="2930"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Бензин АИ-95</w:t>
            </w:r>
          </w:p>
        </w:tc>
        <w:tc>
          <w:tcPr>
            <w:tcW w:w="1859"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литр.</w:t>
            </w:r>
          </w:p>
        </w:tc>
        <w:tc>
          <w:tcPr>
            <w:tcW w:w="1800" w:type="dxa"/>
          </w:tcPr>
          <w:p w:rsidR="00894A61" w:rsidRDefault="009251E7"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1177</w:t>
            </w:r>
          </w:p>
        </w:tc>
        <w:tc>
          <w:tcPr>
            <w:tcW w:w="1800" w:type="dxa"/>
          </w:tcPr>
          <w:p w:rsidR="00894A61" w:rsidRDefault="009251E7"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28248</w:t>
            </w:r>
          </w:p>
        </w:tc>
      </w:tr>
      <w:tr w:rsidR="00894A61" w:rsidTr="009251E7">
        <w:tc>
          <w:tcPr>
            <w:tcW w:w="445"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3</w:t>
            </w:r>
          </w:p>
        </w:tc>
        <w:tc>
          <w:tcPr>
            <w:tcW w:w="2930"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Дизельное топливо</w:t>
            </w:r>
          </w:p>
        </w:tc>
        <w:tc>
          <w:tcPr>
            <w:tcW w:w="1859" w:type="dxa"/>
          </w:tcPr>
          <w:p w:rsidR="00894A61" w:rsidRDefault="00894A61"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литр.</w:t>
            </w:r>
          </w:p>
        </w:tc>
        <w:tc>
          <w:tcPr>
            <w:tcW w:w="1800" w:type="dxa"/>
          </w:tcPr>
          <w:p w:rsidR="00894A61" w:rsidRDefault="009251E7"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3196</w:t>
            </w:r>
          </w:p>
        </w:tc>
        <w:tc>
          <w:tcPr>
            <w:tcW w:w="1800" w:type="dxa"/>
          </w:tcPr>
          <w:p w:rsidR="00894A61" w:rsidRDefault="009251E7" w:rsidP="009251E7">
            <w:pPr>
              <w:pStyle w:val="afff"/>
              <w:ind w:left="0"/>
              <w:rPr>
                <w:rFonts w:ascii="Times New Roman" w:eastAsia="Times New Roman" w:hAnsi="Times New Roman"/>
                <w:sz w:val="24"/>
                <w:szCs w:val="24"/>
              </w:rPr>
            </w:pPr>
            <w:r>
              <w:rPr>
                <w:rFonts w:ascii="Times New Roman" w:eastAsia="Times New Roman" w:hAnsi="Times New Roman"/>
                <w:sz w:val="24"/>
                <w:szCs w:val="24"/>
              </w:rPr>
              <w:t>76704</w:t>
            </w:r>
          </w:p>
        </w:tc>
      </w:tr>
    </w:tbl>
    <w:p w:rsidR="0083438D" w:rsidRDefault="0083438D" w:rsidP="00894A61">
      <w:pPr>
        <w:spacing w:after="0"/>
        <w:ind w:firstLine="426"/>
        <w:rPr>
          <w:b/>
        </w:rPr>
      </w:pPr>
    </w:p>
    <w:p w:rsidR="00894A61" w:rsidRDefault="00894A61" w:rsidP="00894A61">
      <w:pPr>
        <w:spacing w:after="0"/>
        <w:ind w:firstLine="426"/>
      </w:pPr>
      <w:r w:rsidRPr="00AB52FD">
        <w:rPr>
          <w:b/>
        </w:rPr>
        <w:t>3</w:t>
      </w:r>
      <w:r>
        <w:t>.</w:t>
      </w:r>
      <w:r w:rsidRPr="00AB52FD">
        <w:rPr>
          <w:b/>
        </w:rPr>
        <w:t>Технические требования</w:t>
      </w:r>
    </w:p>
    <w:p w:rsidR="00894A61" w:rsidRDefault="00894A61" w:rsidP="00894A61">
      <w:pPr>
        <w:spacing w:after="0"/>
        <w:ind w:firstLine="426"/>
      </w:pPr>
      <w:r>
        <w:t>Поставляемое топливо должно соответствовать ГОСТ:</w:t>
      </w:r>
    </w:p>
    <w:p w:rsidR="00894A61" w:rsidRDefault="00894A61" w:rsidP="00894A61">
      <w:pPr>
        <w:spacing w:after="0"/>
        <w:ind w:firstLine="426"/>
      </w:pPr>
      <w:r>
        <w:t>3.1. Бензин АИ 92 ГОСТ 51105-97</w:t>
      </w:r>
    </w:p>
    <w:p w:rsidR="00894A61" w:rsidRDefault="00894A61" w:rsidP="00894A61">
      <w:pPr>
        <w:spacing w:after="0"/>
        <w:ind w:firstLine="426"/>
      </w:pPr>
      <w:r>
        <w:t>3.2. Бензин АИ 95 ГОСТ Р 51866-2002 ( ЕН-228-2004)</w:t>
      </w:r>
    </w:p>
    <w:p w:rsidR="00894A61" w:rsidRDefault="00894A61" w:rsidP="00894A61">
      <w:pPr>
        <w:spacing w:after="0"/>
        <w:ind w:firstLine="426"/>
      </w:pPr>
      <w:r>
        <w:t>3.3. Топливо дизельное ТУ 38.301-19-155-2009</w:t>
      </w:r>
    </w:p>
    <w:p w:rsidR="0083438D" w:rsidRDefault="0083438D" w:rsidP="00894A61">
      <w:pPr>
        <w:spacing w:after="0"/>
        <w:ind w:firstLine="426"/>
        <w:rPr>
          <w:b/>
        </w:rPr>
      </w:pPr>
    </w:p>
    <w:p w:rsidR="00894A61" w:rsidRDefault="00894A61" w:rsidP="00894A61">
      <w:pPr>
        <w:spacing w:after="0"/>
        <w:ind w:firstLine="426"/>
      </w:pPr>
      <w:r w:rsidRPr="00AB52FD">
        <w:rPr>
          <w:b/>
        </w:rPr>
        <w:t>4</w:t>
      </w:r>
      <w:r>
        <w:t>.</w:t>
      </w:r>
      <w:r w:rsidRPr="00AB52FD">
        <w:rPr>
          <w:b/>
        </w:rPr>
        <w:t>Прием и контроль топлива</w:t>
      </w:r>
    </w:p>
    <w:p w:rsidR="00894A61" w:rsidRDefault="00894A61" w:rsidP="00894A61">
      <w:pPr>
        <w:spacing w:after="0"/>
        <w:ind w:firstLine="426"/>
      </w:pPr>
      <w:r>
        <w:t>4.1. Приемка топлива осуществляется представителем Заказчика.</w:t>
      </w:r>
    </w:p>
    <w:p w:rsidR="00894A61" w:rsidRDefault="00894A61" w:rsidP="00894A61">
      <w:pPr>
        <w:spacing w:after="0"/>
        <w:ind w:firstLine="426"/>
      </w:pPr>
      <w:r>
        <w:t>4.2. Топливо, не соответствующее требованиям настоящего технического задания замен</w:t>
      </w:r>
      <w:r>
        <w:t>я</w:t>
      </w:r>
      <w:r>
        <w:t>ется поставщиком за свой счет.</w:t>
      </w:r>
    </w:p>
    <w:p w:rsidR="00894A61" w:rsidRDefault="00894A61" w:rsidP="00894A61">
      <w:pPr>
        <w:spacing w:after="0"/>
        <w:ind w:firstLine="426"/>
      </w:pPr>
      <w:r w:rsidRPr="00AB52FD">
        <w:rPr>
          <w:b/>
        </w:rPr>
        <w:t>5</w:t>
      </w:r>
      <w:r>
        <w:t xml:space="preserve">. </w:t>
      </w:r>
      <w:r w:rsidRPr="00AB52FD">
        <w:rPr>
          <w:b/>
        </w:rPr>
        <w:t>Сроки поставки товара</w:t>
      </w:r>
    </w:p>
    <w:p w:rsidR="00894A61" w:rsidRDefault="00894A61" w:rsidP="00894A61">
      <w:pPr>
        <w:spacing w:after="0"/>
        <w:ind w:firstLine="426"/>
      </w:pPr>
      <w:r>
        <w:t>5.1. Срок поставки: до 3</w:t>
      </w:r>
      <w:r w:rsidR="006F78A4">
        <w:t>0</w:t>
      </w:r>
      <w:r>
        <w:t xml:space="preserve"> </w:t>
      </w:r>
      <w:r w:rsidR="006F78A4">
        <w:t>июня</w:t>
      </w:r>
      <w:r>
        <w:t xml:space="preserve"> 20</w:t>
      </w:r>
      <w:r w:rsidR="000946B9">
        <w:t>20</w:t>
      </w:r>
      <w:r>
        <w:t xml:space="preserve"> г.</w:t>
      </w:r>
    </w:p>
    <w:p w:rsidR="00894A61" w:rsidRDefault="00894A61" w:rsidP="00894A61">
      <w:pPr>
        <w:spacing w:after="0"/>
        <w:ind w:firstLine="426"/>
      </w:pPr>
      <w:r>
        <w:t>5.3. Точные сроки поставки топлива указываются в договоре, заключенным между Зака</w:t>
      </w:r>
      <w:r>
        <w:t>з</w:t>
      </w:r>
      <w:r>
        <w:t>чиком и Поставщиком.</w:t>
      </w:r>
    </w:p>
    <w:p w:rsidR="0083438D" w:rsidRDefault="0083438D" w:rsidP="00894A61">
      <w:pPr>
        <w:spacing w:after="0"/>
        <w:ind w:firstLine="426"/>
        <w:rPr>
          <w:b/>
        </w:rPr>
      </w:pPr>
    </w:p>
    <w:p w:rsidR="00894A61" w:rsidRDefault="00894A61" w:rsidP="00894A61">
      <w:pPr>
        <w:spacing w:after="0"/>
        <w:ind w:firstLine="426"/>
      </w:pPr>
      <w:r w:rsidRPr="00AB52FD">
        <w:rPr>
          <w:b/>
        </w:rPr>
        <w:t>6</w:t>
      </w:r>
      <w:r>
        <w:t xml:space="preserve">. </w:t>
      </w:r>
      <w:r w:rsidRPr="00AB52FD">
        <w:rPr>
          <w:b/>
        </w:rPr>
        <w:t>Стоимость и условия поставки</w:t>
      </w:r>
    </w:p>
    <w:p w:rsidR="00894A61" w:rsidRDefault="00894A61" w:rsidP="00894A61">
      <w:pPr>
        <w:spacing w:after="0"/>
        <w:ind w:firstLine="426"/>
      </w:pPr>
      <w:r>
        <w:t xml:space="preserve">6.1. Начальная максимальная стоимость поставка </w:t>
      </w:r>
      <w:r w:rsidR="006F78A4">
        <w:t>4</w:t>
      </w:r>
      <w:r w:rsidR="000D4117">
        <w:t xml:space="preserve"> </w:t>
      </w:r>
      <w:r w:rsidR="006F78A4">
        <w:t>8</w:t>
      </w:r>
      <w:r w:rsidR="000D4117">
        <w:t>00</w:t>
      </w:r>
      <w:r>
        <w:t xml:space="preserve"> </w:t>
      </w:r>
      <w:r w:rsidR="000D4117">
        <w:t>0</w:t>
      </w:r>
      <w:r>
        <w:t>00 руб. в том числе НДС.</w:t>
      </w:r>
    </w:p>
    <w:p w:rsidR="00894A61" w:rsidRDefault="00894A61" w:rsidP="00894A61">
      <w:pPr>
        <w:spacing w:after="0"/>
        <w:ind w:firstLine="426"/>
      </w:pPr>
      <w:r>
        <w:t>6.2. Ежемесячно поставщик формирует отчет об объемах поставки топлива и направляет на согласование Заказчику.</w:t>
      </w:r>
    </w:p>
    <w:p w:rsidR="00894A61" w:rsidRDefault="00894A61" w:rsidP="00894A61">
      <w:pPr>
        <w:spacing w:after="0"/>
        <w:ind w:firstLine="426"/>
      </w:pPr>
      <w:r>
        <w:t>6.3. Оплата производится в соответствии с условиями договора поставки.</w:t>
      </w:r>
    </w:p>
    <w:p w:rsidR="0083438D" w:rsidRDefault="0083438D" w:rsidP="00894A61">
      <w:pPr>
        <w:spacing w:after="0"/>
        <w:ind w:firstLine="426"/>
        <w:rPr>
          <w:b/>
        </w:rPr>
      </w:pPr>
    </w:p>
    <w:p w:rsidR="006F78A4" w:rsidRDefault="006F78A4" w:rsidP="00894A61">
      <w:pPr>
        <w:spacing w:after="0"/>
        <w:ind w:firstLine="426"/>
        <w:rPr>
          <w:b/>
        </w:rPr>
      </w:pPr>
    </w:p>
    <w:p w:rsidR="006F78A4" w:rsidRDefault="006F78A4" w:rsidP="00894A61">
      <w:pPr>
        <w:spacing w:after="0"/>
        <w:ind w:firstLine="426"/>
        <w:rPr>
          <w:b/>
        </w:rPr>
      </w:pPr>
    </w:p>
    <w:p w:rsidR="00894A61" w:rsidRDefault="00894A61" w:rsidP="00894A61">
      <w:pPr>
        <w:spacing w:after="0"/>
        <w:ind w:firstLine="426"/>
      </w:pPr>
      <w:r w:rsidRPr="00AB52FD">
        <w:rPr>
          <w:b/>
        </w:rPr>
        <w:lastRenderedPageBreak/>
        <w:t>7</w:t>
      </w:r>
      <w:r>
        <w:t>.</w:t>
      </w:r>
      <w:r w:rsidRPr="00AB52FD">
        <w:rPr>
          <w:b/>
        </w:rPr>
        <w:t>Экологические требования</w:t>
      </w:r>
      <w:r>
        <w:t xml:space="preserve"> </w:t>
      </w:r>
    </w:p>
    <w:p w:rsidR="00894A61" w:rsidRPr="004F2D3C" w:rsidRDefault="00894A61" w:rsidP="00894A61">
      <w:pPr>
        <w:spacing w:after="0"/>
        <w:ind w:firstLine="426"/>
      </w:pPr>
      <w:r>
        <w:t>7.1. Топливо должно быть экологически безопасным и не должно наносить вред окружа</w:t>
      </w:r>
      <w:r>
        <w:t>ю</w:t>
      </w:r>
      <w:r>
        <w:t>щей среде.</w:t>
      </w:r>
    </w:p>
    <w:p w:rsidR="0083438D" w:rsidRDefault="0083438D" w:rsidP="00894A61">
      <w:pPr>
        <w:spacing w:after="0"/>
        <w:ind w:firstLine="426"/>
        <w:rPr>
          <w:b/>
        </w:rPr>
      </w:pPr>
    </w:p>
    <w:p w:rsidR="00894A61" w:rsidRPr="00AB52FD" w:rsidRDefault="00894A61" w:rsidP="00894A61">
      <w:pPr>
        <w:spacing w:after="0"/>
        <w:ind w:firstLine="426"/>
        <w:rPr>
          <w:b/>
        </w:rPr>
      </w:pPr>
      <w:r w:rsidRPr="00AB52FD">
        <w:rPr>
          <w:b/>
        </w:rPr>
        <w:t xml:space="preserve">8. Гарантийные обстоятельства </w:t>
      </w:r>
    </w:p>
    <w:p w:rsidR="00894A61" w:rsidRDefault="00894A61" w:rsidP="00894A61">
      <w:pPr>
        <w:spacing w:after="0"/>
        <w:ind w:firstLine="426"/>
      </w:pPr>
      <w:r>
        <w:t>8.1. Изготовитель (Поставщик) гарантирует качество поставляемого топлива требованиям технического задания.</w:t>
      </w:r>
    </w:p>
    <w:p w:rsidR="00894A61" w:rsidRPr="002528A7" w:rsidRDefault="00894A61" w:rsidP="00894A61">
      <w:pPr>
        <w:spacing w:after="0"/>
        <w:ind w:firstLine="426"/>
      </w:pPr>
      <w:r>
        <w:t>8.2. Гарантийные обязательства указываются в договоре поставки.</w:t>
      </w:r>
    </w:p>
    <w:p w:rsidR="0083438D" w:rsidRDefault="0083438D" w:rsidP="009251E7">
      <w:pPr>
        <w:spacing w:after="0" w:line="240" w:lineRule="atLeast"/>
        <w:jc w:val="center"/>
      </w:pPr>
    </w:p>
    <w:p w:rsidR="0083438D" w:rsidRDefault="0083438D" w:rsidP="0083438D">
      <w:pPr>
        <w:spacing w:after="0" w:line="240" w:lineRule="atLeast"/>
        <w:jc w:val="left"/>
      </w:pPr>
    </w:p>
    <w:p w:rsidR="0083438D" w:rsidRDefault="0083438D" w:rsidP="0083438D">
      <w:pPr>
        <w:spacing w:after="0" w:line="240" w:lineRule="atLeast"/>
        <w:jc w:val="left"/>
      </w:pPr>
    </w:p>
    <w:p w:rsidR="008333BB" w:rsidRDefault="0083438D" w:rsidP="0083438D">
      <w:pPr>
        <w:spacing w:after="0" w:line="240" w:lineRule="atLeast"/>
        <w:jc w:val="left"/>
      </w:pPr>
      <w:r>
        <w:t>Начальник транспортного участка</w:t>
      </w:r>
      <w:r w:rsidR="00894A61">
        <w:t xml:space="preserve"> </w:t>
      </w:r>
      <w:r w:rsidR="00894A61" w:rsidRPr="004173DA">
        <w:t xml:space="preserve"> ООО «</w:t>
      </w:r>
      <w:r w:rsidR="00894A61">
        <w:t>ОЭСК</w:t>
      </w:r>
      <w:r w:rsidR="00894A61" w:rsidRPr="004173DA">
        <w:t>» _</w:t>
      </w:r>
      <w:r w:rsidR="00894A61">
        <w:t>_________________ З.А. Никитюк</w:t>
      </w:r>
    </w:p>
    <w:p w:rsidR="0083438D" w:rsidRDefault="0083438D" w:rsidP="0083438D">
      <w:pPr>
        <w:spacing w:after="0" w:line="240" w:lineRule="atLeast"/>
        <w:jc w:val="left"/>
      </w:pPr>
    </w:p>
    <w:p w:rsidR="0083438D" w:rsidRDefault="0083438D" w:rsidP="0083438D">
      <w:pPr>
        <w:spacing w:after="0" w:line="240" w:lineRule="atLeast"/>
        <w:jc w:val="left"/>
      </w:pPr>
    </w:p>
    <w:p w:rsidR="0083438D" w:rsidRDefault="0083438D" w:rsidP="0083438D">
      <w:pPr>
        <w:spacing w:after="0" w:line="240" w:lineRule="atLeast"/>
        <w:jc w:val="left"/>
      </w:pPr>
    </w:p>
    <w:p w:rsidR="0083438D" w:rsidRPr="008333BB" w:rsidRDefault="0083438D" w:rsidP="0083438D">
      <w:pPr>
        <w:spacing w:after="0" w:line="240" w:lineRule="atLeast"/>
        <w:jc w:val="left"/>
      </w:pPr>
      <w:r>
        <w:t xml:space="preserve">Главный инженер </w:t>
      </w:r>
      <w:r w:rsidRPr="004173DA">
        <w:t>ООО «</w:t>
      </w:r>
      <w:r>
        <w:t>ОЭСК</w:t>
      </w:r>
      <w:r w:rsidRPr="004173DA">
        <w:t>» _</w:t>
      </w:r>
      <w:r>
        <w:t>_________________ Шахов А.Ю.</w:t>
      </w:r>
    </w:p>
    <w:sectPr w:rsidR="0083438D" w:rsidRPr="008333BB" w:rsidSect="0027004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451" w:rsidRDefault="00CA4451">
      <w:r>
        <w:separator/>
      </w:r>
    </w:p>
  </w:endnote>
  <w:endnote w:type="continuationSeparator" w:id="0">
    <w:p w:rsidR="00CA4451" w:rsidRDefault="00CA4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451" w:rsidRDefault="00CA4451">
      <w:r>
        <w:separator/>
      </w:r>
    </w:p>
  </w:footnote>
  <w:footnote w:type="continuationSeparator" w:id="0">
    <w:p w:rsidR="00CA4451" w:rsidRDefault="00CA44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51" w:rsidRPr="00A80EBF" w:rsidRDefault="00CA4451">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DD58C9">
      <w:rPr>
        <w:sz w:val="20"/>
      </w:rPr>
      <w:t>1</w:t>
    </w:r>
    <w:r w:rsidRPr="00A80EBF">
      <w:rPr>
        <w:sz w:val="20"/>
      </w:rPr>
      <w:fldChar w:fldCharType="end"/>
    </w:r>
  </w:p>
  <w:p w:rsidR="00CA4451" w:rsidRDefault="00CA4451"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51" w:rsidRDefault="00CA4451">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CA4451" w:rsidRDefault="00CA4451">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51" w:rsidRPr="00A80EBF" w:rsidRDefault="00CA4451">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DD58C9">
      <w:rPr>
        <w:sz w:val="20"/>
      </w:rPr>
      <w:t>52</w:t>
    </w:r>
    <w:r w:rsidRPr="00A80EBF">
      <w:rPr>
        <w:sz w:val="20"/>
      </w:rPr>
      <w:fldChar w:fldCharType="end"/>
    </w:r>
  </w:p>
  <w:p w:rsidR="00CA4451" w:rsidRDefault="00CA4451"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51" w:rsidRPr="00110B92" w:rsidRDefault="00CA4451">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DD58C9">
      <w:rPr>
        <w:sz w:val="20"/>
      </w:rPr>
      <w:t>71</w:t>
    </w:r>
    <w:r w:rsidRPr="00110B92">
      <w:rPr>
        <w:sz w:val="20"/>
      </w:rPr>
      <w:fldChar w:fldCharType="end"/>
    </w:r>
  </w:p>
  <w:p w:rsidR="00CA4451" w:rsidRDefault="00CA4451">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F7CCA"/>
    <w:multiLevelType w:val="hybridMultilevel"/>
    <w:tmpl w:val="15304D8A"/>
    <w:lvl w:ilvl="0" w:tplc="0419000F">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5B6B6E"/>
    <w:multiLevelType w:val="multilevel"/>
    <w:tmpl w:val="7FFC4338"/>
    <w:lvl w:ilvl="0">
      <w:start w:val="8"/>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CFB738E"/>
    <w:multiLevelType w:val="multilevel"/>
    <w:tmpl w:val="D9B8DFE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6">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7">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8">
    <w:nsid w:val="42057CED"/>
    <w:multiLevelType w:val="hybridMultilevel"/>
    <w:tmpl w:val="EDE61306"/>
    <w:lvl w:ilvl="0" w:tplc="FFFFFFFF">
      <w:start w:val="1"/>
      <w:numFmt w:val="decimal"/>
      <w:lvlText w:val="%1."/>
      <w:lvlJc w:val="left"/>
      <w:pPr>
        <w:tabs>
          <w:tab w:val="num" w:pos="720"/>
        </w:tabs>
        <w:ind w:left="720" w:hanging="360"/>
      </w:pPr>
    </w:lvl>
    <w:lvl w:ilvl="1" w:tplc="04190001">
      <w:start w:val="1"/>
      <w:numFmt w:val="bullet"/>
      <w:lvlText w:val=""/>
      <w:lvlJc w:val="left"/>
      <w:pPr>
        <w:tabs>
          <w:tab w:val="num" w:pos="360"/>
        </w:tabs>
        <w:ind w:left="360" w:hanging="360"/>
      </w:pPr>
      <w:rPr>
        <w:rFonts w:ascii="Symbol" w:hAnsi="Symbol" w:hint="default"/>
      </w:r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9">
    <w:nsid w:val="48FE6ACD"/>
    <w:multiLevelType w:val="hybridMultilevel"/>
    <w:tmpl w:val="FCECB286"/>
    <w:lvl w:ilvl="0" w:tplc="FFFFFFFF">
      <w:start w:val="1"/>
      <w:numFmt w:val="decimal"/>
      <w:lvlText w:val="%1."/>
      <w:lvlJc w:val="left"/>
      <w:pPr>
        <w:tabs>
          <w:tab w:val="num" w:pos="720"/>
        </w:tabs>
        <w:ind w:left="720" w:hanging="360"/>
      </w:pPr>
      <w:rPr>
        <w:rFonts w:ascii="Times New Roman" w:eastAsia="Times New Roman" w:hAnsi="Times New Roman" w:cs="Times New Roman"/>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1">
    <w:nsid w:val="56FF2D9B"/>
    <w:multiLevelType w:val="hybridMultilevel"/>
    <w:tmpl w:val="1B98EC1E"/>
    <w:lvl w:ilvl="0" w:tplc="0122EA4C">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A787551"/>
    <w:multiLevelType w:val="hybridMultilevel"/>
    <w:tmpl w:val="FD08D112"/>
    <w:lvl w:ilvl="0" w:tplc="0E38C3FC">
      <w:start w:val="1"/>
      <w:numFmt w:val="decimal"/>
      <w:lvlText w:val="1.%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82F281F"/>
    <w:multiLevelType w:val="multilevel"/>
    <w:tmpl w:val="C48A9BFE"/>
    <w:lvl w:ilvl="0">
      <w:start w:val="6"/>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4">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lvlOverride w:ilvl="0">
      <w:startOverride w:val="1"/>
    </w:lvlOverride>
  </w:num>
  <w:num w:numId="4">
    <w:abstractNumId w:val="6"/>
  </w:num>
  <w:num w:numId="5">
    <w:abstractNumId w:val="14"/>
  </w:num>
  <w:num w:numId="6">
    <w:abstractNumId w:val="3"/>
  </w:num>
  <w:num w:numId="7">
    <w:abstractNumId w:val="0"/>
  </w:num>
  <w:num w:numId="8">
    <w:abstractNumId w:val="12"/>
  </w:num>
  <w:num w:numId="9">
    <w:abstractNumId w:val="9"/>
  </w:num>
  <w:num w:numId="10">
    <w:abstractNumId w:val="8"/>
  </w:num>
  <w:num w:numId="11">
    <w:abstractNumId w:val="4"/>
  </w:num>
  <w:num w:numId="12">
    <w:abstractNumId w:val="1"/>
  </w:num>
  <w:num w:numId="13">
    <w:abstractNumId w:val="13"/>
  </w:num>
  <w:num w:numId="14">
    <w:abstractNumId w:val="11"/>
  </w:num>
  <w:num w:numId="1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46B9"/>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D4117"/>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EB4"/>
    <w:rsid w:val="0019683B"/>
    <w:rsid w:val="0019724B"/>
    <w:rsid w:val="001A4581"/>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398"/>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1F7"/>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775"/>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6D67"/>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1E20"/>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0C8"/>
    <w:rsid w:val="00501DC0"/>
    <w:rsid w:val="005025DC"/>
    <w:rsid w:val="005044AF"/>
    <w:rsid w:val="00504516"/>
    <w:rsid w:val="00507C31"/>
    <w:rsid w:val="00510035"/>
    <w:rsid w:val="00511F65"/>
    <w:rsid w:val="005135B9"/>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206B"/>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1FC"/>
    <w:rsid w:val="006F36A3"/>
    <w:rsid w:val="006F4B1E"/>
    <w:rsid w:val="006F4CF8"/>
    <w:rsid w:val="006F5133"/>
    <w:rsid w:val="006F5EA4"/>
    <w:rsid w:val="006F78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A7FAD"/>
    <w:rsid w:val="007B0D82"/>
    <w:rsid w:val="007B119E"/>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438D"/>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4A61"/>
    <w:rsid w:val="00895E43"/>
    <w:rsid w:val="008964DD"/>
    <w:rsid w:val="00897322"/>
    <w:rsid w:val="00897AAB"/>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37F"/>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0BA"/>
    <w:rsid w:val="009052D1"/>
    <w:rsid w:val="00906577"/>
    <w:rsid w:val="00910C86"/>
    <w:rsid w:val="00911D0D"/>
    <w:rsid w:val="0091234C"/>
    <w:rsid w:val="009123FB"/>
    <w:rsid w:val="00912E6C"/>
    <w:rsid w:val="00917B3C"/>
    <w:rsid w:val="0092210E"/>
    <w:rsid w:val="00922BA9"/>
    <w:rsid w:val="009240C1"/>
    <w:rsid w:val="009248DB"/>
    <w:rsid w:val="0092510B"/>
    <w:rsid w:val="009251E7"/>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83167"/>
    <w:rsid w:val="00983665"/>
    <w:rsid w:val="00986A9A"/>
    <w:rsid w:val="00986C3A"/>
    <w:rsid w:val="0098712C"/>
    <w:rsid w:val="00991805"/>
    <w:rsid w:val="0099353A"/>
    <w:rsid w:val="009953DF"/>
    <w:rsid w:val="00995896"/>
    <w:rsid w:val="0099597B"/>
    <w:rsid w:val="009A0BBA"/>
    <w:rsid w:val="009A4F32"/>
    <w:rsid w:val="009B0AFD"/>
    <w:rsid w:val="009B13E5"/>
    <w:rsid w:val="009B2CFC"/>
    <w:rsid w:val="009B5B9B"/>
    <w:rsid w:val="009B698C"/>
    <w:rsid w:val="009B6A73"/>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2440"/>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135F"/>
    <w:rsid w:val="00A932CE"/>
    <w:rsid w:val="00A94062"/>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069B7"/>
    <w:rsid w:val="00C106FB"/>
    <w:rsid w:val="00C116C5"/>
    <w:rsid w:val="00C12B07"/>
    <w:rsid w:val="00C13E48"/>
    <w:rsid w:val="00C20145"/>
    <w:rsid w:val="00C2088A"/>
    <w:rsid w:val="00C20A1E"/>
    <w:rsid w:val="00C20D77"/>
    <w:rsid w:val="00C218D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34FA"/>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4451"/>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58C9"/>
    <w:rsid w:val="00DD697D"/>
    <w:rsid w:val="00DD6AA0"/>
    <w:rsid w:val="00DD7EB2"/>
    <w:rsid w:val="00DE2547"/>
    <w:rsid w:val="00DF03EF"/>
    <w:rsid w:val="00DF07FE"/>
    <w:rsid w:val="00DF0CB8"/>
    <w:rsid w:val="00DF19BC"/>
    <w:rsid w:val="00DF32C5"/>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6DF"/>
    <w:rsid w:val="00E466FF"/>
    <w:rsid w:val="00E472FE"/>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4DB1"/>
    <w:rsid w:val="00EA5464"/>
    <w:rsid w:val="00EA6736"/>
    <w:rsid w:val="00EA7033"/>
    <w:rsid w:val="00EB0749"/>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174C"/>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E6F2C"/>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d">
    <w:name w:val="Основной текст (2)_"/>
    <w:basedOn w:val="a0"/>
    <w:link w:val="2e"/>
    <w:rsid w:val="00CA4451"/>
    <w:rPr>
      <w:b/>
      <w:bCs/>
      <w:sz w:val="23"/>
      <w:szCs w:val="23"/>
      <w:shd w:val="clear" w:color="auto" w:fill="FFFFFF"/>
    </w:rPr>
  </w:style>
  <w:style w:type="character" w:customStyle="1" w:styleId="2f">
    <w:name w:val="Основной текст (2) + Не полужирный"/>
    <w:basedOn w:val="2d"/>
    <w:rsid w:val="00CA4451"/>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CA4451"/>
    <w:rPr>
      <w:b/>
      <w:bCs/>
      <w:sz w:val="23"/>
      <w:szCs w:val="23"/>
      <w:shd w:val="clear" w:color="auto" w:fill="FFFFFF"/>
    </w:rPr>
  </w:style>
  <w:style w:type="character" w:customStyle="1" w:styleId="3b">
    <w:name w:val="Основной текст (3) + Не полужирный;Не курсив"/>
    <w:basedOn w:val="a0"/>
    <w:rsid w:val="00CA4451"/>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CA4451"/>
    <w:pPr>
      <w:widowControl w:val="0"/>
      <w:shd w:val="clear" w:color="auto" w:fill="FFFFFF"/>
      <w:spacing w:after="0" w:line="274" w:lineRule="exact"/>
    </w:pPr>
    <w:rPr>
      <w:b/>
      <w:bCs/>
      <w:sz w:val="23"/>
      <w:szCs w:val="23"/>
    </w:rPr>
  </w:style>
  <w:style w:type="paragraph" w:customStyle="1" w:styleId="1b">
    <w:name w:val="Заголовок №1"/>
    <w:basedOn w:val="a"/>
    <w:link w:val="1a"/>
    <w:rsid w:val="00CA4451"/>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CA4451"/>
    <w:pPr>
      <w:widowControl w:val="0"/>
      <w:autoSpaceDE w:val="0"/>
      <w:autoSpaceDN w:val="0"/>
      <w:adjustRightInd w:val="0"/>
    </w:pPr>
    <w:rPr>
      <w:rFonts w:eastAsiaTheme="minorEastAsia"/>
      <w:sz w:val="24"/>
      <w:szCs w:val="24"/>
    </w:rPr>
  </w:style>
  <w:style w:type="paragraph" w:styleId="3c">
    <w:name w:val="List 3"/>
    <w:basedOn w:val="a"/>
    <w:semiHidden/>
    <w:unhideWhenUsed/>
    <w:rsid w:val="00CA4451"/>
    <w:pPr>
      <w:ind w:left="849" w:hanging="283"/>
      <w:contextualSpacing/>
    </w:pPr>
  </w:style>
  <w:style w:type="character" w:customStyle="1" w:styleId="affff">
    <w:name w:val="ТекстОбычный Знак"/>
    <w:rsid w:val="00CA4451"/>
    <w:rPr>
      <w:sz w:val="24"/>
      <w:lang w:val="ru-RU" w:eastAsia="ru-RU" w:bidi="ar-SA"/>
    </w:rPr>
  </w:style>
  <w:style w:type="paragraph" w:customStyle="1" w:styleId="212">
    <w:name w:val="Знак Знак Знак2 Знак1"/>
    <w:basedOn w:val="a"/>
    <w:rsid w:val="00CA4451"/>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CA4451"/>
    <w:pPr>
      <w:spacing w:after="160" w:line="240" w:lineRule="exact"/>
      <w:jc w:val="left"/>
    </w:pPr>
    <w:rPr>
      <w:rFonts w:ascii="Verdana" w:hAnsi="Verdana"/>
      <w:color w:val="000000"/>
      <w:lang w:val="en-US" w:eastAsia="en-US"/>
    </w:rPr>
  </w:style>
  <w:style w:type="character" w:customStyle="1" w:styleId="21">
    <w:name w:val="Заголовок 2 Знак1"/>
    <w:aliases w:val="H2 Знак,Заголовок 2 Знак Знак"/>
    <w:basedOn w:val="a0"/>
    <w:link w:val="2"/>
    <w:rsid w:val="00CA4451"/>
    <w:rPr>
      <w:sz w:val="30"/>
    </w:rPr>
  </w:style>
  <w:style w:type="paragraph" w:customStyle="1" w:styleId="ListNum">
    <w:name w:val="ListNum"/>
    <w:basedOn w:val="a"/>
    <w:rsid w:val="00CA4451"/>
    <w:pPr>
      <w:numPr>
        <w:numId w:val="15"/>
      </w:numPr>
      <w:tabs>
        <w:tab w:val="left" w:pos="284"/>
      </w:tabs>
      <w:spacing w:before="60" w:after="0"/>
    </w:pPr>
    <w:rPr>
      <w:sz w:val="22"/>
    </w:rPr>
  </w:style>
  <w:style w:type="paragraph" w:customStyle="1" w:styleId="ListBul2">
    <w:name w:val="ListBul2"/>
    <w:basedOn w:val="a"/>
    <w:rsid w:val="00CA4451"/>
    <w:pPr>
      <w:tabs>
        <w:tab w:val="num" w:pos="360"/>
        <w:tab w:val="left" w:pos="567"/>
        <w:tab w:val="num" w:pos="644"/>
      </w:tabs>
      <w:spacing w:after="0"/>
      <w:ind w:left="567" w:hanging="283"/>
    </w:pPr>
    <w:rPr>
      <w:sz w:val="22"/>
    </w:rPr>
  </w:style>
  <w:style w:type="paragraph" w:customStyle="1" w:styleId="s1">
    <w:name w:val="s_1"/>
    <w:basedOn w:val="a"/>
    <w:rsid w:val="00CA4451"/>
    <w:pPr>
      <w:spacing w:before="100" w:beforeAutospacing="1" w:after="100" w:afterAutospacing="1"/>
      <w:jc w:val="left"/>
    </w:pPr>
  </w:style>
  <w:style w:type="paragraph" w:customStyle="1" w:styleId="Style3">
    <w:name w:val="Style3"/>
    <w:basedOn w:val="a"/>
    <w:rsid w:val="00CA4451"/>
    <w:pPr>
      <w:widowControl w:val="0"/>
      <w:autoSpaceDE w:val="0"/>
      <w:autoSpaceDN w:val="0"/>
      <w:adjustRightInd w:val="0"/>
      <w:spacing w:after="0"/>
      <w:jc w:val="left"/>
    </w:pPr>
  </w:style>
  <w:style w:type="paragraph" w:customStyle="1" w:styleId="Style4">
    <w:name w:val="Style4"/>
    <w:basedOn w:val="a"/>
    <w:rsid w:val="00CA4451"/>
    <w:pPr>
      <w:widowControl w:val="0"/>
      <w:autoSpaceDE w:val="0"/>
      <w:autoSpaceDN w:val="0"/>
      <w:adjustRightInd w:val="0"/>
      <w:spacing w:after="0" w:line="286" w:lineRule="exact"/>
    </w:pPr>
  </w:style>
  <w:style w:type="character" w:customStyle="1" w:styleId="FontStyle11">
    <w:name w:val="Font Style11"/>
    <w:basedOn w:val="a0"/>
    <w:rsid w:val="00CA4451"/>
    <w:rPr>
      <w:rFonts w:ascii="Times New Roman" w:hAnsi="Times New Roman" w:cs="Times New Roman"/>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0064072.0" TargetMode="External"/><Relationship Id="rId21" Type="http://schemas.openxmlformats.org/officeDocument/2006/relationships/hyperlink" Target="garantF1://12088083.41"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https://www.rts-tender.ru" TargetMode="External"/><Relationship Id="rId68" Type="http://schemas.openxmlformats.org/officeDocument/2006/relationships/hyperlink" Target="garantF1://12025267.3012" TargetMode="External"/><Relationship Id="rId84" Type="http://schemas.openxmlformats.org/officeDocument/2006/relationships/hyperlink" Target="garantF1://12025267.3012" TargetMode="External"/><Relationship Id="rId89" Type="http://schemas.openxmlformats.org/officeDocument/2006/relationships/hyperlink" Target="garantF1://12029354.2015" TargetMode="External"/><Relationship Id="rId2" Type="http://schemas.openxmlformats.org/officeDocument/2006/relationships/numbering" Target="numbering.xml"/><Relationship Id="rId16" Type="http://schemas.openxmlformats.org/officeDocument/2006/relationships/hyperlink" Target="garantF1://12088083.21" TargetMode="External"/><Relationship Id="rId29" Type="http://schemas.openxmlformats.org/officeDocument/2006/relationships/hyperlink" Target="https://www.rts-tender.ru/"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12088083.413" TargetMode="External"/><Relationship Id="rId32" Type="http://schemas.openxmlformats.org/officeDocument/2006/relationships/hyperlink" Target="garantF1://12025267.3012"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garantF1://890941.1829" TargetMode="External"/><Relationship Id="rId58" Type="http://schemas.openxmlformats.org/officeDocument/2006/relationships/hyperlink" Target="garantF1://890941.1829" TargetMode="External"/><Relationship Id="rId66" Type="http://schemas.openxmlformats.org/officeDocument/2006/relationships/hyperlink" Target="https://www.rts-tender.ru" TargetMode="External"/><Relationship Id="rId74" Type="http://schemas.openxmlformats.org/officeDocument/2006/relationships/hyperlink" Target="https://www.rts-tender.ru" TargetMode="External"/><Relationship Id="rId79"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7" Type="http://schemas.openxmlformats.org/officeDocument/2006/relationships/hyperlink" Target="http://www.rts-tender.ru" TargetMode="External"/><Relationship Id="rId102" Type="http://schemas.openxmlformats.org/officeDocument/2006/relationships/header" Target="header2.xml"/><Relationship Id="rId5" Type="http://schemas.openxmlformats.org/officeDocument/2006/relationships/settings" Target="settings.xml"/><Relationship Id="rId61" Type="http://schemas.openxmlformats.org/officeDocument/2006/relationships/hyperlink" Target="garantF1://890941.1829" TargetMode="External"/><Relationship Id="rId82" Type="http://schemas.openxmlformats.org/officeDocument/2006/relationships/hyperlink" Target="http://www.zakupki.gov.ru" TargetMode="External"/><Relationship Id="rId90" Type="http://schemas.openxmlformats.org/officeDocument/2006/relationships/hyperlink" Target="garantF1://12029354.2015" TargetMode="External"/><Relationship Id="rId95" Type="http://schemas.openxmlformats.org/officeDocument/2006/relationships/hyperlink" Target="garantF1://12025267.3012" TargetMode="External"/><Relationship Id="rId19" Type="http://schemas.openxmlformats.org/officeDocument/2006/relationships/hyperlink" Target="garantF1://12064283.5"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2088083.0" TargetMode="External"/><Relationship Id="rId30" Type="http://schemas.openxmlformats.org/officeDocument/2006/relationships/hyperlink" Target="garantF1://890941.1829" TargetMode="External"/><Relationship Id="rId35" Type="http://schemas.openxmlformats.org/officeDocument/2006/relationships/hyperlink" Target="https://www.rts-tender.ru/" TargetMode="External"/><Relationship Id="rId43" Type="http://schemas.openxmlformats.org/officeDocument/2006/relationships/hyperlink" Target="garantF1://890941.1829" TargetMode="External"/><Relationship Id="rId48" Type="http://schemas.openxmlformats.org/officeDocument/2006/relationships/hyperlink" Target="garantF1://12029354.2015" TargetMode="External"/><Relationship Id="rId56" Type="http://schemas.openxmlformats.org/officeDocument/2006/relationships/hyperlink" Target="https://www.rts-tender.ru" TargetMode="External"/><Relationship Id="rId64" Type="http://schemas.openxmlformats.org/officeDocument/2006/relationships/hyperlink" Target="garantF1://890941.1829" TargetMode="External"/><Relationship Id="rId69" Type="http://schemas.openxmlformats.org/officeDocument/2006/relationships/hyperlink" Target="garantF1://10064072.451" TargetMode="External"/><Relationship Id="rId77" Type="http://schemas.openxmlformats.org/officeDocument/2006/relationships/hyperlink" Target="garantF1://12041175.0" TargetMode="External"/><Relationship Id="rId100" Type="http://schemas.openxmlformats.org/officeDocument/2006/relationships/image" Target="media/image4.emf"/><Relationship Id="rId105" Type="http://schemas.openxmlformats.org/officeDocument/2006/relationships/hyperlink" Target="http://www.gpncard.ru/" TargetMode="External"/><Relationship Id="rId8" Type="http://schemas.openxmlformats.org/officeDocument/2006/relationships/endnotes" Target="endnotes.xml"/><Relationship Id="rId51" Type="http://schemas.openxmlformats.org/officeDocument/2006/relationships/hyperlink" Target="http://mobileonline.garant.ru/" TargetMode="External"/><Relationship Id="rId72" Type="http://schemas.openxmlformats.org/officeDocument/2006/relationships/hyperlink" Target="https://www.rts-tender.ru" TargetMode="External"/><Relationship Id="rId80" Type="http://schemas.openxmlformats.org/officeDocument/2006/relationships/hyperlink" Target="mailto:a.mishenin@elektroseti.com" TargetMode="External"/><Relationship Id="rId85" Type="http://schemas.openxmlformats.org/officeDocument/2006/relationships/hyperlink" Target="garantF1://12088083.5" TargetMode="External"/><Relationship Id="rId93" Type="http://schemas.openxmlformats.org/officeDocument/2006/relationships/hyperlink" Target="https://www.rts-tender.ru/" TargetMode="External"/><Relationship Id="rId98" Type="http://schemas.openxmlformats.org/officeDocument/2006/relationships/image" Target="media/image2.emf"/><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garantF1://10005024.0" TargetMode="External"/><Relationship Id="rId25" Type="http://schemas.openxmlformats.org/officeDocument/2006/relationships/hyperlink" Target="garantF1://10003000.0" TargetMode="External"/><Relationship Id="rId33" Type="http://schemas.openxmlformats.org/officeDocument/2006/relationships/hyperlink" Target="garantF1://12088083.5" TargetMode="External"/><Relationship Id="rId38" Type="http://schemas.openxmlformats.org/officeDocument/2006/relationships/hyperlink" Target="https://www.rts-tender.ru" TargetMode="External"/><Relationship Id="rId46" Type="http://schemas.openxmlformats.org/officeDocument/2006/relationships/hyperlink" Target="https://www.rts-tender.ru" TargetMode="External"/><Relationship Id="rId59" Type="http://schemas.openxmlformats.org/officeDocument/2006/relationships/hyperlink" Target="garantF1://12025267.3012" TargetMode="External"/><Relationship Id="rId67" Type="http://schemas.openxmlformats.org/officeDocument/2006/relationships/hyperlink" Target="garantF1://890941.1829" TargetMode="External"/><Relationship Id="rId103" Type="http://schemas.openxmlformats.org/officeDocument/2006/relationships/header" Target="header3.xml"/><Relationship Id="rId108" Type="http://schemas.openxmlformats.org/officeDocument/2006/relationships/fontTable" Target="fontTable.xml"/><Relationship Id="rId20" Type="http://schemas.openxmlformats.org/officeDocument/2006/relationships/hyperlink" Target="garantF1://890941.1829"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garantF1://10064072.4485" TargetMode="External"/><Relationship Id="rId70" Type="http://schemas.openxmlformats.org/officeDocument/2006/relationships/hyperlink" Target="garantF1://10064072.45102" TargetMode="External"/><Relationship Id="rId75" Type="http://schemas.openxmlformats.org/officeDocument/2006/relationships/hyperlink" Target="garantF1://890941.1829" TargetMode="External"/><Relationship Id="rId83" Type="http://schemas.openxmlformats.org/officeDocument/2006/relationships/hyperlink" Target="http://www.elektroseti.com" TargetMode="External"/><Relationship Id="rId88" Type="http://schemas.openxmlformats.org/officeDocument/2006/relationships/hyperlink" Target="garantF1://890941.182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890941.1829" TargetMode="External"/><Relationship Id="rId28" Type="http://schemas.openxmlformats.org/officeDocument/2006/relationships/hyperlink" Target="garantF1://12048517.0" TargetMode="External"/><Relationship Id="rId36" Type="http://schemas.openxmlformats.org/officeDocument/2006/relationships/hyperlink" Target="garantF1://890941.1829" TargetMode="External"/><Relationship Id="rId49" Type="http://schemas.openxmlformats.org/officeDocument/2006/relationships/hyperlink" Target="garantF1://12029354.2015" TargetMode="External"/><Relationship Id="rId57" Type="http://schemas.openxmlformats.org/officeDocument/2006/relationships/hyperlink" Target="https://www.rts-tender.ru" TargetMode="External"/><Relationship Id="rId106" Type="http://schemas.openxmlformats.org/officeDocument/2006/relationships/hyperlink" Target="mailto:Lyahova.TA@kmr.gazprom-neft.ru" TargetMode="External"/><Relationship Id="rId10" Type="http://schemas.openxmlformats.org/officeDocument/2006/relationships/hyperlink" Target="http://www.rts-tender.ru" TargetMode="External"/><Relationship Id="rId31" Type="http://schemas.openxmlformats.org/officeDocument/2006/relationships/hyperlink" Target="garantF1://12029354.4603" TargetMode="External"/><Relationship Id="rId44" Type="http://schemas.openxmlformats.org/officeDocument/2006/relationships/hyperlink" Target="https://www.rts-tender.ru" TargetMode="External"/><Relationship Id="rId52" Type="http://schemas.openxmlformats.org/officeDocument/2006/relationships/hyperlink" Target="https://www.rts-tender.ru" TargetMode="External"/><Relationship Id="rId60" Type="http://schemas.openxmlformats.org/officeDocument/2006/relationships/hyperlink" Target="https://www.rts-tender.ru" TargetMode="External"/><Relationship Id="rId65" Type="http://schemas.openxmlformats.org/officeDocument/2006/relationships/hyperlink" Target="garantF1://890941.1829" TargetMode="External"/><Relationship Id="rId73" Type="http://schemas.openxmlformats.org/officeDocument/2006/relationships/hyperlink" Target="garantF1://890941.1829" TargetMode="External"/><Relationship Id="rId78" Type="http://schemas.openxmlformats.org/officeDocument/2006/relationships/hyperlink" Target="https://www.rts-tender.ru" TargetMode="External"/><Relationship Id="rId81" Type="http://schemas.openxmlformats.org/officeDocument/2006/relationships/hyperlink" Target="https://www.rts-tender.ru" TargetMode="External"/><Relationship Id="rId86" Type="http://schemas.openxmlformats.org/officeDocument/2006/relationships/hyperlink" Target="garantF1://12041175.19" TargetMode="External"/><Relationship Id="rId94" Type="http://schemas.openxmlformats.org/officeDocument/2006/relationships/hyperlink" Target="https://www.rts-tender.ru/" TargetMode="External"/><Relationship Id="rId99" Type="http://schemas.openxmlformats.org/officeDocument/2006/relationships/image" Target="media/image3.emf"/><Relationship Id="rId10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zakupki.gov.ru" TargetMode="External"/><Relationship Id="rId18" Type="http://schemas.openxmlformats.org/officeDocument/2006/relationships/hyperlink" Target="garantF1://12041175.0" TargetMode="External"/><Relationship Id="rId39" Type="http://schemas.openxmlformats.org/officeDocument/2006/relationships/hyperlink" Target="garantF1://890941.1829" TargetMode="External"/><Relationship Id="rId109" Type="http://schemas.openxmlformats.org/officeDocument/2006/relationships/theme" Target="theme/theme1.xml"/><Relationship Id="rId34" Type="http://schemas.openxmlformats.org/officeDocument/2006/relationships/hyperlink" Target="garantF1://12041175.19" TargetMode="External"/><Relationship Id="rId50" Type="http://schemas.openxmlformats.org/officeDocument/2006/relationships/hyperlink" Target="garantF1://12029354.2015" TargetMode="External"/><Relationship Id="rId55" Type="http://schemas.openxmlformats.org/officeDocument/2006/relationships/hyperlink" Target="https://www.rts-tender.ru" TargetMode="External"/><Relationship Id="rId76" Type="http://schemas.openxmlformats.org/officeDocument/2006/relationships/hyperlink" Target="garantF1://12088083.45" TargetMode="External"/><Relationship Id="rId97" Type="http://schemas.openxmlformats.org/officeDocument/2006/relationships/image" Target="media/image1.emf"/><Relationship Id="rId104" Type="http://schemas.openxmlformats.org/officeDocument/2006/relationships/hyperlink" Target="http://www.gpncard.ru/" TargetMode="External"/><Relationship Id="rId7" Type="http://schemas.openxmlformats.org/officeDocument/2006/relationships/footnotes" Target="footnotes.xml"/><Relationship Id="rId71" Type="http://schemas.openxmlformats.org/officeDocument/2006/relationships/hyperlink" Target="garantF1://10064072.45003" TargetMode="External"/><Relationship Id="rId92" Type="http://schemas.openxmlformats.org/officeDocument/2006/relationships/hyperlink" Target="https://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FC6CC9-2A37-4D98-9A1E-46C0AC253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73</Pages>
  <Words>22325</Words>
  <Characters>165629</Characters>
  <Application>Microsoft Office Word</Application>
  <DocSecurity>0</DocSecurity>
  <Lines>1380</Lines>
  <Paragraphs>375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187579</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7</cp:revision>
  <cp:lastPrinted>2018-05-21T01:09:00Z</cp:lastPrinted>
  <dcterms:created xsi:type="dcterms:W3CDTF">2018-05-15T08:06:00Z</dcterms:created>
  <dcterms:modified xsi:type="dcterms:W3CDTF">2019-05-31T06:09:00Z</dcterms:modified>
</cp:coreProperties>
</file>