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4027" w:rsidRPr="00334027" w:rsidRDefault="00334027" w:rsidP="00334027">
      <w:pPr>
        <w:tabs>
          <w:tab w:val="left" w:pos="6371"/>
          <w:tab w:val="right" w:pos="10065"/>
        </w:tabs>
        <w:spacing w:after="0"/>
        <w:ind w:left="3969"/>
        <w:jc w:val="right"/>
        <w:rPr>
          <w:b/>
          <w:sz w:val="28"/>
          <w:szCs w:val="28"/>
        </w:rPr>
      </w:pPr>
      <w:bookmarkStart w:id="0" w:name="_Toc15890873"/>
      <w:bookmarkStart w:id="1" w:name="sub_10355"/>
      <w:bookmarkStart w:id="2" w:name="sub_10217"/>
      <w:bookmarkStart w:id="3" w:name="_Toc190595535"/>
      <w:bookmarkStart w:id="4" w:name="_Toc170615537"/>
      <w:r w:rsidRPr="00334027">
        <w:rPr>
          <w:b/>
          <w:sz w:val="28"/>
          <w:szCs w:val="28"/>
        </w:rPr>
        <w:t>«УТВЕРЖДАЮ»</w:t>
      </w:r>
    </w:p>
    <w:p w:rsidR="00334027" w:rsidRPr="00334027" w:rsidRDefault="00334027" w:rsidP="00334027">
      <w:pPr>
        <w:spacing w:after="0"/>
        <w:jc w:val="right"/>
        <w:rPr>
          <w:sz w:val="28"/>
          <w:szCs w:val="28"/>
        </w:rPr>
      </w:pPr>
      <w:r w:rsidRPr="00334027">
        <w:rPr>
          <w:sz w:val="28"/>
          <w:szCs w:val="28"/>
        </w:rPr>
        <w:t xml:space="preserve">                                                                                               Генеральный директор</w:t>
      </w:r>
    </w:p>
    <w:p w:rsidR="00334027" w:rsidRPr="00334027" w:rsidRDefault="00334027" w:rsidP="00334027">
      <w:pPr>
        <w:spacing w:after="0"/>
        <w:ind w:left="2835"/>
        <w:jc w:val="right"/>
        <w:rPr>
          <w:b/>
          <w:color w:val="000000"/>
          <w:sz w:val="28"/>
          <w:szCs w:val="28"/>
        </w:rPr>
      </w:pPr>
      <w:bookmarkStart w:id="5" w:name="OLE_LINK16"/>
      <w:bookmarkStart w:id="6" w:name="OLE_LINK17"/>
      <w:bookmarkStart w:id="7" w:name="OLE_LINK42"/>
      <w:bookmarkStart w:id="8" w:name="OLE_LINK43"/>
      <w:bookmarkStart w:id="9" w:name="OLE_LINK1885"/>
      <w:bookmarkStart w:id="10" w:name="OLE_LINK1886"/>
      <w:r w:rsidRPr="00334027">
        <w:rPr>
          <w:b/>
          <w:color w:val="000000"/>
          <w:sz w:val="28"/>
          <w:szCs w:val="28"/>
        </w:rPr>
        <w:t xml:space="preserve">Общество с ограниченной ответственностью </w:t>
      </w:r>
      <w:bookmarkStart w:id="11" w:name="OLE_LINK1875"/>
      <w:bookmarkStart w:id="12" w:name="OLE_LINK1876"/>
      <w:bookmarkStart w:id="13" w:name="OLE_LINK1877"/>
    </w:p>
    <w:p w:rsidR="00334027" w:rsidRPr="00334027" w:rsidRDefault="00334027" w:rsidP="00334027">
      <w:pPr>
        <w:spacing w:after="0"/>
        <w:ind w:left="2835"/>
        <w:jc w:val="right"/>
        <w:rPr>
          <w:b/>
          <w:color w:val="000000"/>
          <w:sz w:val="28"/>
          <w:szCs w:val="28"/>
        </w:rPr>
      </w:pPr>
      <w:r w:rsidRPr="00334027">
        <w:rPr>
          <w:b/>
          <w:color w:val="000000"/>
          <w:sz w:val="28"/>
          <w:szCs w:val="28"/>
        </w:rPr>
        <w:t xml:space="preserve"> «ОЭСК»</w:t>
      </w:r>
      <w:bookmarkEnd w:id="5"/>
      <w:bookmarkEnd w:id="6"/>
      <w:bookmarkEnd w:id="7"/>
      <w:bookmarkEnd w:id="8"/>
      <w:bookmarkEnd w:id="9"/>
      <w:bookmarkEnd w:id="10"/>
      <w:bookmarkEnd w:id="11"/>
      <w:bookmarkEnd w:id="12"/>
      <w:bookmarkEnd w:id="13"/>
    </w:p>
    <w:p w:rsidR="00334027" w:rsidRPr="00334027" w:rsidRDefault="00334027" w:rsidP="00334027">
      <w:pPr>
        <w:spacing w:after="0"/>
        <w:ind w:left="3969"/>
        <w:jc w:val="right"/>
        <w:rPr>
          <w:sz w:val="28"/>
          <w:szCs w:val="28"/>
        </w:rPr>
      </w:pPr>
      <w:r w:rsidRPr="00334027">
        <w:rPr>
          <w:sz w:val="28"/>
          <w:szCs w:val="28"/>
        </w:rPr>
        <w:t>________________</w:t>
      </w:r>
      <w:bookmarkStart w:id="14" w:name="OLE_LINK10"/>
      <w:bookmarkStart w:id="15" w:name="OLE_LINK11"/>
      <w:bookmarkStart w:id="16" w:name="OLE_LINK12"/>
      <w:r w:rsidRPr="00334027">
        <w:rPr>
          <w:b/>
          <w:sz w:val="28"/>
          <w:szCs w:val="28"/>
        </w:rPr>
        <w:t xml:space="preserve"> </w:t>
      </w:r>
      <w:bookmarkEnd w:id="14"/>
      <w:bookmarkEnd w:id="15"/>
      <w:bookmarkEnd w:id="16"/>
      <w:r w:rsidRPr="00334027">
        <w:rPr>
          <w:b/>
          <w:sz w:val="28"/>
          <w:szCs w:val="28"/>
        </w:rPr>
        <w:t>А.А. Фомичев</w:t>
      </w:r>
    </w:p>
    <w:p w:rsidR="00334027" w:rsidRPr="00334027" w:rsidRDefault="00334027" w:rsidP="00334027">
      <w:pPr>
        <w:spacing w:after="0"/>
        <w:ind w:left="3969"/>
        <w:jc w:val="right"/>
        <w:rPr>
          <w:sz w:val="28"/>
          <w:szCs w:val="28"/>
        </w:rPr>
      </w:pPr>
      <w:r w:rsidRPr="00334027">
        <w:rPr>
          <w:sz w:val="28"/>
          <w:szCs w:val="28"/>
        </w:rPr>
        <w:t xml:space="preserve">«___» </w:t>
      </w:r>
      <w:r w:rsidR="00DD697D">
        <w:rPr>
          <w:sz w:val="28"/>
          <w:szCs w:val="28"/>
        </w:rPr>
        <w:t>апрель</w:t>
      </w:r>
      <w:r w:rsidRPr="00334027">
        <w:rPr>
          <w:sz w:val="28"/>
          <w:szCs w:val="28"/>
        </w:rPr>
        <w:t xml:space="preserve"> 201</w:t>
      </w:r>
      <w:r w:rsidR="001A4581">
        <w:rPr>
          <w:sz w:val="28"/>
          <w:szCs w:val="28"/>
        </w:rPr>
        <w:t>8</w:t>
      </w:r>
      <w:r w:rsidRPr="00334027">
        <w:rPr>
          <w:sz w:val="28"/>
          <w:szCs w:val="28"/>
        </w:rPr>
        <w:t xml:space="preserve"> г.</w:t>
      </w:r>
    </w:p>
    <w:p w:rsidR="00334027" w:rsidRPr="00334027" w:rsidRDefault="00334027" w:rsidP="00334027">
      <w:pPr>
        <w:spacing w:after="0"/>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spacing w:after="0"/>
        <w:jc w:val="center"/>
        <w:outlineLvl w:val="0"/>
        <w:rPr>
          <w:b/>
          <w:bCs/>
          <w:sz w:val="32"/>
          <w:szCs w:val="32"/>
        </w:rPr>
      </w:pPr>
      <w:r w:rsidRPr="00334027">
        <w:rPr>
          <w:b/>
          <w:bCs/>
          <w:sz w:val="32"/>
          <w:szCs w:val="32"/>
        </w:rPr>
        <w:t>КОНКУРСНАЯ ДОКУМЕНТАЦИЯ</w:t>
      </w:r>
    </w:p>
    <w:p w:rsidR="00334027" w:rsidRPr="00334027" w:rsidRDefault="00334027" w:rsidP="00334027">
      <w:pPr>
        <w:spacing w:after="0"/>
        <w:jc w:val="center"/>
        <w:outlineLvl w:val="0"/>
        <w:rPr>
          <w:b/>
          <w:bCs/>
          <w:sz w:val="32"/>
          <w:szCs w:val="32"/>
        </w:rPr>
      </w:pPr>
    </w:p>
    <w:p w:rsidR="00AE067F" w:rsidRDefault="00334027" w:rsidP="00AE067F">
      <w:pPr>
        <w:spacing w:after="0"/>
        <w:jc w:val="center"/>
        <w:outlineLvl w:val="0"/>
        <w:rPr>
          <w:b/>
          <w:bCs/>
          <w:sz w:val="32"/>
          <w:szCs w:val="32"/>
        </w:rPr>
      </w:pPr>
      <w:r w:rsidRPr="00334027">
        <w:rPr>
          <w:b/>
          <w:bCs/>
          <w:sz w:val="32"/>
          <w:szCs w:val="32"/>
        </w:rPr>
        <w:t>Открытый конкурс</w:t>
      </w:r>
    </w:p>
    <w:p w:rsidR="00DD697D" w:rsidRDefault="00334027" w:rsidP="001A4581">
      <w:pPr>
        <w:spacing w:after="0"/>
        <w:jc w:val="center"/>
        <w:outlineLvl w:val="0"/>
        <w:rPr>
          <w:b/>
          <w:sz w:val="32"/>
          <w:szCs w:val="32"/>
        </w:rPr>
      </w:pPr>
      <w:r w:rsidRPr="00334027">
        <w:rPr>
          <w:b/>
          <w:sz w:val="32"/>
          <w:szCs w:val="32"/>
        </w:rPr>
        <w:t>на право заключения договора</w:t>
      </w:r>
      <w:r w:rsidR="0000256E">
        <w:rPr>
          <w:b/>
          <w:sz w:val="32"/>
          <w:szCs w:val="32"/>
        </w:rPr>
        <w:t xml:space="preserve"> на</w:t>
      </w:r>
      <w:r w:rsidRPr="00334027">
        <w:rPr>
          <w:b/>
          <w:sz w:val="32"/>
          <w:szCs w:val="32"/>
        </w:rPr>
        <w:t xml:space="preserve"> </w:t>
      </w:r>
      <w:r w:rsidR="00DD697D">
        <w:rPr>
          <w:b/>
          <w:sz w:val="32"/>
          <w:szCs w:val="32"/>
        </w:rPr>
        <w:t xml:space="preserve">поставку ГСМ </w:t>
      </w:r>
    </w:p>
    <w:p w:rsidR="008333BB" w:rsidRPr="001A4581" w:rsidRDefault="00DD697D" w:rsidP="001A4581">
      <w:pPr>
        <w:spacing w:after="0"/>
        <w:jc w:val="center"/>
        <w:outlineLvl w:val="0"/>
        <w:rPr>
          <w:b/>
          <w:sz w:val="32"/>
          <w:szCs w:val="32"/>
        </w:rPr>
      </w:pPr>
      <w:r>
        <w:rPr>
          <w:b/>
          <w:sz w:val="32"/>
          <w:szCs w:val="32"/>
        </w:rPr>
        <w:t>(АИ-92, АИ-95, ДТ) для ООО «ОЭСК»</w:t>
      </w:r>
    </w:p>
    <w:p w:rsidR="0000256E" w:rsidRPr="0000256E" w:rsidRDefault="0000256E" w:rsidP="00252CC2">
      <w:pPr>
        <w:widowControl w:val="0"/>
        <w:spacing w:after="0"/>
        <w:jc w:val="center"/>
        <w:rPr>
          <w:b/>
          <w:sz w:val="32"/>
          <w:szCs w:val="32"/>
        </w:rPr>
      </w:pPr>
    </w:p>
    <w:p w:rsidR="00334027" w:rsidRPr="00334027" w:rsidRDefault="00334027" w:rsidP="00334027">
      <w:pPr>
        <w:snapToGrid w:val="0"/>
        <w:rPr>
          <w:b/>
        </w:rPr>
      </w:pPr>
      <w:r w:rsidRPr="00334027">
        <w:rPr>
          <w:b/>
        </w:rPr>
        <w:t xml:space="preserve">                                                      </w:t>
      </w: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Default="00334027" w:rsidP="00334027">
      <w:pPr>
        <w:snapToGrid w:val="0"/>
        <w:rPr>
          <w:b/>
        </w:rPr>
      </w:pPr>
    </w:p>
    <w:p w:rsidR="00426479" w:rsidRDefault="00426479" w:rsidP="00334027">
      <w:pPr>
        <w:snapToGrid w:val="0"/>
        <w:rPr>
          <w:b/>
        </w:rPr>
      </w:pPr>
    </w:p>
    <w:p w:rsidR="00426479" w:rsidRDefault="00426479" w:rsidP="00334027">
      <w:pPr>
        <w:snapToGrid w:val="0"/>
        <w:rPr>
          <w:b/>
        </w:rPr>
      </w:pPr>
    </w:p>
    <w:p w:rsidR="00426479" w:rsidRPr="00334027" w:rsidRDefault="00426479" w:rsidP="00334027">
      <w:pPr>
        <w:snapToGrid w:val="0"/>
        <w:rPr>
          <w:b/>
        </w:rPr>
      </w:pPr>
    </w:p>
    <w:p w:rsidR="00334027" w:rsidRPr="00334027" w:rsidRDefault="00334027" w:rsidP="00334027">
      <w:pPr>
        <w:snapToGrid w:val="0"/>
        <w:rPr>
          <w:b/>
        </w:rPr>
      </w:pPr>
    </w:p>
    <w:p w:rsidR="00334027" w:rsidRPr="00334027" w:rsidRDefault="00334027" w:rsidP="00334027">
      <w:pPr>
        <w:snapToGrid w:val="0"/>
        <w:jc w:val="center"/>
        <w:rPr>
          <w:b/>
          <w:sz w:val="28"/>
          <w:szCs w:val="28"/>
        </w:rPr>
      </w:pPr>
      <w:r w:rsidRPr="00334027">
        <w:rPr>
          <w:b/>
          <w:sz w:val="28"/>
          <w:szCs w:val="28"/>
        </w:rPr>
        <w:t>г. Прокопьевск</w:t>
      </w:r>
    </w:p>
    <w:p w:rsidR="00334027" w:rsidRPr="00334027" w:rsidRDefault="00334027" w:rsidP="00334027">
      <w:pPr>
        <w:snapToGrid w:val="0"/>
        <w:jc w:val="center"/>
        <w:rPr>
          <w:b/>
          <w:sz w:val="28"/>
          <w:szCs w:val="28"/>
        </w:rPr>
      </w:pPr>
      <w:r w:rsidRPr="00334027">
        <w:rPr>
          <w:b/>
          <w:sz w:val="28"/>
          <w:szCs w:val="28"/>
        </w:rPr>
        <w:t xml:space="preserve"> 201</w:t>
      </w:r>
      <w:r w:rsidR="001A4581">
        <w:rPr>
          <w:b/>
          <w:sz w:val="28"/>
          <w:szCs w:val="28"/>
        </w:rPr>
        <w:t>8</w:t>
      </w:r>
      <w:r w:rsidRPr="00334027">
        <w:rPr>
          <w:b/>
          <w:sz w:val="28"/>
          <w:szCs w:val="28"/>
        </w:rPr>
        <w:t xml:space="preserve"> г.</w:t>
      </w:r>
    </w:p>
    <w:p w:rsidR="00334027" w:rsidRDefault="00334027" w:rsidP="00334027">
      <w:pPr>
        <w:jc w:val="center"/>
      </w:pPr>
      <w:r>
        <w:br w:type="page"/>
      </w:r>
    </w:p>
    <w:p w:rsidR="00334027" w:rsidRPr="00334027" w:rsidRDefault="00334027" w:rsidP="00334027">
      <w:pPr>
        <w:jc w:val="center"/>
        <w:outlineLvl w:val="0"/>
      </w:pPr>
      <w:bookmarkStart w:id="17" w:name="_Toc352559354"/>
      <w:r w:rsidRPr="00334027">
        <w:lastRenderedPageBreak/>
        <w:t xml:space="preserve">ИЗВЕЩЕНИЕ О ПРОВЕДЕНИИ </w:t>
      </w:r>
      <w:bookmarkEnd w:id="17"/>
      <w:r w:rsidRPr="00334027">
        <w:t>КОНКУРСА</w:t>
      </w:r>
    </w:p>
    <w:p w:rsidR="00334027" w:rsidRPr="00334027" w:rsidRDefault="00334027" w:rsidP="00334027">
      <w:pPr>
        <w:jc w:val="center"/>
        <w:outlineLvl w:val="0"/>
      </w:pPr>
    </w:p>
    <w:p w:rsidR="00DD697D" w:rsidRPr="00DD697D" w:rsidRDefault="00334027" w:rsidP="00DD697D">
      <w:pPr>
        <w:spacing w:after="0"/>
        <w:outlineLvl w:val="0"/>
        <w:rPr>
          <w:spacing w:val="-6"/>
        </w:rPr>
      </w:pPr>
      <w:r w:rsidRPr="00334027">
        <w:rPr>
          <w:b/>
          <w:spacing w:val="-6"/>
        </w:rPr>
        <w:t xml:space="preserve">Форма и способ процедуры закупки: </w:t>
      </w:r>
      <w:r w:rsidRPr="00334027">
        <w:rPr>
          <w:spacing w:val="-6"/>
        </w:rPr>
        <w:t>Открытый конкурс</w:t>
      </w:r>
      <w:r w:rsidRPr="00334027">
        <w:rPr>
          <w:b/>
          <w:spacing w:val="-6"/>
        </w:rPr>
        <w:t xml:space="preserve"> </w:t>
      </w:r>
      <w:r w:rsidR="00DD697D" w:rsidRPr="00DD697D">
        <w:rPr>
          <w:spacing w:val="-6"/>
        </w:rPr>
        <w:t>на право заключения договора на поста</w:t>
      </w:r>
      <w:r w:rsidR="00DD697D">
        <w:rPr>
          <w:spacing w:val="-6"/>
        </w:rPr>
        <w:t>в</w:t>
      </w:r>
      <w:r w:rsidR="00DD697D" w:rsidRPr="00DD697D">
        <w:rPr>
          <w:spacing w:val="-6"/>
        </w:rPr>
        <w:t>ку ГСМ (АИ-92, АИ-95, ДТ) для ООО «ОЭСК»</w:t>
      </w:r>
    </w:p>
    <w:p w:rsidR="00334027" w:rsidRPr="00334027" w:rsidRDefault="001A4581" w:rsidP="00DD697D">
      <w:pPr>
        <w:widowControl w:val="0"/>
        <w:spacing w:after="0"/>
        <w:rPr>
          <w:b/>
          <w:spacing w:val="-6"/>
        </w:rPr>
      </w:pPr>
      <w:r w:rsidRPr="00334027">
        <w:rPr>
          <w:b/>
          <w:spacing w:val="-6"/>
        </w:rPr>
        <w:t xml:space="preserve"> </w:t>
      </w:r>
      <w:r w:rsidR="00334027" w:rsidRPr="00334027">
        <w:rPr>
          <w:b/>
          <w:spacing w:val="-6"/>
        </w:rPr>
        <w:t xml:space="preserve">Заказчик: </w:t>
      </w:r>
      <w:r w:rsidR="00334027" w:rsidRPr="00334027">
        <w:t xml:space="preserve">Общество с ограниченной ответственностью «ОЭСК»; </w:t>
      </w:r>
      <w:r w:rsidR="00334027" w:rsidRPr="00334027">
        <w:rPr>
          <w:b/>
          <w:spacing w:val="-6"/>
        </w:rPr>
        <w:t xml:space="preserve">        </w:t>
      </w:r>
    </w:p>
    <w:p w:rsidR="00334027" w:rsidRPr="00334027" w:rsidRDefault="00334027" w:rsidP="00334027">
      <w:pPr>
        <w:spacing w:after="0"/>
        <w:ind w:firstLine="709"/>
        <w:contextualSpacing/>
      </w:pPr>
      <w:r w:rsidRPr="00334027">
        <w:rPr>
          <w:b/>
          <w:spacing w:val="-6"/>
        </w:rPr>
        <w:t>Место нахождения:</w:t>
      </w:r>
      <w:r w:rsidRPr="00334027">
        <w:t xml:space="preserve"> </w:t>
      </w:r>
      <w:r w:rsidRPr="00334027">
        <w:rPr>
          <w:bCs/>
          <w:iCs/>
        </w:rPr>
        <w:t xml:space="preserve">653047, Кемеровская область, </w:t>
      </w:r>
      <w:proofErr w:type="gramStart"/>
      <w:r w:rsidRPr="00334027">
        <w:rPr>
          <w:bCs/>
          <w:iCs/>
        </w:rPr>
        <w:t>г</w:t>
      </w:r>
      <w:proofErr w:type="gramEnd"/>
      <w:r w:rsidRPr="00334027">
        <w:rPr>
          <w:bCs/>
          <w:iCs/>
        </w:rPr>
        <w:t>. Прокоп</w:t>
      </w:r>
      <w:r w:rsidR="001A4581">
        <w:rPr>
          <w:bCs/>
          <w:iCs/>
        </w:rPr>
        <w:t xml:space="preserve">ьевск, ул. Гайдара, 43, </w:t>
      </w:r>
      <w:proofErr w:type="spellStart"/>
      <w:r w:rsidR="001A4581">
        <w:rPr>
          <w:bCs/>
          <w:iCs/>
        </w:rPr>
        <w:t>пом</w:t>
      </w:r>
      <w:proofErr w:type="spellEnd"/>
      <w:r w:rsidR="001A4581">
        <w:rPr>
          <w:bCs/>
          <w:iCs/>
        </w:rPr>
        <w:t>. 1</w:t>
      </w:r>
      <w:r w:rsidRPr="00334027">
        <w:rPr>
          <w:bCs/>
          <w:iCs/>
        </w:rPr>
        <w:t>п</w:t>
      </w:r>
      <w:r w:rsidRPr="00334027">
        <w:t xml:space="preserve">. </w:t>
      </w:r>
    </w:p>
    <w:p w:rsidR="00334027" w:rsidRPr="00334027" w:rsidRDefault="00334027" w:rsidP="00334027">
      <w:pPr>
        <w:spacing w:after="0"/>
        <w:ind w:firstLine="709"/>
        <w:contextualSpacing/>
      </w:pPr>
      <w:r w:rsidRPr="00334027">
        <w:rPr>
          <w:b/>
          <w:spacing w:val="-6"/>
        </w:rPr>
        <w:t xml:space="preserve">Почтовый адрес: </w:t>
      </w:r>
      <w:r w:rsidRPr="00334027">
        <w:rPr>
          <w:bCs/>
          <w:iCs/>
        </w:rPr>
        <w:t xml:space="preserve">653047, Кемеровская область, </w:t>
      </w:r>
      <w:proofErr w:type="gramStart"/>
      <w:r w:rsidRPr="00334027">
        <w:rPr>
          <w:bCs/>
          <w:iCs/>
        </w:rPr>
        <w:t>г</w:t>
      </w:r>
      <w:proofErr w:type="gramEnd"/>
      <w:r w:rsidRPr="00334027">
        <w:rPr>
          <w:bCs/>
          <w:iCs/>
        </w:rPr>
        <w:t>. Проко</w:t>
      </w:r>
      <w:r w:rsidR="001A4581">
        <w:rPr>
          <w:bCs/>
          <w:iCs/>
        </w:rPr>
        <w:t xml:space="preserve">пьевск, ул. Гайдара, 43, </w:t>
      </w:r>
      <w:proofErr w:type="spellStart"/>
      <w:r w:rsidR="001A4581">
        <w:rPr>
          <w:bCs/>
          <w:iCs/>
        </w:rPr>
        <w:t>пом</w:t>
      </w:r>
      <w:proofErr w:type="spellEnd"/>
      <w:r w:rsidR="001A4581">
        <w:rPr>
          <w:bCs/>
          <w:iCs/>
        </w:rPr>
        <w:t>. 1</w:t>
      </w:r>
      <w:r w:rsidRPr="00334027">
        <w:rPr>
          <w:bCs/>
          <w:iCs/>
        </w:rPr>
        <w:t>п</w:t>
      </w:r>
      <w:r w:rsidRPr="00334027">
        <w:t xml:space="preserve">. </w:t>
      </w:r>
    </w:p>
    <w:p w:rsidR="00334027" w:rsidRPr="00334027" w:rsidRDefault="00334027" w:rsidP="00334027">
      <w:pPr>
        <w:spacing w:after="0"/>
        <w:ind w:firstLine="709"/>
        <w:contextualSpacing/>
        <w:rPr>
          <w:b/>
          <w:spacing w:val="-6"/>
        </w:rPr>
      </w:pPr>
      <w:r w:rsidRPr="00334027">
        <w:rPr>
          <w:b/>
          <w:spacing w:val="-6"/>
        </w:rPr>
        <w:t>Контактное лицо</w:t>
      </w:r>
      <w:r w:rsidRPr="00334027">
        <w:rPr>
          <w:spacing w:val="-6"/>
        </w:rPr>
        <w:t xml:space="preserve">: </w:t>
      </w:r>
      <w:r w:rsidRPr="00334027">
        <w:t>Мишенин Артем Евгеньевич</w:t>
      </w:r>
      <w:r w:rsidRPr="00334027">
        <w:rPr>
          <w:spacing w:val="-6"/>
        </w:rPr>
        <w:t>;</w:t>
      </w:r>
    </w:p>
    <w:p w:rsidR="00334027" w:rsidRPr="00334027" w:rsidRDefault="00334027" w:rsidP="00334027">
      <w:pPr>
        <w:spacing w:after="0"/>
        <w:ind w:firstLine="709"/>
        <w:contextualSpacing/>
        <w:rPr>
          <w:b/>
          <w:spacing w:val="-6"/>
        </w:rPr>
      </w:pPr>
      <w:r w:rsidRPr="00334027">
        <w:rPr>
          <w:b/>
        </w:rPr>
        <w:t>Адрес электронной почты:</w:t>
      </w:r>
      <w:r w:rsidRPr="00334027">
        <w:t xml:space="preserve"> </w:t>
      </w:r>
      <w:r w:rsidRPr="00334027">
        <w:rPr>
          <w:lang w:val="en-US"/>
        </w:rPr>
        <w:t>a</w:t>
      </w:r>
      <w:r w:rsidRPr="00334027">
        <w:t>.</w:t>
      </w:r>
      <w:proofErr w:type="spellStart"/>
      <w:r w:rsidRPr="00334027">
        <w:rPr>
          <w:lang w:val="en-US"/>
        </w:rPr>
        <w:t>mishenin</w:t>
      </w:r>
      <w:proofErr w:type="spellEnd"/>
      <w:r w:rsidRPr="00334027">
        <w:t>@</w:t>
      </w:r>
      <w:proofErr w:type="spellStart"/>
      <w:r w:rsidRPr="00334027">
        <w:rPr>
          <w:lang w:val="en-US"/>
        </w:rPr>
        <w:t>elektroseti</w:t>
      </w:r>
      <w:proofErr w:type="spellEnd"/>
      <w:r w:rsidRPr="00334027">
        <w:t>.</w:t>
      </w:r>
      <w:r w:rsidRPr="00334027">
        <w:rPr>
          <w:lang w:val="en-US"/>
        </w:rPr>
        <w:t>com</w:t>
      </w:r>
      <w:r w:rsidRPr="00334027">
        <w:t>;</w:t>
      </w:r>
    </w:p>
    <w:p w:rsidR="00334027" w:rsidRPr="00334027" w:rsidRDefault="00334027" w:rsidP="00334027">
      <w:pPr>
        <w:spacing w:after="0"/>
        <w:ind w:firstLine="709"/>
        <w:contextualSpacing/>
        <w:rPr>
          <w:b/>
          <w:spacing w:val="-6"/>
        </w:rPr>
      </w:pPr>
      <w:r w:rsidRPr="00334027">
        <w:rPr>
          <w:b/>
        </w:rPr>
        <w:t>Телефон/факс:</w:t>
      </w:r>
      <w:r w:rsidRPr="00334027">
        <w:t xml:space="preserve"> 8 (3846) 69-35-00 отдел АХО;</w:t>
      </w:r>
    </w:p>
    <w:p w:rsidR="001A4581" w:rsidRDefault="00334027" w:rsidP="001A4581">
      <w:pPr>
        <w:widowControl w:val="0"/>
        <w:spacing w:after="0"/>
        <w:rPr>
          <w:b/>
          <w:spacing w:val="-6"/>
        </w:rPr>
      </w:pPr>
      <w:r w:rsidRPr="00334027">
        <w:rPr>
          <w:b/>
        </w:rPr>
        <w:t>Предмет договора:</w:t>
      </w:r>
      <w:r w:rsidR="002E336A">
        <w:t xml:space="preserve"> право заключения договора</w:t>
      </w:r>
      <w:r w:rsidRPr="00334027">
        <w:t xml:space="preserve"> </w:t>
      </w:r>
      <w:r w:rsidR="001A4581" w:rsidRPr="001A4581">
        <w:rPr>
          <w:spacing w:val="-6"/>
        </w:rPr>
        <w:t>на выполнение работ по комплексному обслед</w:t>
      </w:r>
      <w:r w:rsidR="001A4581" w:rsidRPr="001A4581">
        <w:rPr>
          <w:spacing w:val="-6"/>
        </w:rPr>
        <w:t>о</w:t>
      </w:r>
      <w:r w:rsidR="001A4581" w:rsidRPr="001A4581">
        <w:rPr>
          <w:spacing w:val="-6"/>
        </w:rPr>
        <w:t>ванию зданий и сооружений</w:t>
      </w:r>
      <w:r w:rsidR="001A4581" w:rsidRPr="00334027">
        <w:rPr>
          <w:b/>
          <w:spacing w:val="-6"/>
        </w:rPr>
        <w:t xml:space="preserve"> </w:t>
      </w:r>
    </w:p>
    <w:p w:rsidR="00334027" w:rsidRPr="00334027" w:rsidRDefault="00334027" w:rsidP="001A4581">
      <w:pPr>
        <w:shd w:val="clear" w:color="auto" w:fill="FFFFFF"/>
        <w:spacing w:before="5"/>
        <w:ind w:right="480" w:firstLine="725"/>
        <w:rPr>
          <w:b/>
          <w:spacing w:val="-6"/>
        </w:rPr>
      </w:pPr>
      <w:r w:rsidRPr="00334027">
        <w:rPr>
          <w:b/>
          <w:spacing w:val="-6"/>
        </w:rPr>
        <w:t xml:space="preserve">Состав и объем приобретаемых услуг: </w:t>
      </w:r>
      <w:r w:rsidRPr="00334027">
        <w:rPr>
          <w:spacing w:val="-6"/>
        </w:rPr>
        <w:t xml:space="preserve">определяются Техническим заданием;                                            </w:t>
      </w:r>
    </w:p>
    <w:p w:rsidR="00334027" w:rsidRPr="004062DF" w:rsidRDefault="00334027" w:rsidP="00334027">
      <w:pPr>
        <w:spacing w:after="0"/>
        <w:ind w:firstLine="709"/>
        <w:contextualSpacing/>
      </w:pPr>
      <w:r w:rsidRPr="0079154E">
        <w:rPr>
          <w:b/>
        </w:rPr>
        <w:t>Место оказания услуг:</w:t>
      </w:r>
      <w:r w:rsidRPr="0079154E">
        <w:t xml:space="preserve"> </w:t>
      </w:r>
      <w:r w:rsidRPr="0079154E">
        <w:rPr>
          <w:bCs/>
          <w:iCs/>
        </w:rPr>
        <w:t xml:space="preserve">Кемеровская область, </w:t>
      </w:r>
      <w:proofErr w:type="gramStart"/>
      <w:r w:rsidRPr="0079154E">
        <w:rPr>
          <w:bCs/>
          <w:iCs/>
        </w:rPr>
        <w:t>г</w:t>
      </w:r>
      <w:proofErr w:type="gramEnd"/>
      <w:r w:rsidRPr="0079154E">
        <w:rPr>
          <w:bCs/>
          <w:iCs/>
        </w:rPr>
        <w:t>. Прокопьевск</w:t>
      </w:r>
      <w:r w:rsidR="00426479">
        <w:rPr>
          <w:bCs/>
          <w:iCs/>
        </w:rPr>
        <w:t>.</w:t>
      </w:r>
    </w:p>
    <w:p w:rsidR="00334027" w:rsidRPr="00334027" w:rsidRDefault="00334027" w:rsidP="00334027">
      <w:pPr>
        <w:spacing w:after="0"/>
        <w:ind w:firstLine="851"/>
        <w:contextualSpacing/>
        <w:rPr>
          <w:b/>
          <w:spacing w:val="-6"/>
        </w:rPr>
      </w:pPr>
      <w:r w:rsidRPr="00334027">
        <w:rPr>
          <w:b/>
        </w:rPr>
        <w:t>Сведения о порядке проведения, в том числе об оформлении участия в конкурсе, определении лица, выигравшего конкурс:</w:t>
      </w:r>
    </w:p>
    <w:p w:rsidR="00334027" w:rsidRPr="00334027" w:rsidRDefault="00334027" w:rsidP="00334027">
      <w:pPr>
        <w:spacing w:after="0"/>
      </w:pPr>
      <w:r w:rsidRPr="00334027">
        <w:t xml:space="preserve">          </w:t>
      </w:r>
      <w:proofErr w:type="gramStart"/>
      <w:r w:rsidRPr="00334027">
        <w:t>Открытый конкурс проводится в соответствии с Федеральным законом</w:t>
      </w:r>
      <w:r w:rsidRPr="00334027">
        <w:rPr>
          <w:spacing w:val="2"/>
          <w:shd w:val="clear" w:color="auto" w:fill="FFFFFF"/>
        </w:rPr>
        <w:t xml:space="preserve"> «О закупках т</w:t>
      </w:r>
      <w:r w:rsidRPr="00334027">
        <w:rPr>
          <w:spacing w:val="2"/>
          <w:shd w:val="clear" w:color="auto" w:fill="FFFFFF"/>
        </w:rPr>
        <w:t>о</w:t>
      </w:r>
      <w:r w:rsidRPr="00334027">
        <w:rPr>
          <w:spacing w:val="2"/>
          <w:shd w:val="clear" w:color="auto" w:fill="FFFFFF"/>
        </w:rPr>
        <w:t>варов, работ, услуг отдельными видами юридических лиц» от 18.07.2011</w:t>
      </w:r>
      <w:r w:rsidRPr="00334027">
        <w:t xml:space="preserve"> № 223-ФЗ и </w:t>
      </w:r>
      <w:r w:rsidRPr="00334027">
        <w:rPr>
          <w:spacing w:val="-2"/>
        </w:rPr>
        <w:t>Пол</w:t>
      </w:r>
      <w:r w:rsidRPr="00334027">
        <w:rPr>
          <w:spacing w:val="-2"/>
        </w:rPr>
        <w:t>о</w:t>
      </w:r>
      <w:r w:rsidRPr="00334027">
        <w:rPr>
          <w:spacing w:val="-2"/>
        </w:rPr>
        <w:t xml:space="preserve">жением о проведении закупок товаров, работ, услуг для нужд </w:t>
      </w:r>
      <w:r w:rsidRPr="00334027">
        <w:t>Общества с ограниченной отве</w:t>
      </w:r>
      <w:r w:rsidRPr="00334027">
        <w:t>т</w:t>
      </w:r>
      <w:r w:rsidRPr="00334027">
        <w:t>ственностью «ОЭСК»</w:t>
      </w:r>
      <w:r w:rsidRPr="00334027">
        <w:rPr>
          <w:spacing w:val="-2"/>
        </w:rPr>
        <w:t>, утвержденным на основании Решения № 01/2016 единственного учас</w:t>
      </w:r>
      <w:r w:rsidRPr="00334027">
        <w:rPr>
          <w:spacing w:val="-2"/>
        </w:rPr>
        <w:t>т</w:t>
      </w:r>
      <w:r w:rsidRPr="00334027">
        <w:rPr>
          <w:spacing w:val="-2"/>
        </w:rPr>
        <w:t xml:space="preserve">ника </w:t>
      </w:r>
      <w:r w:rsidRPr="00334027">
        <w:t>Общество с ограниченной ответственностью «ОЭСК» от «17» марта 2016 г.</w:t>
      </w:r>
      <w:proofErr w:type="gramEnd"/>
    </w:p>
    <w:p w:rsidR="00334027" w:rsidRPr="00334027" w:rsidRDefault="00334027" w:rsidP="00334027">
      <w:pPr>
        <w:tabs>
          <w:tab w:val="left" w:pos="1134"/>
        </w:tabs>
        <w:spacing w:after="0"/>
        <w:ind w:firstLine="709"/>
        <w:contextualSpacing/>
      </w:pPr>
      <w:r w:rsidRPr="00334027">
        <w:t>Победителем конкурса признается допущенный по решению закупочной комиссии уч</w:t>
      </w:r>
      <w:r w:rsidRPr="00334027">
        <w:t>а</w:t>
      </w:r>
      <w:r w:rsidRPr="00334027">
        <w:t>стник конкурса, предложивший наилучшие условия исполнения договора, по совокупности критериев, объявленных в документации по конкурсу.</w:t>
      </w:r>
    </w:p>
    <w:p w:rsidR="00334027" w:rsidRPr="008333BB" w:rsidRDefault="00334027" w:rsidP="00334027">
      <w:pPr>
        <w:tabs>
          <w:tab w:val="left" w:pos="1134"/>
        </w:tabs>
        <w:spacing w:after="0"/>
        <w:ind w:firstLine="709"/>
        <w:contextualSpacing/>
        <w:rPr>
          <w:color w:val="FF0000"/>
        </w:rPr>
      </w:pPr>
      <w:r w:rsidRPr="00334027">
        <w:rPr>
          <w:b/>
        </w:rPr>
        <w:t xml:space="preserve">Начальная (максимальная) цена договора: </w:t>
      </w:r>
      <w:r w:rsidR="006F78A4" w:rsidRPr="006F78A4">
        <w:rPr>
          <w:b/>
        </w:rPr>
        <w:t>4</w:t>
      </w:r>
      <w:r w:rsidR="000D4117" w:rsidRPr="006F78A4">
        <w:rPr>
          <w:b/>
        </w:rPr>
        <w:t xml:space="preserve"> </w:t>
      </w:r>
      <w:r w:rsidR="006F78A4" w:rsidRPr="006F78A4">
        <w:rPr>
          <w:b/>
          <w:shd w:val="clear" w:color="auto" w:fill="FFFFFF"/>
        </w:rPr>
        <w:t>8</w:t>
      </w:r>
      <w:r w:rsidR="000D4117" w:rsidRPr="006F78A4">
        <w:rPr>
          <w:b/>
          <w:shd w:val="clear" w:color="auto" w:fill="FFFFFF"/>
        </w:rPr>
        <w:t>0</w:t>
      </w:r>
      <w:r w:rsidR="001A4581" w:rsidRPr="006F78A4">
        <w:rPr>
          <w:b/>
          <w:shd w:val="clear" w:color="auto" w:fill="FFFFFF"/>
        </w:rPr>
        <w:t>0 000</w:t>
      </w:r>
      <w:r w:rsidR="00671E73" w:rsidRPr="006F78A4">
        <w:rPr>
          <w:b/>
          <w:shd w:val="clear" w:color="auto" w:fill="FFFFFF"/>
        </w:rPr>
        <w:t>,</w:t>
      </w:r>
      <w:r w:rsidR="0061206B" w:rsidRPr="006F78A4">
        <w:rPr>
          <w:b/>
          <w:shd w:val="clear" w:color="auto" w:fill="FFFFFF"/>
        </w:rPr>
        <w:t>00</w:t>
      </w:r>
      <w:r w:rsidRPr="006F78A4">
        <w:rPr>
          <w:b/>
        </w:rPr>
        <w:t xml:space="preserve"> (</w:t>
      </w:r>
      <w:r w:rsidR="006F78A4" w:rsidRPr="006F78A4">
        <w:rPr>
          <w:b/>
        </w:rPr>
        <w:t>Четыре миллиона восем</w:t>
      </w:r>
      <w:r w:rsidR="006F78A4" w:rsidRPr="006F78A4">
        <w:rPr>
          <w:b/>
        </w:rPr>
        <w:t>ь</w:t>
      </w:r>
      <w:r w:rsidR="006F78A4" w:rsidRPr="006F78A4">
        <w:rPr>
          <w:b/>
        </w:rPr>
        <w:t>сот тысяч</w:t>
      </w:r>
      <w:r w:rsidRPr="006F78A4">
        <w:rPr>
          <w:b/>
        </w:rPr>
        <w:t xml:space="preserve">) рублей </w:t>
      </w:r>
      <w:r w:rsidR="0061206B" w:rsidRPr="006F78A4">
        <w:rPr>
          <w:b/>
        </w:rPr>
        <w:t>00</w:t>
      </w:r>
      <w:r w:rsidRPr="006F78A4">
        <w:rPr>
          <w:b/>
        </w:rPr>
        <w:t xml:space="preserve"> копеек</w:t>
      </w:r>
      <w:r w:rsidRPr="00671E73">
        <w:t xml:space="preserve">, </w:t>
      </w:r>
      <w:r w:rsidR="00671E73" w:rsidRPr="00671E73">
        <w:t>с учетом</w:t>
      </w:r>
      <w:r w:rsidR="00BE59A5" w:rsidRPr="00671E73">
        <w:t xml:space="preserve"> </w:t>
      </w:r>
      <w:r w:rsidRPr="00671E73">
        <w:t>НДС.</w:t>
      </w:r>
    </w:p>
    <w:p w:rsidR="00334027" w:rsidRDefault="00334027" w:rsidP="00334027">
      <w:pPr>
        <w:tabs>
          <w:tab w:val="left" w:pos="1134"/>
        </w:tabs>
        <w:spacing w:after="0"/>
        <w:ind w:firstLine="709"/>
        <w:contextualSpacing/>
      </w:pPr>
      <w:r w:rsidRPr="00334027">
        <w:t>Цена договора включает в себя все прямые и дополнительные затраты и начисления, связанные с оказанием услуг, предусмотренных договором.</w:t>
      </w:r>
    </w:p>
    <w:p w:rsidR="00334027" w:rsidRPr="00334027" w:rsidRDefault="00334027" w:rsidP="00334027">
      <w:pPr>
        <w:tabs>
          <w:tab w:val="left" w:pos="1134"/>
        </w:tabs>
        <w:spacing w:after="0"/>
        <w:ind w:firstLine="709"/>
        <w:contextualSpacing/>
      </w:pPr>
      <w:r w:rsidRPr="00334027">
        <w:rPr>
          <w:b/>
          <w:spacing w:val="-6"/>
        </w:rPr>
        <w:t>Срок, место и порядок предоставления документации по конкурсу:</w:t>
      </w:r>
    </w:p>
    <w:p w:rsidR="00334027" w:rsidRPr="00334027" w:rsidRDefault="00334027" w:rsidP="00334027">
      <w:pPr>
        <w:tabs>
          <w:tab w:val="left" w:pos="1134"/>
        </w:tabs>
        <w:spacing w:after="0"/>
        <w:ind w:firstLine="720"/>
        <w:contextualSpacing/>
        <w:rPr>
          <w:spacing w:val="-6"/>
        </w:rPr>
      </w:pPr>
      <w:r w:rsidRPr="00334027">
        <w:rPr>
          <w:spacing w:val="-6"/>
        </w:rPr>
        <w:t>В единой информационной системе (далее – ЕИС) (http://</w:t>
      </w:r>
      <w:r w:rsidRPr="00334027">
        <w:rPr>
          <w:spacing w:val="-6"/>
          <w:lang w:val="en-US"/>
        </w:rPr>
        <w:t>www</w:t>
      </w:r>
      <w:r w:rsidRPr="00334027">
        <w:rPr>
          <w:spacing w:val="-6"/>
        </w:rPr>
        <w:t>.</w:t>
      </w:r>
      <w:proofErr w:type="spellStart"/>
      <w:r w:rsidRPr="00334027">
        <w:rPr>
          <w:spacing w:val="-6"/>
          <w:lang w:val="en-US"/>
        </w:rPr>
        <w:t>zakupki</w:t>
      </w:r>
      <w:proofErr w:type="spellEnd"/>
      <w:r w:rsidRPr="00334027">
        <w:rPr>
          <w:spacing w:val="-6"/>
        </w:rPr>
        <w:t>.</w:t>
      </w:r>
      <w:proofErr w:type="spellStart"/>
      <w:r w:rsidRPr="00334027">
        <w:rPr>
          <w:spacing w:val="-6"/>
          <w:lang w:val="en-US"/>
        </w:rPr>
        <w:t>gov</w:t>
      </w:r>
      <w:proofErr w:type="spellEnd"/>
      <w:r w:rsidRPr="00334027">
        <w:rPr>
          <w:spacing w:val="-6"/>
        </w:rPr>
        <w:t>.</w:t>
      </w:r>
      <w:proofErr w:type="spellStart"/>
      <w:r w:rsidRPr="00334027">
        <w:rPr>
          <w:spacing w:val="-6"/>
          <w:lang w:val="en-US"/>
        </w:rPr>
        <w:t>ru</w:t>
      </w:r>
      <w:proofErr w:type="spellEnd"/>
      <w:r w:rsidRPr="00334027">
        <w:rPr>
          <w:spacing w:val="-6"/>
        </w:rPr>
        <w:t xml:space="preserve">) документация по конкурсу находится в открытом доступе, начиная </w:t>
      </w:r>
      <w:proofErr w:type="gramStart"/>
      <w:r w:rsidRPr="00334027">
        <w:t>с даты размещения</w:t>
      </w:r>
      <w:proofErr w:type="gramEnd"/>
      <w:r w:rsidRPr="00334027">
        <w:t xml:space="preserve"> настоящего извещения и документации по конкурсу</w:t>
      </w:r>
      <w:r w:rsidRPr="00334027">
        <w:rPr>
          <w:spacing w:val="-6"/>
        </w:rPr>
        <w:t xml:space="preserve">. </w:t>
      </w:r>
    </w:p>
    <w:p w:rsidR="00334027" w:rsidRPr="00334027" w:rsidRDefault="00334027" w:rsidP="00334027">
      <w:pPr>
        <w:tabs>
          <w:tab w:val="left" w:pos="1134"/>
        </w:tabs>
        <w:spacing w:after="0"/>
        <w:ind w:firstLine="720"/>
        <w:contextualSpacing/>
        <w:rPr>
          <w:spacing w:val="-6"/>
        </w:rPr>
      </w:pPr>
      <w:r w:rsidRPr="00334027">
        <w:rPr>
          <w:b/>
        </w:rPr>
        <w:t xml:space="preserve">Обеспечение заявки на участие в конкурсе: </w:t>
      </w:r>
      <w:r w:rsidR="006F78A4">
        <w:t>0</w:t>
      </w:r>
      <w:r w:rsidRPr="00334027">
        <w:t xml:space="preserve"> % от начальной (максимальной) цены договора, что составляет</w:t>
      </w:r>
      <w:proofErr w:type="gramStart"/>
      <w:r w:rsidRPr="00334027">
        <w:t xml:space="preserve"> </w:t>
      </w:r>
      <w:r w:rsidR="006F78A4">
        <w:t>__________</w:t>
      </w:r>
      <w:r w:rsidRPr="00334027">
        <w:t xml:space="preserve"> (</w:t>
      </w:r>
      <w:r w:rsidR="006F78A4">
        <w:t>_______________________</w:t>
      </w:r>
      <w:r w:rsidRPr="00334027">
        <w:t xml:space="preserve">) </w:t>
      </w:r>
      <w:proofErr w:type="gramEnd"/>
      <w:r w:rsidRPr="00334027">
        <w:t>рублей 00 копеек.</w:t>
      </w:r>
    </w:p>
    <w:p w:rsidR="00334027" w:rsidRPr="00334027" w:rsidRDefault="00334027" w:rsidP="00334027">
      <w:pPr>
        <w:tabs>
          <w:tab w:val="left" w:pos="1134"/>
        </w:tabs>
        <w:spacing w:after="0"/>
        <w:ind w:firstLine="720"/>
        <w:contextualSpacing/>
        <w:rPr>
          <w:spacing w:val="-6"/>
        </w:rPr>
      </w:pPr>
      <w:r w:rsidRPr="00334027">
        <w:rPr>
          <w:b/>
          <w:spacing w:val="-6"/>
        </w:rPr>
        <w:t>Дата начала и дата и время окончания подачи заявок на участие в конкурсе, место и порядок их подачи участниками:</w:t>
      </w:r>
    </w:p>
    <w:p w:rsidR="00334027" w:rsidRPr="00334027" w:rsidRDefault="00334027" w:rsidP="00334027">
      <w:pPr>
        <w:spacing w:after="0"/>
        <w:ind w:firstLine="709"/>
        <w:contextualSpacing/>
        <w:rPr>
          <w:spacing w:val="-6"/>
        </w:rPr>
      </w:pPr>
      <w:proofErr w:type="gramStart"/>
      <w:r w:rsidRPr="00334027">
        <w:t xml:space="preserve">Заявки на участие в конкурсе подаются в рабочие дни и в рабочее время Заказчика по адресу: </w:t>
      </w:r>
      <w:r w:rsidRPr="00334027">
        <w:rPr>
          <w:bCs/>
          <w:iCs/>
        </w:rPr>
        <w:t>653047, Кемеровская область, г. Прокопьевск</w:t>
      </w:r>
      <w:r w:rsidR="001A4581">
        <w:rPr>
          <w:bCs/>
          <w:iCs/>
        </w:rPr>
        <w:t xml:space="preserve">, ул. Гайдара, 43, </w:t>
      </w:r>
      <w:proofErr w:type="spellStart"/>
      <w:r w:rsidR="001A4581">
        <w:rPr>
          <w:bCs/>
          <w:iCs/>
        </w:rPr>
        <w:t>пом</w:t>
      </w:r>
      <w:proofErr w:type="spellEnd"/>
      <w:r w:rsidR="001A4581">
        <w:rPr>
          <w:bCs/>
          <w:iCs/>
        </w:rPr>
        <w:t>. 1</w:t>
      </w:r>
      <w:r w:rsidRPr="00334027">
        <w:rPr>
          <w:bCs/>
          <w:iCs/>
        </w:rPr>
        <w:t>п,</w:t>
      </w:r>
      <w:r w:rsidRPr="00334027">
        <w:rPr>
          <w:b/>
        </w:rPr>
        <w:t xml:space="preserve"> </w:t>
      </w:r>
      <w:r w:rsidRPr="00334027">
        <w:rPr>
          <w:spacing w:val="-6"/>
        </w:rPr>
        <w:t xml:space="preserve">с </w:t>
      </w:r>
      <w:bookmarkStart w:id="18" w:name="_GoBack"/>
      <w:bookmarkEnd w:id="18"/>
      <w:r w:rsidR="0061206B">
        <w:rPr>
          <w:spacing w:val="-6"/>
        </w:rPr>
        <w:t>15</w:t>
      </w:r>
      <w:r w:rsidRPr="00334027">
        <w:rPr>
          <w:spacing w:val="-6"/>
        </w:rPr>
        <w:t xml:space="preserve">.00 (время местное) </w:t>
      </w:r>
      <w:r w:rsidR="00F7174C">
        <w:rPr>
          <w:spacing w:val="-6"/>
        </w:rPr>
        <w:t>21</w:t>
      </w:r>
      <w:r w:rsidRPr="00334027">
        <w:rPr>
          <w:spacing w:val="-6"/>
        </w:rPr>
        <w:t xml:space="preserve"> </w:t>
      </w:r>
      <w:r w:rsidR="00E472FE">
        <w:rPr>
          <w:spacing w:val="-6"/>
        </w:rPr>
        <w:t>мая</w:t>
      </w:r>
      <w:r w:rsidRPr="00334027">
        <w:rPr>
          <w:spacing w:val="-6"/>
        </w:rPr>
        <w:t xml:space="preserve"> 201</w:t>
      </w:r>
      <w:r w:rsidR="001A4581">
        <w:rPr>
          <w:spacing w:val="-6"/>
        </w:rPr>
        <w:t>8</w:t>
      </w:r>
      <w:r w:rsidRPr="00334027">
        <w:rPr>
          <w:spacing w:val="-6"/>
        </w:rPr>
        <w:t xml:space="preserve"> г. до 10.00 (время местное) </w:t>
      </w:r>
      <w:r w:rsidR="00F7174C">
        <w:rPr>
          <w:spacing w:val="-6"/>
        </w:rPr>
        <w:t>11</w:t>
      </w:r>
      <w:r w:rsidRPr="00334027">
        <w:rPr>
          <w:spacing w:val="-6"/>
        </w:rPr>
        <w:t xml:space="preserve"> </w:t>
      </w:r>
      <w:r w:rsidR="00E472FE">
        <w:rPr>
          <w:spacing w:val="-6"/>
        </w:rPr>
        <w:t>июня</w:t>
      </w:r>
      <w:r w:rsidRPr="00334027">
        <w:rPr>
          <w:spacing w:val="-6"/>
        </w:rPr>
        <w:t xml:space="preserve"> 201</w:t>
      </w:r>
      <w:r w:rsidR="0061206B">
        <w:rPr>
          <w:spacing w:val="-6"/>
        </w:rPr>
        <w:t>8</w:t>
      </w:r>
      <w:r w:rsidRPr="00334027">
        <w:rPr>
          <w:spacing w:val="-6"/>
        </w:rPr>
        <w:t xml:space="preserve"> г. (с понедельника по пятницу заявки принимаются с 9.00 до 17.00 по местному времени, в пятницу с 9.00 до</w:t>
      </w:r>
      <w:proofErr w:type="gramEnd"/>
      <w:r w:rsidRPr="00334027">
        <w:rPr>
          <w:spacing w:val="-6"/>
        </w:rPr>
        <w:t xml:space="preserve"> </w:t>
      </w:r>
      <w:proofErr w:type="gramStart"/>
      <w:r w:rsidRPr="00334027">
        <w:rPr>
          <w:spacing w:val="-6"/>
        </w:rPr>
        <w:t>15.00 по местному времени).</w:t>
      </w:r>
      <w:proofErr w:type="gramEnd"/>
    </w:p>
    <w:p w:rsidR="00334027" w:rsidRPr="00334027" w:rsidRDefault="00334027" w:rsidP="00334027">
      <w:pPr>
        <w:spacing w:after="0"/>
        <w:ind w:firstLine="709"/>
        <w:contextualSpacing/>
        <w:rPr>
          <w:b/>
          <w:spacing w:val="-6"/>
        </w:rPr>
      </w:pPr>
      <w:r w:rsidRPr="00334027">
        <w:rPr>
          <w:b/>
          <w:spacing w:val="-6"/>
        </w:rPr>
        <w:t>Дата начала и дата окончания срока предоставления участниками закупки разъясн</w:t>
      </w:r>
      <w:r w:rsidRPr="00334027">
        <w:rPr>
          <w:b/>
          <w:spacing w:val="-6"/>
        </w:rPr>
        <w:t>е</w:t>
      </w:r>
      <w:r w:rsidRPr="00334027">
        <w:rPr>
          <w:b/>
          <w:spacing w:val="-6"/>
        </w:rPr>
        <w:t>ний положений документации о закупке:</w:t>
      </w:r>
    </w:p>
    <w:p w:rsidR="00334027" w:rsidRPr="00334027" w:rsidRDefault="00334027" w:rsidP="00334027">
      <w:pPr>
        <w:spacing w:after="0"/>
        <w:ind w:firstLine="709"/>
        <w:contextualSpacing/>
        <w:rPr>
          <w:b/>
        </w:rPr>
      </w:pPr>
      <w:r w:rsidRPr="00334027">
        <w:t>Разъяснения о закупке предоставляются</w:t>
      </w:r>
      <w:r w:rsidRPr="00334027">
        <w:rPr>
          <w:b/>
        </w:rPr>
        <w:t xml:space="preserve"> </w:t>
      </w:r>
      <w:r w:rsidRPr="00334027">
        <w:rPr>
          <w:spacing w:val="-6"/>
        </w:rPr>
        <w:t xml:space="preserve">с </w:t>
      </w:r>
      <w:r w:rsidR="002E336A">
        <w:rPr>
          <w:spacing w:val="-6"/>
        </w:rPr>
        <w:t>1</w:t>
      </w:r>
      <w:r w:rsidR="0061206B">
        <w:rPr>
          <w:spacing w:val="-6"/>
        </w:rPr>
        <w:t>5</w:t>
      </w:r>
      <w:r w:rsidRPr="00334027">
        <w:rPr>
          <w:spacing w:val="-6"/>
        </w:rPr>
        <w:t xml:space="preserve">.00 (время местное) </w:t>
      </w:r>
      <w:r w:rsidR="00F7174C">
        <w:rPr>
          <w:spacing w:val="-6"/>
        </w:rPr>
        <w:t>21</w:t>
      </w:r>
      <w:r w:rsidRPr="00334027">
        <w:rPr>
          <w:spacing w:val="-6"/>
        </w:rPr>
        <w:t xml:space="preserve"> </w:t>
      </w:r>
      <w:r w:rsidR="00E472FE">
        <w:rPr>
          <w:spacing w:val="-6"/>
        </w:rPr>
        <w:t>мая</w:t>
      </w:r>
      <w:r w:rsidRPr="00334027">
        <w:rPr>
          <w:spacing w:val="-6"/>
        </w:rPr>
        <w:t xml:space="preserve"> 201</w:t>
      </w:r>
      <w:r w:rsidR="001A4581">
        <w:rPr>
          <w:spacing w:val="-6"/>
        </w:rPr>
        <w:t>8</w:t>
      </w:r>
      <w:r w:rsidRPr="00334027">
        <w:rPr>
          <w:spacing w:val="-6"/>
        </w:rPr>
        <w:t xml:space="preserve"> г. до 17.00 (время местное) </w:t>
      </w:r>
      <w:r w:rsidR="00F7174C">
        <w:rPr>
          <w:spacing w:val="-6"/>
        </w:rPr>
        <w:t>6</w:t>
      </w:r>
      <w:r w:rsidRPr="00334027">
        <w:rPr>
          <w:spacing w:val="-6"/>
        </w:rPr>
        <w:t xml:space="preserve"> </w:t>
      </w:r>
      <w:r w:rsidR="00E472FE">
        <w:rPr>
          <w:spacing w:val="-6"/>
        </w:rPr>
        <w:t>июня</w:t>
      </w:r>
      <w:r w:rsidRPr="00334027">
        <w:rPr>
          <w:spacing w:val="-6"/>
        </w:rPr>
        <w:t xml:space="preserve"> 201</w:t>
      </w:r>
      <w:r w:rsidR="0061206B">
        <w:rPr>
          <w:spacing w:val="-6"/>
        </w:rPr>
        <w:t>8</w:t>
      </w:r>
      <w:r w:rsidRPr="00334027">
        <w:rPr>
          <w:spacing w:val="-6"/>
        </w:rPr>
        <w:t xml:space="preserve"> г. </w:t>
      </w:r>
    </w:p>
    <w:p w:rsidR="00334027" w:rsidRPr="00334027" w:rsidRDefault="00334027" w:rsidP="00334027">
      <w:pPr>
        <w:spacing w:after="0"/>
        <w:ind w:firstLine="709"/>
        <w:contextualSpacing/>
      </w:pPr>
      <w:r w:rsidRPr="00334027">
        <w:rPr>
          <w:b/>
          <w:spacing w:val="-6"/>
        </w:rPr>
        <w:t>Место, дата и время в</w:t>
      </w:r>
      <w:r w:rsidRPr="00334027">
        <w:rPr>
          <w:b/>
        </w:rPr>
        <w:t>скрытия конвертов с заявками на участие в конкурсе осущ</w:t>
      </w:r>
      <w:r w:rsidRPr="00334027">
        <w:rPr>
          <w:b/>
        </w:rPr>
        <w:t>е</w:t>
      </w:r>
      <w:r w:rsidRPr="00334027">
        <w:rPr>
          <w:b/>
        </w:rPr>
        <w:t>ствляется</w:t>
      </w:r>
      <w:r w:rsidRPr="00334027">
        <w:rPr>
          <w:b/>
          <w:spacing w:val="-6"/>
        </w:rPr>
        <w:t xml:space="preserve">: </w:t>
      </w:r>
      <w:r w:rsidRPr="00334027">
        <w:rPr>
          <w:bCs/>
          <w:iCs/>
        </w:rPr>
        <w:t xml:space="preserve">653047, Кемеровская область, </w:t>
      </w:r>
      <w:proofErr w:type="gramStart"/>
      <w:r w:rsidRPr="00334027">
        <w:rPr>
          <w:bCs/>
          <w:iCs/>
        </w:rPr>
        <w:t>г</w:t>
      </w:r>
      <w:proofErr w:type="gramEnd"/>
      <w:r w:rsidRPr="00334027">
        <w:rPr>
          <w:bCs/>
          <w:iCs/>
        </w:rPr>
        <w:t>. Прокопь</w:t>
      </w:r>
      <w:r w:rsidR="0099353A">
        <w:rPr>
          <w:bCs/>
          <w:iCs/>
        </w:rPr>
        <w:t xml:space="preserve">евск, ул. Гайдара, 43, </w:t>
      </w:r>
      <w:proofErr w:type="spellStart"/>
      <w:r w:rsidR="0099353A">
        <w:rPr>
          <w:bCs/>
          <w:iCs/>
        </w:rPr>
        <w:t>пом</w:t>
      </w:r>
      <w:proofErr w:type="spellEnd"/>
      <w:r w:rsidR="0099353A">
        <w:rPr>
          <w:bCs/>
          <w:iCs/>
        </w:rPr>
        <w:t>. 1</w:t>
      </w:r>
      <w:r w:rsidR="00736299" w:rsidRPr="00334027">
        <w:rPr>
          <w:bCs/>
          <w:iCs/>
        </w:rPr>
        <w:t>п,</w:t>
      </w:r>
      <w:r w:rsidR="00736299" w:rsidRPr="00334027">
        <w:rPr>
          <w:b/>
        </w:rPr>
        <w:t xml:space="preserve"> в</w:t>
      </w:r>
      <w:r w:rsidRPr="00334027">
        <w:rPr>
          <w:spacing w:val="-6"/>
        </w:rPr>
        <w:t xml:space="preserve"> </w:t>
      </w:r>
      <w:r w:rsidR="008A3827">
        <w:t>1</w:t>
      </w:r>
      <w:r w:rsidR="0099353A">
        <w:t>1</w:t>
      </w:r>
      <w:r w:rsidRPr="00334027">
        <w:t xml:space="preserve"> часов 00 минут (время местное) «</w:t>
      </w:r>
      <w:r w:rsidR="00F7174C">
        <w:t>11</w:t>
      </w:r>
      <w:r w:rsidRPr="00334027">
        <w:t xml:space="preserve">» </w:t>
      </w:r>
      <w:r w:rsidR="00E472FE">
        <w:t>июня</w:t>
      </w:r>
      <w:r w:rsidRPr="00334027">
        <w:t xml:space="preserve"> 201</w:t>
      </w:r>
      <w:r w:rsidR="0099353A">
        <w:t>8</w:t>
      </w:r>
      <w:r w:rsidRPr="00334027">
        <w:t xml:space="preserve"> г. </w:t>
      </w:r>
    </w:p>
    <w:p w:rsidR="00334027" w:rsidRPr="00334027" w:rsidRDefault="00334027" w:rsidP="00334027">
      <w:pPr>
        <w:spacing w:after="0"/>
        <w:ind w:firstLine="709"/>
        <w:contextualSpacing/>
      </w:pPr>
      <w:r w:rsidRPr="00334027">
        <w:rPr>
          <w:b/>
          <w:spacing w:val="-6"/>
        </w:rPr>
        <w:t xml:space="preserve">Место и дата </w:t>
      </w:r>
      <w:r w:rsidRPr="00334027">
        <w:rPr>
          <w:b/>
        </w:rPr>
        <w:t>рассмотрения заявок на участие в конкурсе</w:t>
      </w:r>
      <w:r w:rsidRPr="00334027">
        <w:rPr>
          <w:b/>
          <w:spacing w:val="-6"/>
        </w:rPr>
        <w:t xml:space="preserve">: </w:t>
      </w:r>
      <w:r w:rsidRPr="00334027">
        <w:t>Заявки на участие в ко</w:t>
      </w:r>
      <w:r w:rsidRPr="00334027">
        <w:t>н</w:t>
      </w:r>
      <w:r w:rsidRPr="00334027">
        <w:t xml:space="preserve">курсе будут рассматриваться по адресу: по адресу: </w:t>
      </w:r>
      <w:r w:rsidRPr="00334027">
        <w:rPr>
          <w:bCs/>
          <w:iCs/>
        </w:rPr>
        <w:t xml:space="preserve">653047, Кемеровская область, </w:t>
      </w:r>
      <w:proofErr w:type="gramStart"/>
      <w:r w:rsidRPr="00334027">
        <w:rPr>
          <w:bCs/>
          <w:iCs/>
        </w:rPr>
        <w:t>г</w:t>
      </w:r>
      <w:proofErr w:type="gramEnd"/>
      <w:r w:rsidRPr="00334027">
        <w:rPr>
          <w:bCs/>
          <w:iCs/>
        </w:rPr>
        <w:t>. Прокоп</w:t>
      </w:r>
      <w:r w:rsidRPr="00334027">
        <w:rPr>
          <w:bCs/>
          <w:iCs/>
        </w:rPr>
        <w:t>ь</w:t>
      </w:r>
      <w:r w:rsidRPr="00334027">
        <w:rPr>
          <w:bCs/>
          <w:iCs/>
        </w:rPr>
        <w:t xml:space="preserve">евск, ул. Гайдара, 43, </w:t>
      </w:r>
      <w:proofErr w:type="spellStart"/>
      <w:r w:rsidRPr="00334027">
        <w:rPr>
          <w:bCs/>
          <w:iCs/>
        </w:rPr>
        <w:t>пом</w:t>
      </w:r>
      <w:proofErr w:type="spellEnd"/>
      <w:r w:rsidRPr="00334027">
        <w:rPr>
          <w:bCs/>
          <w:iCs/>
        </w:rPr>
        <w:t>. 1 п</w:t>
      </w:r>
      <w:r w:rsidRPr="00334027">
        <w:t xml:space="preserve">. </w:t>
      </w:r>
    </w:p>
    <w:p w:rsidR="00334027" w:rsidRPr="00334027" w:rsidRDefault="00334027" w:rsidP="00334027">
      <w:pPr>
        <w:spacing w:after="0"/>
        <w:ind w:firstLine="709"/>
        <w:contextualSpacing/>
      </w:pPr>
      <w:r w:rsidRPr="00334027">
        <w:t xml:space="preserve">Дата начала рассмотрения заявок </w:t>
      </w:r>
      <w:r w:rsidR="00E472FE" w:rsidRPr="00334027">
        <w:t>«</w:t>
      </w:r>
      <w:r w:rsidR="00F7174C">
        <w:t>11</w:t>
      </w:r>
      <w:r w:rsidR="00E472FE" w:rsidRPr="00334027">
        <w:t xml:space="preserve">» </w:t>
      </w:r>
      <w:r w:rsidR="00E472FE">
        <w:t>июня</w:t>
      </w:r>
      <w:r w:rsidR="00E472FE" w:rsidRPr="00334027">
        <w:t xml:space="preserve"> 201</w:t>
      </w:r>
      <w:r w:rsidR="00E472FE">
        <w:t>8</w:t>
      </w:r>
      <w:r w:rsidRPr="00334027">
        <w:t xml:space="preserve"> г.</w:t>
      </w:r>
    </w:p>
    <w:p w:rsidR="00334027" w:rsidRPr="00334027" w:rsidRDefault="00334027" w:rsidP="00334027">
      <w:pPr>
        <w:spacing w:after="0"/>
        <w:ind w:firstLine="709"/>
        <w:contextualSpacing/>
        <w:rPr>
          <w:b/>
          <w:spacing w:val="-6"/>
        </w:rPr>
      </w:pPr>
      <w:r w:rsidRPr="00334027">
        <w:t xml:space="preserve">Дата окончания рассмотрения заявок: </w:t>
      </w:r>
      <w:r w:rsidR="00E472FE" w:rsidRPr="00334027">
        <w:t>«</w:t>
      </w:r>
      <w:r w:rsidR="00F7174C">
        <w:t>11</w:t>
      </w:r>
      <w:r w:rsidR="00E472FE" w:rsidRPr="00334027">
        <w:t xml:space="preserve">» </w:t>
      </w:r>
      <w:r w:rsidR="00E472FE">
        <w:t>июня</w:t>
      </w:r>
      <w:r w:rsidR="00E472FE" w:rsidRPr="00334027">
        <w:t xml:space="preserve"> 201</w:t>
      </w:r>
      <w:r w:rsidR="00E472FE">
        <w:t>8</w:t>
      </w:r>
      <w:r w:rsidRPr="00334027">
        <w:t xml:space="preserve"> г. </w:t>
      </w:r>
    </w:p>
    <w:p w:rsidR="00334027" w:rsidRPr="00334027" w:rsidRDefault="00334027" w:rsidP="00334027">
      <w:pPr>
        <w:spacing w:after="0"/>
        <w:ind w:firstLine="709"/>
        <w:contextualSpacing/>
      </w:pPr>
      <w:r w:rsidRPr="00334027">
        <w:rPr>
          <w:b/>
          <w:spacing w:val="-6"/>
        </w:rPr>
        <w:lastRenderedPageBreak/>
        <w:t>Место и дата о</w:t>
      </w:r>
      <w:r w:rsidRPr="00334027">
        <w:rPr>
          <w:b/>
        </w:rPr>
        <w:t>ценки и сопоставление заявок на участие в конкурсе</w:t>
      </w:r>
      <w:r w:rsidRPr="00334027">
        <w:rPr>
          <w:b/>
          <w:spacing w:val="-6"/>
        </w:rPr>
        <w:t xml:space="preserve">: </w:t>
      </w:r>
      <w:r w:rsidRPr="00334027">
        <w:t>Заявки на уч</w:t>
      </w:r>
      <w:r w:rsidRPr="00334027">
        <w:t>а</w:t>
      </w:r>
      <w:r w:rsidRPr="00334027">
        <w:t xml:space="preserve">стие в конкурсе будут оцениваться по адресу: по адресу: </w:t>
      </w:r>
      <w:r w:rsidRPr="00334027">
        <w:rPr>
          <w:bCs/>
          <w:iCs/>
        </w:rPr>
        <w:t xml:space="preserve">653047, Кемеровская область, </w:t>
      </w:r>
      <w:proofErr w:type="gramStart"/>
      <w:r w:rsidRPr="00334027">
        <w:rPr>
          <w:bCs/>
          <w:iCs/>
        </w:rPr>
        <w:t>г</w:t>
      </w:r>
      <w:proofErr w:type="gramEnd"/>
      <w:r w:rsidRPr="00334027">
        <w:rPr>
          <w:bCs/>
          <w:iCs/>
        </w:rPr>
        <w:t>. Пр</w:t>
      </w:r>
      <w:r w:rsidRPr="00334027">
        <w:rPr>
          <w:bCs/>
          <w:iCs/>
        </w:rPr>
        <w:t>о</w:t>
      </w:r>
      <w:r w:rsidRPr="00334027">
        <w:rPr>
          <w:bCs/>
          <w:iCs/>
        </w:rPr>
        <w:t>копьевск</w:t>
      </w:r>
      <w:r w:rsidR="0099353A">
        <w:rPr>
          <w:bCs/>
          <w:iCs/>
        </w:rPr>
        <w:t xml:space="preserve">, ул. Гайдара, 43, </w:t>
      </w:r>
      <w:proofErr w:type="spellStart"/>
      <w:r w:rsidR="0099353A">
        <w:rPr>
          <w:bCs/>
          <w:iCs/>
        </w:rPr>
        <w:t>пом</w:t>
      </w:r>
      <w:proofErr w:type="spellEnd"/>
      <w:r w:rsidR="0099353A">
        <w:rPr>
          <w:bCs/>
          <w:iCs/>
        </w:rPr>
        <w:t>. 1</w:t>
      </w:r>
      <w:r w:rsidRPr="00334027">
        <w:rPr>
          <w:bCs/>
          <w:iCs/>
        </w:rPr>
        <w:t>п</w:t>
      </w:r>
      <w:r w:rsidRPr="00334027">
        <w:t xml:space="preserve">. </w:t>
      </w:r>
    </w:p>
    <w:p w:rsidR="0061206B" w:rsidRDefault="00334027" w:rsidP="0061206B">
      <w:pPr>
        <w:spacing w:after="0"/>
        <w:ind w:firstLine="709"/>
        <w:contextualSpacing/>
      </w:pPr>
      <w:r w:rsidRPr="00334027">
        <w:t xml:space="preserve">Дата начала оценки и сопоставления заявок: </w:t>
      </w:r>
      <w:r w:rsidR="00E472FE" w:rsidRPr="00334027">
        <w:t>«</w:t>
      </w:r>
      <w:r w:rsidR="00F7174C">
        <w:t>11</w:t>
      </w:r>
      <w:r w:rsidR="00E472FE" w:rsidRPr="00334027">
        <w:t xml:space="preserve">» </w:t>
      </w:r>
      <w:r w:rsidR="00E472FE">
        <w:t>июня</w:t>
      </w:r>
      <w:r w:rsidR="00E472FE" w:rsidRPr="00334027">
        <w:t xml:space="preserve"> 201</w:t>
      </w:r>
      <w:r w:rsidR="00E472FE">
        <w:t>8</w:t>
      </w:r>
      <w:r w:rsidR="0061206B" w:rsidRPr="00334027">
        <w:t xml:space="preserve"> г.</w:t>
      </w:r>
    </w:p>
    <w:p w:rsidR="00334027" w:rsidRPr="00334027" w:rsidRDefault="00334027" w:rsidP="0061206B">
      <w:pPr>
        <w:spacing w:after="0"/>
        <w:ind w:firstLine="709"/>
        <w:contextualSpacing/>
      </w:pPr>
      <w:r w:rsidRPr="00334027">
        <w:t xml:space="preserve">Дата окончания оценки и сопоставления заявок: </w:t>
      </w:r>
      <w:r w:rsidR="00E472FE" w:rsidRPr="00334027">
        <w:t>«</w:t>
      </w:r>
      <w:r w:rsidR="00F7174C">
        <w:t>11</w:t>
      </w:r>
      <w:r w:rsidR="00E472FE" w:rsidRPr="00334027">
        <w:t xml:space="preserve">» </w:t>
      </w:r>
      <w:r w:rsidR="00E472FE">
        <w:t>июня</w:t>
      </w:r>
      <w:r w:rsidR="00E472FE" w:rsidRPr="00334027">
        <w:t xml:space="preserve"> 201</w:t>
      </w:r>
      <w:r w:rsidR="00E472FE">
        <w:t>8</w:t>
      </w:r>
      <w:r w:rsidR="0061206B" w:rsidRPr="00334027">
        <w:t xml:space="preserve"> г.</w:t>
      </w:r>
    </w:p>
    <w:p w:rsidR="00334027" w:rsidRPr="00334027" w:rsidRDefault="00334027" w:rsidP="00334027">
      <w:pPr>
        <w:tabs>
          <w:tab w:val="left" w:pos="1134"/>
        </w:tabs>
        <w:spacing w:after="0"/>
        <w:ind w:firstLine="709"/>
      </w:pPr>
      <w:r w:rsidRPr="00334027">
        <w:rPr>
          <w:b/>
          <w:spacing w:val="-6"/>
        </w:rPr>
        <w:t xml:space="preserve">Срок заключения договора по результатам конкурса: </w:t>
      </w:r>
      <w:r w:rsidRPr="00334027">
        <w:rPr>
          <w:spacing w:val="-6"/>
        </w:rPr>
        <w:t>не ранее чем через десять дней и не позднее двадцати дней со дня размещения в ЕИС протокола подведения итогов конкурса или пр</w:t>
      </w:r>
      <w:r w:rsidRPr="00334027">
        <w:rPr>
          <w:spacing w:val="-6"/>
        </w:rPr>
        <w:t>и</w:t>
      </w:r>
      <w:r w:rsidRPr="00334027">
        <w:rPr>
          <w:spacing w:val="-6"/>
        </w:rPr>
        <w:t>знания конкурса несостоявшимся.</w:t>
      </w:r>
    </w:p>
    <w:p w:rsidR="00334027" w:rsidRPr="00334027" w:rsidRDefault="00334027" w:rsidP="00334027">
      <w:pPr>
        <w:tabs>
          <w:tab w:val="left" w:pos="1134"/>
        </w:tabs>
        <w:spacing w:after="0"/>
        <w:ind w:firstLine="709"/>
      </w:pPr>
      <w:r w:rsidRPr="00334027">
        <w:rPr>
          <w:spacing w:val="-6"/>
        </w:rPr>
        <w:t>Победитель конкурса берет на себя обязательство представить заказчику подписанный со своей стороны проект договора в соответствии с требованиями документации по конкурсу и усл</w:t>
      </w:r>
      <w:r w:rsidRPr="00334027">
        <w:rPr>
          <w:spacing w:val="-6"/>
        </w:rPr>
        <w:t>о</w:t>
      </w:r>
      <w:r w:rsidRPr="00334027">
        <w:rPr>
          <w:spacing w:val="-6"/>
        </w:rPr>
        <w:t>виями своего предложения не позднее 20 (двадцати) дней со дня размещения Заказчиком протокола подведения итогов конкурса в ЕИС (</w:t>
      </w:r>
      <w:hyperlink r:id="rId8" w:history="1">
        <w:r w:rsidRPr="00334027">
          <w:rPr>
            <w:rStyle w:val="a3"/>
          </w:rPr>
          <w:t>http://www.zakupki.gov.ru</w:t>
        </w:r>
      </w:hyperlink>
      <w:r w:rsidRPr="00334027">
        <w:t>)</w:t>
      </w:r>
    </w:p>
    <w:p w:rsidR="00334027" w:rsidRPr="00937096" w:rsidRDefault="00334027" w:rsidP="00334027">
      <w:pPr>
        <w:tabs>
          <w:tab w:val="left" w:pos="1134"/>
        </w:tabs>
        <w:spacing w:after="0"/>
        <w:ind w:firstLine="709"/>
        <w:rPr>
          <w:color w:val="000000" w:themeColor="text1"/>
        </w:rPr>
      </w:pPr>
      <w:r w:rsidRPr="00334027">
        <w:rPr>
          <w:b/>
          <w:spacing w:val="-6"/>
        </w:rPr>
        <w:t xml:space="preserve">Форма, размер и срок предоставления обеспечения исполнения договора: </w:t>
      </w:r>
      <w:r w:rsidRPr="00937096">
        <w:rPr>
          <w:color w:val="000000" w:themeColor="text1"/>
        </w:rPr>
        <w:t>не установл</w:t>
      </w:r>
      <w:r w:rsidRPr="00937096">
        <w:rPr>
          <w:color w:val="000000" w:themeColor="text1"/>
        </w:rPr>
        <w:t>е</w:t>
      </w:r>
      <w:r w:rsidRPr="00937096">
        <w:rPr>
          <w:color w:val="000000" w:themeColor="text1"/>
        </w:rPr>
        <w:t>но.</w:t>
      </w:r>
    </w:p>
    <w:p w:rsidR="00334027" w:rsidRPr="00937096" w:rsidRDefault="00334027" w:rsidP="00334027">
      <w:pPr>
        <w:tabs>
          <w:tab w:val="left" w:pos="1134"/>
        </w:tabs>
        <w:spacing w:after="0"/>
        <w:ind w:firstLine="709"/>
        <w:rPr>
          <w:color w:val="000000" w:themeColor="text1"/>
        </w:rPr>
      </w:pPr>
      <w:r w:rsidRPr="00937096">
        <w:rPr>
          <w:color w:val="000000" w:themeColor="text1"/>
        </w:rPr>
        <w:t>Процедура открытого конкурса является торгами по законодательству Российской Ф</w:t>
      </w:r>
      <w:r w:rsidRPr="00937096">
        <w:rPr>
          <w:color w:val="000000" w:themeColor="text1"/>
        </w:rPr>
        <w:t>е</w:t>
      </w:r>
      <w:r w:rsidRPr="00937096">
        <w:rPr>
          <w:color w:val="000000" w:themeColor="text1"/>
        </w:rPr>
        <w:t>дерации, и Заказчик обязан заключить договор с победителем конкурса.</w:t>
      </w:r>
    </w:p>
    <w:p w:rsidR="00334027" w:rsidRPr="00937096" w:rsidRDefault="00334027" w:rsidP="00334027">
      <w:pPr>
        <w:tabs>
          <w:tab w:val="left" w:pos="1134"/>
        </w:tabs>
        <w:spacing w:after="0"/>
        <w:ind w:firstLine="709"/>
        <w:rPr>
          <w:color w:val="000000" w:themeColor="text1"/>
        </w:rPr>
      </w:pPr>
      <w:r w:rsidRPr="00937096">
        <w:rPr>
          <w:color w:val="000000" w:themeColor="text1"/>
        </w:rPr>
        <w:t xml:space="preserve">Заказчик вправе отказаться от проведения конкурса не </w:t>
      </w:r>
      <w:proofErr w:type="gramStart"/>
      <w:r w:rsidRPr="00937096">
        <w:rPr>
          <w:color w:val="000000" w:themeColor="text1"/>
        </w:rPr>
        <w:t>позднее</w:t>
      </w:r>
      <w:proofErr w:type="gramEnd"/>
      <w:r w:rsidRPr="00937096">
        <w:rPr>
          <w:color w:val="000000" w:themeColor="text1"/>
        </w:rPr>
        <w:t xml:space="preserve"> чем за пять дней до даты окончания срока подачи заявок на участие в конкурсе. Извещение об отказе от проведения конкурса размещается в ЕИС не позднее, чем за 5 дней до окончания срока подачи заявок.</w:t>
      </w: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99353A" w:rsidRDefault="0099353A" w:rsidP="00334027">
      <w:pPr>
        <w:spacing w:after="0" w:line="360" w:lineRule="auto"/>
        <w:jc w:val="center"/>
        <w:rPr>
          <w:b/>
        </w:rPr>
      </w:pPr>
    </w:p>
    <w:p w:rsidR="0099353A" w:rsidRDefault="0099353A" w:rsidP="00334027">
      <w:pPr>
        <w:spacing w:after="0" w:line="360" w:lineRule="auto"/>
        <w:jc w:val="center"/>
        <w:rPr>
          <w:b/>
        </w:rPr>
      </w:pPr>
    </w:p>
    <w:p w:rsidR="0099353A" w:rsidRDefault="0099353A" w:rsidP="00334027">
      <w:pPr>
        <w:spacing w:after="0" w:line="360" w:lineRule="auto"/>
        <w:jc w:val="center"/>
        <w:rPr>
          <w:b/>
        </w:rPr>
      </w:pPr>
    </w:p>
    <w:p w:rsidR="00E472FE" w:rsidRDefault="00E472FE" w:rsidP="00334027">
      <w:pPr>
        <w:spacing w:after="0" w:line="360" w:lineRule="auto"/>
        <w:jc w:val="center"/>
        <w:rPr>
          <w:b/>
        </w:rPr>
      </w:pPr>
    </w:p>
    <w:p w:rsidR="0099353A" w:rsidRDefault="0099353A" w:rsidP="00334027">
      <w:pPr>
        <w:spacing w:after="0" w:line="360" w:lineRule="auto"/>
        <w:jc w:val="center"/>
        <w:rPr>
          <w:b/>
        </w:rPr>
      </w:pPr>
    </w:p>
    <w:p w:rsidR="00334027" w:rsidRDefault="00334027" w:rsidP="00334027">
      <w:pPr>
        <w:spacing w:after="0" w:line="360" w:lineRule="auto"/>
        <w:jc w:val="center"/>
        <w:rPr>
          <w:b/>
        </w:rPr>
      </w:pPr>
      <w:r>
        <w:rPr>
          <w:b/>
        </w:rPr>
        <w:lastRenderedPageBreak/>
        <w:t>С</w:t>
      </w:r>
      <w:r w:rsidRPr="007C1C9F">
        <w:rPr>
          <w:b/>
        </w:rPr>
        <w:t>ОДЕРЖАНИЕ</w:t>
      </w:r>
    </w:p>
    <w:p w:rsidR="00E472FE" w:rsidRPr="007C1C9F" w:rsidRDefault="00E472FE" w:rsidP="00334027">
      <w:pPr>
        <w:spacing w:after="0" w:line="360" w:lineRule="auto"/>
        <w:jc w:val="center"/>
        <w:rPr>
          <w:b/>
        </w:rPr>
      </w:pPr>
    </w:p>
    <w:p w:rsidR="00334027" w:rsidRPr="002D7448" w:rsidRDefault="00334027" w:rsidP="00334027">
      <w:pPr>
        <w:spacing w:after="0" w:line="360" w:lineRule="auto"/>
      </w:pPr>
      <w:r w:rsidRPr="002D7448">
        <w:t>ТЕРМИНЫ, ИСПОЛЬЗУЕМЫЕ В КОНКУРСНОЙ ДОКУМЕНТАЦИИ</w:t>
      </w:r>
    </w:p>
    <w:p w:rsidR="00334027" w:rsidRPr="002D7448" w:rsidRDefault="00334027" w:rsidP="00334027">
      <w:pPr>
        <w:spacing w:after="0" w:line="360" w:lineRule="auto"/>
      </w:pPr>
      <w:r w:rsidRPr="002D7448">
        <w:t xml:space="preserve">ЧАСТЬ </w:t>
      </w:r>
      <w:r w:rsidRPr="002D7448">
        <w:rPr>
          <w:lang w:val="en-US"/>
        </w:rPr>
        <w:t>I</w:t>
      </w:r>
      <w:r w:rsidRPr="002D7448">
        <w:t>. КОНКУРС</w:t>
      </w:r>
    </w:p>
    <w:p w:rsidR="00334027" w:rsidRPr="002D7448" w:rsidRDefault="00334027" w:rsidP="00334027">
      <w:pPr>
        <w:spacing w:after="0" w:line="360" w:lineRule="auto"/>
      </w:pPr>
      <w:r w:rsidRPr="002D7448">
        <w:t xml:space="preserve">РАЗДЕЛ </w:t>
      </w:r>
      <w:r w:rsidRPr="002D7448">
        <w:rPr>
          <w:lang w:val="en-US"/>
        </w:rPr>
        <w:t>I</w:t>
      </w:r>
      <w:r w:rsidRPr="002D7448">
        <w:t xml:space="preserve">.1. ПРИГЛАШЕНИЕ К УЧАСТИЮ В КОНКУРСЕ </w:t>
      </w:r>
    </w:p>
    <w:p w:rsidR="00334027" w:rsidRPr="002D7448" w:rsidRDefault="00334027" w:rsidP="00334027">
      <w:pPr>
        <w:spacing w:after="0" w:line="360" w:lineRule="auto"/>
      </w:pPr>
      <w:r w:rsidRPr="002D7448">
        <w:t xml:space="preserve">РАЗДЕЛ </w:t>
      </w:r>
      <w:r w:rsidRPr="002D7448">
        <w:rPr>
          <w:lang w:val="en-US"/>
        </w:rPr>
        <w:t>I</w:t>
      </w:r>
      <w:r w:rsidRPr="002D7448">
        <w:t>.2. ОБЩИЕ УСЛОВИЯ ПРОВЕДЕНИЯ КОНКУРСА</w:t>
      </w:r>
    </w:p>
    <w:p w:rsidR="00334027" w:rsidRPr="002D7448" w:rsidRDefault="00334027" w:rsidP="00334027">
      <w:pPr>
        <w:spacing w:after="0" w:line="360" w:lineRule="auto"/>
      </w:pPr>
      <w:r w:rsidRPr="002D7448">
        <w:t xml:space="preserve">РАЗДЕЛ </w:t>
      </w:r>
      <w:r w:rsidRPr="002D7448">
        <w:rPr>
          <w:lang w:val="en-US"/>
        </w:rPr>
        <w:t>I</w:t>
      </w:r>
      <w:r w:rsidRPr="002D7448">
        <w:t>.3. ИНФОРМАЦИОННАЯ КАРТА КОНКУРСА</w:t>
      </w:r>
    </w:p>
    <w:p w:rsidR="00334027" w:rsidRPr="002D7448" w:rsidRDefault="00334027" w:rsidP="00334027">
      <w:pPr>
        <w:spacing w:after="0" w:line="360" w:lineRule="auto"/>
      </w:pPr>
      <w:r w:rsidRPr="002D7448">
        <w:t xml:space="preserve">РАЗДЕЛ </w:t>
      </w:r>
      <w:r w:rsidRPr="002D7448">
        <w:rPr>
          <w:lang w:val="en-US"/>
        </w:rPr>
        <w:t>I</w:t>
      </w:r>
      <w:r w:rsidRPr="002D7448">
        <w:t>.4. ОБРАЗЦЫ ФОРМ И ДОКУМЕНТОВ ДЛЯ ЗАПОЛНЕНИЯ УЧАСТНИКАМИ ЗАКУПКИ</w:t>
      </w:r>
    </w:p>
    <w:p w:rsidR="00334027" w:rsidRPr="002D7448" w:rsidRDefault="00334027" w:rsidP="00334027">
      <w:pPr>
        <w:spacing w:after="0" w:line="360" w:lineRule="auto"/>
      </w:pPr>
      <w:r w:rsidRPr="002D7448">
        <w:t xml:space="preserve">ЧАСТЬ </w:t>
      </w:r>
      <w:r w:rsidRPr="002D7448">
        <w:rPr>
          <w:lang w:val="en-US"/>
        </w:rPr>
        <w:t>II</w:t>
      </w:r>
      <w:r w:rsidRPr="002D7448">
        <w:t xml:space="preserve">. ПРОЕКТ ДОГОВОРА </w:t>
      </w:r>
    </w:p>
    <w:p w:rsidR="00334027" w:rsidRPr="002D7448" w:rsidRDefault="00334027" w:rsidP="00334027">
      <w:pPr>
        <w:spacing w:after="0" w:line="360" w:lineRule="auto"/>
      </w:pPr>
      <w:r w:rsidRPr="002D7448">
        <w:t xml:space="preserve">ЧАСТЬ </w:t>
      </w:r>
      <w:r w:rsidRPr="002D7448">
        <w:rPr>
          <w:lang w:val="en-US"/>
        </w:rPr>
        <w:t>III</w:t>
      </w:r>
      <w:r w:rsidRPr="002D7448">
        <w:t xml:space="preserve">. </w:t>
      </w:r>
      <w:r w:rsidR="002E336A">
        <w:t>ТЕХНИЧЕСКОЕ ЗАДАНИЕ</w:t>
      </w:r>
    </w:p>
    <w:p w:rsidR="00334027" w:rsidRDefault="00334027" w:rsidP="00334027">
      <w:pPr>
        <w:spacing w:after="0" w:line="360" w:lineRule="auto"/>
        <w:rPr>
          <w:i/>
          <w:highlight w:val="yellow"/>
        </w:rPr>
      </w:pPr>
    </w:p>
    <w:p w:rsidR="00334027" w:rsidRPr="007A22B1" w:rsidRDefault="00334027" w:rsidP="00334027">
      <w:pPr>
        <w:jc w:val="center"/>
      </w:pPr>
    </w:p>
    <w:p w:rsidR="00334027" w:rsidRPr="007A22B1" w:rsidRDefault="00334027" w:rsidP="00334027">
      <w:pPr>
        <w:keepNext/>
        <w:keepLines/>
        <w:widowControl w:val="0"/>
        <w:suppressLineNumbers/>
        <w:tabs>
          <w:tab w:val="left" w:pos="708"/>
        </w:tabs>
        <w:suppressAutoHyphens/>
        <w:jc w:val="center"/>
        <w:rPr>
          <w:b/>
          <w:bCs/>
        </w:rPr>
      </w:pPr>
      <w:bookmarkStart w:id="19" w:name="_Toc122404093"/>
      <w:bookmarkEnd w:id="0"/>
    </w:p>
    <w:p w:rsidR="00334027" w:rsidRPr="0064426E" w:rsidRDefault="00334027" w:rsidP="00334027">
      <w:pPr>
        <w:ind w:firstLine="698"/>
        <w:jc w:val="right"/>
        <w:rPr>
          <w:color w:val="000000" w:themeColor="text1"/>
        </w:rPr>
      </w:pPr>
      <w:r w:rsidRPr="007A22B1">
        <w:br w:type="page"/>
      </w:r>
      <w:bookmarkStart w:id="20" w:name="_Ref119427236"/>
      <w:bookmarkStart w:id="21" w:name="_Toc122404096"/>
      <w:bookmarkEnd w:id="19"/>
    </w:p>
    <w:p w:rsidR="00334027" w:rsidRPr="0064426E" w:rsidRDefault="00334027" w:rsidP="00334027">
      <w:pPr>
        <w:pStyle w:val="1"/>
        <w:rPr>
          <w:b/>
          <w:color w:val="000000" w:themeColor="text1"/>
          <w:sz w:val="24"/>
          <w:szCs w:val="24"/>
        </w:rPr>
      </w:pPr>
      <w:r w:rsidRPr="0064426E">
        <w:rPr>
          <w:b/>
          <w:color w:val="000000" w:themeColor="text1"/>
          <w:sz w:val="24"/>
          <w:szCs w:val="24"/>
        </w:rPr>
        <w:lastRenderedPageBreak/>
        <w:t>Термины и определения</w:t>
      </w:r>
    </w:p>
    <w:p w:rsidR="00334027" w:rsidRPr="0064426E" w:rsidRDefault="00334027" w:rsidP="00334027">
      <w:pPr>
        <w:ind w:firstLine="720"/>
        <w:rPr>
          <w:color w:val="000000" w:themeColor="text1"/>
        </w:rPr>
      </w:pPr>
    </w:p>
    <w:p w:rsidR="00334027" w:rsidRPr="0064426E" w:rsidRDefault="00334027" w:rsidP="00334027">
      <w:pPr>
        <w:ind w:firstLine="720"/>
        <w:rPr>
          <w:color w:val="000000" w:themeColor="text1"/>
        </w:rPr>
      </w:pPr>
      <w:r w:rsidRPr="0064426E">
        <w:rPr>
          <w:rStyle w:val="afffc"/>
          <w:color w:val="000000" w:themeColor="text1"/>
        </w:rPr>
        <w:t>альтернативное предложение</w:t>
      </w:r>
      <w:r w:rsidRPr="0064426E">
        <w:rPr>
          <w:color w:val="000000" w:themeColor="text1"/>
        </w:rPr>
        <w:t xml:space="preserve"> - предложение участника процедуры, подаваемое д</w:t>
      </w:r>
      <w:r w:rsidRPr="0064426E">
        <w:rPr>
          <w:color w:val="000000" w:themeColor="text1"/>
        </w:rPr>
        <w:t>о</w:t>
      </w:r>
      <w:r w:rsidRPr="0064426E">
        <w:rPr>
          <w:color w:val="000000" w:themeColor="text1"/>
        </w:rPr>
        <w:t>полнительно к основному, и содержащее одно или несколько измененных относительно с</w:t>
      </w:r>
      <w:r w:rsidRPr="0064426E">
        <w:rPr>
          <w:color w:val="000000" w:themeColor="text1"/>
        </w:rPr>
        <w:t>о</w:t>
      </w:r>
      <w:r w:rsidRPr="0064426E">
        <w:rPr>
          <w:color w:val="000000" w:themeColor="text1"/>
        </w:rPr>
        <w:t>держащихся в основном предложении организационно-технических решений, коммерческих решений, характеристик поставляемой продукции или условий договора;</w:t>
      </w:r>
    </w:p>
    <w:p w:rsidR="00334027" w:rsidRPr="0064426E" w:rsidRDefault="00334027" w:rsidP="00334027">
      <w:pPr>
        <w:ind w:firstLine="720"/>
        <w:rPr>
          <w:color w:val="000000" w:themeColor="text1"/>
        </w:rPr>
      </w:pPr>
      <w:r w:rsidRPr="0064426E">
        <w:rPr>
          <w:rStyle w:val="afffc"/>
          <w:color w:val="000000" w:themeColor="text1"/>
        </w:rPr>
        <w:t>документация о закупке</w:t>
      </w:r>
      <w:r w:rsidRPr="0064426E">
        <w:rPr>
          <w:color w:val="000000" w:themeColor="text1"/>
        </w:rPr>
        <w:t xml:space="preserve"> - комплект документов, содержащий полную информацию о предмете, условиях участия и правилах проведения процедуры закупки, правилах подготовки, оформления и подачи предложения участником закупки, правилах выбора победителя, а так же об условиях заключаемого по результатам процедуры закупки договора;</w:t>
      </w:r>
    </w:p>
    <w:p w:rsidR="00334027" w:rsidRPr="0064426E" w:rsidRDefault="00334027" w:rsidP="00334027">
      <w:pPr>
        <w:ind w:firstLine="720"/>
        <w:rPr>
          <w:color w:val="000000" w:themeColor="text1"/>
        </w:rPr>
      </w:pPr>
      <w:r w:rsidRPr="0064426E">
        <w:rPr>
          <w:rStyle w:val="afffc"/>
          <w:color w:val="000000" w:themeColor="text1"/>
        </w:rPr>
        <w:t>закупка</w:t>
      </w:r>
      <w:r w:rsidRPr="0064426E">
        <w:rPr>
          <w:color w:val="000000" w:themeColor="text1"/>
        </w:rPr>
        <w:t xml:space="preserve"> - приобретение товаров, работ, услуг;</w:t>
      </w:r>
    </w:p>
    <w:p w:rsidR="00334027" w:rsidRPr="0064426E" w:rsidRDefault="00334027" w:rsidP="00334027">
      <w:pPr>
        <w:ind w:firstLine="720"/>
        <w:rPr>
          <w:color w:val="000000" w:themeColor="text1"/>
        </w:rPr>
      </w:pPr>
      <w:r w:rsidRPr="0064426E">
        <w:rPr>
          <w:rStyle w:val="afffc"/>
          <w:color w:val="000000" w:themeColor="text1"/>
        </w:rPr>
        <w:t xml:space="preserve">закупочная комиссия </w:t>
      </w:r>
      <w:r w:rsidRPr="0064426E">
        <w:rPr>
          <w:color w:val="000000" w:themeColor="text1"/>
        </w:rPr>
        <w:t>- коллегиальный орган, создающийся решением заказчика для проведения процедур закупок, в том числе для определения победителя закупки;</w:t>
      </w:r>
    </w:p>
    <w:p w:rsidR="00334027" w:rsidRPr="0064426E" w:rsidRDefault="00334027" w:rsidP="00334027">
      <w:pPr>
        <w:ind w:firstLine="720"/>
        <w:rPr>
          <w:color w:val="000000" w:themeColor="text1"/>
        </w:rPr>
      </w:pPr>
      <w:r w:rsidRPr="0064426E">
        <w:rPr>
          <w:rStyle w:val="afffc"/>
          <w:color w:val="000000" w:themeColor="text1"/>
        </w:rPr>
        <w:t>конкурентный способ закупки</w:t>
      </w:r>
      <w:r w:rsidRPr="0064426E">
        <w:rPr>
          <w:color w:val="000000" w:themeColor="text1"/>
        </w:rPr>
        <w:t xml:space="preserve"> - процедура закупки, в ходе которых выбор лучшего поставщика осуществляется на основе сравнения предложений (состязательности) нескольких независимых участников процедуры закупки,</w:t>
      </w:r>
    </w:p>
    <w:p w:rsidR="00334027" w:rsidRPr="0064426E" w:rsidRDefault="00334027" w:rsidP="00334027">
      <w:pPr>
        <w:ind w:firstLine="720"/>
        <w:rPr>
          <w:color w:val="000000" w:themeColor="text1"/>
        </w:rPr>
      </w:pPr>
      <w:r w:rsidRPr="0064426E">
        <w:rPr>
          <w:rStyle w:val="afffc"/>
          <w:color w:val="000000" w:themeColor="text1"/>
        </w:rPr>
        <w:t>конкурс</w:t>
      </w:r>
      <w:r w:rsidRPr="0064426E">
        <w:rPr>
          <w:color w:val="000000" w:themeColor="text1"/>
        </w:rPr>
        <w:t xml:space="preserve"> - торги, победителем которых признается лицо, предложившее лучшие условия исполнения договора и конкурсной заявке которого присвоен первый номер;</w:t>
      </w:r>
    </w:p>
    <w:p w:rsidR="00334027" w:rsidRPr="0064426E" w:rsidRDefault="00334027" w:rsidP="00334027">
      <w:pPr>
        <w:ind w:firstLine="720"/>
        <w:rPr>
          <w:color w:val="000000" w:themeColor="text1"/>
        </w:rPr>
      </w:pPr>
      <w:r w:rsidRPr="0064426E">
        <w:rPr>
          <w:rStyle w:val="afffc"/>
          <w:color w:val="000000" w:themeColor="text1"/>
        </w:rPr>
        <w:t>конкурсная документация</w:t>
      </w:r>
      <w:r w:rsidRPr="0064426E">
        <w:rPr>
          <w:color w:val="000000" w:themeColor="text1"/>
        </w:rPr>
        <w:t xml:space="preserve"> - комплект документов, содержащих информацию по те</w:t>
      </w:r>
      <w:r w:rsidRPr="0064426E">
        <w:rPr>
          <w:color w:val="000000" w:themeColor="text1"/>
        </w:rPr>
        <w:t>х</w:t>
      </w:r>
      <w:r w:rsidRPr="0064426E">
        <w:rPr>
          <w:color w:val="000000" w:themeColor="text1"/>
        </w:rPr>
        <w:t>ническим, организационным и коммерческим вопросам проведения торгов в форме конкурса;</w:t>
      </w:r>
    </w:p>
    <w:p w:rsidR="00334027" w:rsidRPr="0064426E" w:rsidRDefault="00334027" w:rsidP="00334027">
      <w:pPr>
        <w:ind w:firstLine="720"/>
        <w:rPr>
          <w:color w:val="000000" w:themeColor="text1"/>
        </w:rPr>
      </w:pPr>
      <w:r w:rsidRPr="0064426E">
        <w:rPr>
          <w:rStyle w:val="afffc"/>
          <w:color w:val="000000" w:themeColor="text1"/>
        </w:rPr>
        <w:t>лот</w:t>
      </w:r>
      <w:r w:rsidRPr="0064426E">
        <w:rPr>
          <w:color w:val="000000" w:themeColor="text1"/>
        </w:rPr>
        <w:t xml:space="preserve"> - часть закупаемой продукции, явно обособленная в документации о закупке, на к</w:t>
      </w:r>
      <w:r w:rsidRPr="0064426E">
        <w:rPr>
          <w:color w:val="000000" w:themeColor="text1"/>
        </w:rPr>
        <w:t>о</w:t>
      </w:r>
      <w:r w:rsidRPr="0064426E">
        <w:rPr>
          <w:color w:val="000000" w:themeColor="text1"/>
        </w:rPr>
        <w:t>торую в рамках проведения процедуры допускается подача отдельной заявки и заключение о</w:t>
      </w:r>
      <w:r w:rsidRPr="0064426E">
        <w:rPr>
          <w:color w:val="000000" w:themeColor="text1"/>
        </w:rPr>
        <w:t>т</w:t>
      </w:r>
      <w:r w:rsidRPr="0064426E">
        <w:rPr>
          <w:color w:val="000000" w:themeColor="text1"/>
        </w:rPr>
        <w:t>дельного договора;</w:t>
      </w:r>
    </w:p>
    <w:p w:rsidR="00334027" w:rsidRPr="0064426E" w:rsidRDefault="00334027" w:rsidP="00334027">
      <w:pPr>
        <w:ind w:firstLine="720"/>
        <w:rPr>
          <w:color w:val="000000" w:themeColor="text1"/>
        </w:rPr>
      </w:pPr>
      <w:r w:rsidRPr="0064426E">
        <w:rPr>
          <w:rStyle w:val="afffc"/>
          <w:color w:val="000000" w:themeColor="text1"/>
        </w:rPr>
        <w:t>начальная (максимальная) цена договора</w:t>
      </w:r>
      <w:r w:rsidRPr="0064426E">
        <w:rPr>
          <w:color w:val="000000" w:themeColor="text1"/>
        </w:rPr>
        <w:t xml:space="preserve"> - предельно допустимая цена договора, о</w:t>
      </w:r>
      <w:r w:rsidRPr="0064426E">
        <w:rPr>
          <w:color w:val="000000" w:themeColor="text1"/>
        </w:rPr>
        <w:t>п</w:t>
      </w:r>
      <w:r w:rsidRPr="0064426E">
        <w:rPr>
          <w:color w:val="000000" w:themeColor="text1"/>
        </w:rPr>
        <w:t>ределяемая заказчиком в документации о закупке;</w:t>
      </w:r>
    </w:p>
    <w:p w:rsidR="00334027" w:rsidRPr="0064426E" w:rsidRDefault="00334027" w:rsidP="00334027">
      <w:pPr>
        <w:ind w:firstLine="720"/>
        <w:rPr>
          <w:color w:val="000000" w:themeColor="text1"/>
        </w:rPr>
      </w:pPr>
      <w:r w:rsidRPr="0064426E">
        <w:rPr>
          <w:rStyle w:val="afffc"/>
          <w:color w:val="000000" w:themeColor="text1"/>
        </w:rPr>
        <w:t>неконкурентный способ закупки</w:t>
      </w:r>
      <w:r w:rsidRPr="0064426E">
        <w:rPr>
          <w:color w:val="000000" w:themeColor="text1"/>
        </w:rPr>
        <w:t xml:space="preserve"> - процедура закупки, не предусматривающая сост</w:t>
      </w:r>
      <w:r w:rsidRPr="0064426E">
        <w:rPr>
          <w:color w:val="000000" w:themeColor="text1"/>
        </w:rPr>
        <w:t>я</w:t>
      </w:r>
      <w:r w:rsidRPr="0064426E">
        <w:rPr>
          <w:color w:val="000000" w:themeColor="text1"/>
        </w:rPr>
        <w:t>зательности предложений независимых участников;</w:t>
      </w:r>
    </w:p>
    <w:p w:rsidR="00334027" w:rsidRPr="0064426E" w:rsidRDefault="00334027" w:rsidP="00334027">
      <w:pPr>
        <w:ind w:firstLine="720"/>
        <w:rPr>
          <w:color w:val="000000" w:themeColor="text1"/>
        </w:rPr>
      </w:pPr>
      <w:proofErr w:type="gramStart"/>
      <w:r w:rsidRPr="0064426E">
        <w:rPr>
          <w:rStyle w:val="afffc"/>
          <w:color w:val="000000" w:themeColor="text1"/>
        </w:rPr>
        <w:t>оператор электронной площадки</w:t>
      </w:r>
      <w:r w:rsidRPr="0064426E">
        <w:rPr>
          <w:color w:val="000000" w:themeColor="text1"/>
        </w:rPr>
        <w:t xml:space="preserve"> - юридическое лицо независимо от его организац</w:t>
      </w:r>
      <w:r w:rsidRPr="0064426E">
        <w:rPr>
          <w:color w:val="000000" w:themeColor="text1"/>
        </w:rPr>
        <w:t>и</w:t>
      </w:r>
      <w:r w:rsidRPr="0064426E">
        <w:rPr>
          <w:color w:val="000000" w:themeColor="text1"/>
        </w:rPr>
        <w:t>онно-правовой формы, формы собственности, места нахождения и места происхождения кап</w:t>
      </w:r>
      <w:r w:rsidRPr="0064426E">
        <w:rPr>
          <w:color w:val="000000" w:themeColor="text1"/>
        </w:rPr>
        <w:t>и</w:t>
      </w:r>
      <w:r w:rsidRPr="0064426E">
        <w:rPr>
          <w:color w:val="000000" w:themeColor="text1"/>
        </w:rPr>
        <w:t>тала или физическое лицо в качестве индивидуального предпринимателя, государственная р</w:t>
      </w:r>
      <w:r w:rsidRPr="0064426E">
        <w:rPr>
          <w:color w:val="000000" w:themeColor="text1"/>
        </w:rPr>
        <w:t>е</w:t>
      </w:r>
      <w:r w:rsidRPr="0064426E">
        <w:rPr>
          <w:color w:val="000000" w:themeColor="text1"/>
        </w:rPr>
        <w:t>гистрация которых осуществлена в установленном порядке на территории Российской Федер</w:t>
      </w:r>
      <w:r w:rsidRPr="0064426E">
        <w:rPr>
          <w:color w:val="000000" w:themeColor="text1"/>
        </w:rPr>
        <w:t>а</w:t>
      </w:r>
      <w:r w:rsidRPr="0064426E">
        <w:rPr>
          <w:color w:val="000000" w:themeColor="text1"/>
        </w:rPr>
        <w:t>ции, которые владеют электронной площадкой, необходимыми для ее функционирования пр</w:t>
      </w:r>
      <w:r w:rsidRPr="0064426E">
        <w:rPr>
          <w:color w:val="000000" w:themeColor="text1"/>
        </w:rPr>
        <w:t>о</w:t>
      </w:r>
      <w:r w:rsidRPr="0064426E">
        <w:rPr>
          <w:color w:val="000000" w:themeColor="text1"/>
        </w:rPr>
        <w:t>граммно-аппаратными средствами и обеспечивают проведение открытых процедур закупки в электронной форме;</w:t>
      </w:r>
      <w:proofErr w:type="gramEnd"/>
    </w:p>
    <w:p w:rsidR="00334027" w:rsidRPr="0064426E" w:rsidRDefault="00334027" w:rsidP="00334027">
      <w:pPr>
        <w:ind w:firstLine="720"/>
        <w:rPr>
          <w:color w:val="000000" w:themeColor="text1"/>
        </w:rPr>
      </w:pPr>
      <w:r w:rsidRPr="0064426E">
        <w:rPr>
          <w:rStyle w:val="afffc"/>
          <w:color w:val="000000" w:themeColor="text1"/>
        </w:rPr>
        <w:t>открытые процедуры закупки</w:t>
      </w:r>
      <w:r w:rsidRPr="0064426E">
        <w:rPr>
          <w:color w:val="000000" w:themeColor="text1"/>
        </w:rPr>
        <w:t xml:space="preserve"> - процедуры закупки, в которых может принять участие неограниченный круг лиц в соответствии с законодательством Российской Федерации;</w:t>
      </w:r>
    </w:p>
    <w:p w:rsidR="00334027" w:rsidRPr="0064426E" w:rsidRDefault="00334027" w:rsidP="00334027">
      <w:pPr>
        <w:ind w:firstLine="720"/>
        <w:rPr>
          <w:color w:val="000000" w:themeColor="text1"/>
        </w:rPr>
      </w:pPr>
      <w:r w:rsidRPr="0064426E">
        <w:rPr>
          <w:rStyle w:val="afffc"/>
          <w:color w:val="000000" w:themeColor="text1"/>
        </w:rPr>
        <w:t>победитель</w:t>
      </w:r>
      <w:r w:rsidRPr="0064426E">
        <w:rPr>
          <w:color w:val="000000" w:themeColor="text1"/>
        </w:rPr>
        <w:t xml:space="preserve"> - участник закупки, который сделал лучшее предложение в соответствии с условиями документации процедуры закупки;</w:t>
      </w:r>
    </w:p>
    <w:p w:rsidR="00334027" w:rsidRPr="0064426E" w:rsidRDefault="00334027" w:rsidP="00334027">
      <w:pPr>
        <w:ind w:firstLine="720"/>
        <w:rPr>
          <w:color w:val="000000" w:themeColor="text1"/>
        </w:rPr>
      </w:pPr>
      <w:r w:rsidRPr="0064426E">
        <w:rPr>
          <w:rStyle w:val="afffc"/>
          <w:color w:val="000000" w:themeColor="text1"/>
        </w:rPr>
        <w:t>поставщик</w:t>
      </w:r>
      <w:r w:rsidRPr="0064426E">
        <w:rPr>
          <w:color w:val="000000" w:themeColor="text1"/>
        </w:rPr>
        <w:t xml:space="preserve"> - любое юридическое или физическое лицо, а группа этих лиц, способное на законных основаниях поставить требуемую продукцию;</w:t>
      </w:r>
    </w:p>
    <w:p w:rsidR="00334027" w:rsidRPr="0064426E" w:rsidRDefault="00334027" w:rsidP="00334027">
      <w:pPr>
        <w:ind w:firstLine="720"/>
        <w:rPr>
          <w:color w:val="000000" w:themeColor="text1"/>
        </w:rPr>
      </w:pPr>
      <w:r w:rsidRPr="0064426E">
        <w:rPr>
          <w:rStyle w:val="afffc"/>
          <w:color w:val="000000" w:themeColor="text1"/>
        </w:rPr>
        <w:t>предварительный квалификационный отбор</w:t>
      </w:r>
      <w:r w:rsidRPr="0064426E">
        <w:rPr>
          <w:color w:val="000000" w:themeColor="text1"/>
        </w:rPr>
        <w:t xml:space="preserve"> - оценка соответствия участников предъявляемым требованиям, проводящаяся в виде отдельной процедуры до подачи заявок с технико-коммерческими предложениями.</w:t>
      </w:r>
    </w:p>
    <w:p w:rsidR="00334027" w:rsidRPr="0064426E" w:rsidRDefault="00334027" w:rsidP="00334027">
      <w:pPr>
        <w:ind w:firstLine="720"/>
        <w:rPr>
          <w:color w:val="000000" w:themeColor="text1"/>
        </w:rPr>
      </w:pPr>
      <w:r w:rsidRPr="0064426E">
        <w:rPr>
          <w:rStyle w:val="afffc"/>
          <w:color w:val="000000" w:themeColor="text1"/>
        </w:rPr>
        <w:t>предмет закупки</w:t>
      </w:r>
      <w:r w:rsidRPr="0064426E">
        <w:rPr>
          <w:color w:val="000000" w:themeColor="text1"/>
        </w:rPr>
        <w:t xml:space="preserve"> - конкретные товары, работы или услуги, которые предполагается п</w:t>
      </w:r>
      <w:r w:rsidRPr="0064426E">
        <w:rPr>
          <w:color w:val="000000" w:themeColor="text1"/>
        </w:rPr>
        <w:t>о</w:t>
      </w:r>
      <w:r w:rsidRPr="0064426E">
        <w:rPr>
          <w:color w:val="000000" w:themeColor="text1"/>
        </w:rPr>
        <w:t>ставить (выполнить, оказать) заказчику на условиях, определенных в документации о закупке;</w:t>
      </w:r>
    </w:p>
    <w:p w:rsidR="00334027" w:rsidRPr="0064426E" w:rsidRDefault="00334027" w:rsidP="00334027">
      <w:pPr>
        <w:ind w:firstLine="720"/>
        <w:rPr>
          <w:color w:val="000000" w:themeColor="text1"/>
        </w:rPr>
      </w:pPr>
      <w:r w:rsidRPr="0064426E">
        <w:rPr>
          <w:rStyle w:val="afffc"/>
          <w:color w:val="000000" w:themeColor="text1"/>
        </w:rPr>
        <w:t>продукция</w:t>
      </w:r>
      <w:r w:rsidRPr="0064426E">
        <w:rPr>
          <w:color w:val="000000" w:themeColor="text1"/>
        </w:rPr>
        <w:t xml:space="preserve"> - товары, работы, услуги;</w:t>
      </w:r>
    </w:p>
    <w:p w:rsidR="00334027" w:rsidRPr="0064426E" w:rsidRDefault="00334027" w:rsidP="00334027">
      <w:pPr>
        <w:ind w:firstLine="720"/>
        <w:rPr>
          <w:color w:val="000000" w:themeColor="text1"/>
        </w:rPr>
      </w:pPr>
      <w:r w:rsidRPr="0064426E">
        <w:rPr>
          <w:b/>
          <w:color w:val="000000" w:themeColor="text1"/>
        </w:rPr>
        <w:t>пролонгация договора</w:t>
      </w:r>
      <w:r w:rsidRPr="0064426E">
        <w:rPr>
          <w:color w:val="000000" w:themeColor="text1"/>
        </w:rPr>
        <w:t xml:space="preserve"> – способ закупки, который заключается в осуществлении заку</w:t>
      </w:r>
      <w:r w:rsidRPr="0064426E">
        <w:rPr>
          <w:color w:val="000000" w:themeColor="text1"/>
        </w:rPr>
        <w:t>п</w:t>
      </w:r>
      <w:r w:rsidRPr="0064426E">
        <w:rPr>
          <w:color w:val="000000" w:themeColor="text1"/>
        </w:rPr>
        <w:t>ки путем продления действия договора на следующий период в порядке и на условиях, пред</w:t>
      </w:r>
      <w:r w:rsidRPr="0064426E">
        <w:rPr>
          <w:color w:val="000000" w:themeColor="text1"/>
        </w:rPr>
        <w:t>у</w:t>
      </w:r>
      <w:r w:rsidRPr="0064426E">
        <w:rPr>
          <w:color w:val="000000" w:themeColor="text1"/>
        </w:rPr>
        <w:t>смотренных договором в соответствие с законодательством Российской Федерации</w:t>
      </w:r>
    </w:p>
    <w:p w:rsidR="00334027" w:rsidRPr="0064426E" w:rsidRDefault="00334027" w:rsidP="00334027">
      <w:pPr>
        <w:ind w:firstLine="720"/>
        <w:rPr>
          <w:color w:val="000000" w:themeColor="text1"/>
        </w:rPr>
      </w:pPr>
      <w:r w:rsidRPr="0064426E">
        <w:rPr>
          <w:rStyle w:val="afffc"/>
          <w:color w:val="000000" w:themeColor="text1"/>
        </w:rPr>
        <w:lastRenderedPageBreak/>
        <w:t>процедура</w:t>
      </w:r>
      <w:r w:rsidRPr="0064426E">
        <w:rPr>
          <w:color w:val="000000" w:themeColor="text1"/>
        </w:rPr>
        <w:t xml:space="preserve"> - установленный способ осуществления деятельности или процесса; посл</w:t>
      </w:r>
      <w:r w:rsidRPr="0064426E">
        <w:rPr>
          <w:color w:val="000000" w:themeColor="text1"/>
        </w:rPr>
        <w:t>е</w:t>
      </w:r>
      <w:r w:rsidRPr="0064426E">
        <w:rPr>
          <w:color w:val="000000" w:themeColor="text1"/>
        </w:rPr>
        <w:t>довательность действий;</w:t>
      </w:r>
    </w:p>
    <w:p w:rsidR="00334027" w:rsidRPr="0064426E" w:rsidRDefault="00334027" w:rsidP="00334027">
      <w:pPr>
        <w:ind w:firstLine="720"/>
        <w:rPr>
          <w:color w:val="000000" w:themeColor="text1"/>
        </w:rPr>
      </w:pPr>
      <w:r w:rsidRPr="0064426E">
        <w:rPr>
          <w:rStyle w:val="afffc"/>
          <w:color w:val="000000" w:themeColor="text1"/>
        </w:rPr>
        <w:t>работы</w:t>
      </w:r>
      <w:r w:rsidRPr="0064426E">
        <w:rPr>
          <w:color w:val="000000" w:themeColor="text1"/>
        </w:rPr>
        <w:t xml:space="preserve"> - любая деятельность, результаты которой имеют материальное выражение и могут быть реализованы для удовлетворения потребностей заказчика. </w:t>
      </w:r>
      <w:proofErr w:type="gramStart"/>
      <w:r w:rsidRPr="0064426E">
        <w:rPr>
          <w:color w:val="000000" w:themeColor="text1"/>
        </w:rPr>
        <w:t>К работам, в частности, относится деятельность, связанная со строительством, реконструкцией, сносом, ремонтом или обновлением здания, сооружения или объекта, в том числе, подготовка строительной площа</w:t>
      </w:r>
      <w:r w:rsidRPr="0064426E">
        <w:rPr>
          <w:color w:val="000000" w:themeColor="text1"/>
        </w:rPr>
        <w:t>д</w:t>
      </w:r>
      <w:r w:rsidRPr="0064426E">
        <w:rPr>
          <w:color w:val="000000" w:themeColor="text1"/>
        </w:rPr>
        <w:t>ки, выемка грунта, возведение, сооружение, монтаж оборудования или материалов, отделочные работы, а также сопутствующие строительные работы, такие, как бурение, геодезические раб</w:t>
      </w:r>
      <w:r w:rsidRPr="0064426E">
        <w:rPr>
          <w:color w:val="000000" w:themeColor="text1"/>
        </w:rPr>
        <w:t>о</w:t>
      </w:r>
      <w:r w:rsidRPr="0064426E">
        <w:rPr>
          <w:color w:val="000000" w:themeColor="text1"/>
        </w:rPr>
        <w:t>ты, спутниковая съемка, сейсмические исследования и аналогичные работы;</w:t>
      </w:r>
      <w:proofErr w:type="gramEnd"/>
    </w:p>
    <w:p w:rsidR="00334027" w:rsidRPr="0064426E" w:rsidRDefault="00334027" w:rsidP="00334027">
      <w:pPr>
        <w:ind w:firstLine="720"/>
        <w:rPr>
          <w:color w:val="000000" w:themeColor="text1"/>
        </w:rPr>
      </w:pPr>
      <w:r w:rsidRPr="0064426E">
        <w:rPr>
          <w:rStyle w:val="afffc"/>
          <w:color w:val="000000" w:themeColor="text1"/>
        </w:rPr>
        <w:t>способ закупки</w:t>
      </w:r>
      <w:r w:rsidRPr="0064426E">
        <w:rPr>
          <w:color w:val="000000" w:themeColor="text1"/>
        </w:rPr>
        <w:t xml:space="preserve"> - разновидность процедур закупки, предусмотренная Положением о з</w:t>
      </w:r>
      <w:r w:rsidRPr="0064426E">
        <w:rPr>
          <w:color w:val="000000" w:themeColor="text1"/>
        </w:rPr>
        <w:t>а</w:t>
      </w:r>
      <w:r w:rsidRPr="0064426E">
        <w:rPr>
          <w:color w:val="000000" w:themeColor="text1"/>
        </w:rPr>
        <w:t>купке, определяющая действия, предписанные к безусловному выполнению при осуществл</w:t>
      </w:r>
      <w:r w:rsidRPr="0064426E">
        <w:rPr>
          <w:color w:val="000000" w:themeColor="text1"/>
        </w:rPr>
        <w:t>е</w:t>
      </w:r>
      <w:r w:rsidRPr="0064426E">
        <w:rPr>
          <w:color w:val="000000" w:themeColor="text1"/>
        </w:rPr>
        <w:t>нии закупки;</w:t>
      </w:r>
    </w:p>
    <w:p w:rsidR="00334027" w:rsidRPr="0064426E" w:rsidRDefault="00334027" w:rsidP="00334027">
      <w:pPr>
        <w:ind w:firstLine="720"/>
        <w:rPr>
          <w:color w:val="000000" w:themeColor="text1"/>
        </w:rPr>
      </w:pPr>
      <w:r w:rsidRPr="0064426E">
        <w:rPr>
          <w:rStyle w:val="afffc"/>
          <w:color w:val="000000" w:themeColor="text1"/>
        </w:rPr>
        <w:t>товары</w:t>
      </w:r>
      <w:r w:rsidRPr="0064426E">
        <w:rPr>
          <w:color w:val="000000" w:themeColor="text1"/>
        </w:rPr>
        <w:t xml:space="preserve"> - любые предметы (материальные объекты). К товарам, в частности, относятся изделия, оборудование, носители энергии и электрическая энергия;</w:t>
      </w:r>
    </w:p>
    <w:p w:rsidR="00334027" w:rsidRPr="0064426E" w:rsidRDefault="00334027" w:rsidP="00334027">
      <w:pPr>
        <w:ind w:firstLine="720"/>
        <w:rPr>
          <w:color w:val="000000" w:themeColor="text1"/>
        </w:rPr>
      </w:pPr>
      <w:r w:rsidRPr="0064426E">
        <w:rPr>
          <w:rStyle w:val="afffc"/>
          <w:color w:val="000000" w:themeColor="text1"/>
        </w:rPr>
        <w:t>услуги</w:t>
      </w:r>
      <w:r w:rsidRPr="0064426E">
        <w:rPr>
          <w:color w:val="000000" w:themeColor="text1"/>
        </w:rPr>
        <w:t xml:space="preserve"> - любая деятельность, результаты которой не имеют материального выражения, включая консультационные и юридические услуги, ремонт и обслуживание компьютерной, офисной и иной техники и оборудования, создание программного обеспечения и передача прав (лицензий) на его использование, а так же предоставление движимого и недвижимого имущ</w:t>
      </w:r>
      <w:r w:rsidRPr="0064426E">
        <w:rPr>
          <w:color w:val="000000" w:themeColor="text1"/>
        </w:rPr>
        <w:t>е</w:t>
      </w:r>
      <w:r w:rsidRPr="0064426E">
        <w:rPr>
          <w:color w:val="000000" w:themeColor="text1"/>
        </w:rPr>
        <w:t>ства в лизинг или аренду;</w:t>
      </w:r>
    </w:p>
    <w:p w:rsidR="00334027" w:rsidRPr="0064426E" w:rsidRDefault="00334027" w:rsidP="00334027">
      <w:pPr>
        <w:ind w:firstLine="720"/>
        <w:rPr>
          <w:color w:val="000000" w:themeColor="text1"/>
        </w:rPr>
      </w:pPr>
      <w:r w:rsidRPr="0064426E">
        <w:rPr>
          <w:rStyle w:val="afffc"/>
          <w:color w:val="000000" w:themeColor="text1"/>
        </w:rPr>
        <w:t>участник</w:t>
      </w:r>
      <w:r w:rsidRPr="0064426E">
        <w:rPr>
          <w:color w:val="000000" w:themeColor="text1"/>
        </w:rPr>
        <w:t xml:space="preserve"> - лицо, подающее заявку на участие в процедуре;</w:t>
      </w:r>
    </w:p>
    <w:p w:rsidR="00334027" w:rsidRPr="0064426E" w:rsidRDefault="00334027" w:rsidP="00334027">
      <w:pPr>
        <w:ind w:firstLine="720"/>
        <w:rPr>
          <w:color w:val="000000" w:themeColor="text1"/>
        </w:rPr>
      </w:pPr>
      <w:r w:rsidRPr="0064426E">
        <w:rPr>
          <w:rStyle w:val="afffc"/>
          <w:color w:val="000000" w:themeColor="text1"/>
        </w:rPr>
        <w:t>чрезвычайное событие</w:t>
      </w:r>
      <w:r w:rsidRPr="0064426E">
        <w:rPr>
          <w:color w:val="000000" w:themeColor="text1"/>
        </w:rPr>
        <w:t xml:space="preserve"> - обстоятельства непреодолимой силы, которые нельзя было предусмотреть заранее и которые создают явную и значительную опасность для жизни и зд</w:t>
      </w:r>
      <w:r w:rsidRPr="0064426E">
        <w:rPr>
          <w:color w:val="000000" w:themeColor="text1"/>
        </w:rPr>
        <w:t>о</w:t>
      </w:r>
      <w:r w:rsidRPr="0064426E">
        <w:rPr>
          <w:color w:val="000000" w:themeColor="text1"/>
        </w:rPr>
        <w:t>ровья человека, состояния окружающей среды либо имущественных интересов заказчика;</w:t>
      </w:r>
    </w:p>
    <w:p w:rsidR="00334027" w:rsidRPr="0064426E" w:rsidRDefault="00334027" w:rsidP="00334027">
      <w:pPr>
        <w:ind w:firstLine="720"/>
        <w:rPr>
          <w:color w:val="000000" w:themeColor="text1"/>
        </w:rPr>
      </w:pPr>
      <w:r w:rsidRPr="0064426E">
        <w:rPr>
          <w:rStyle w:val="afffc"/>
          <w:color w:val="000000" w:themeColor="text1"/>
        </w:rPr>
        <w:t>эксперт</w:t>
      </w:r>
      <w:r w:rsidRPr="0064426E">
        <w:rPr>
          <w:color w:val="000000" w:themeColor="text1"/>
        </w:rPr>
        <w:t xml:space="preserve"> - беспристрастное лицо, обладающее в соответствующих областях специал</w:t>
      </w:r>
      <w:r w:rsidRPr="0064426E">
        <w:rPr>
          <w:color w:val="000000" w:themeColor="text1"/>
        </w:rPr>
        <w:t>ь</w:t>
      </w:r>
      <w:r w:rsidRPr="0064426E">
        <w:rPr>
          <w:color w:val="000000" w:themeColor="text1"/>
        </w:rPr>
        <w:t>ными знаниями, достаточными для проведения оценки заявок по каким-либо отдельным кр</w:t>
      </w:r>
      <w:r w:rsidRPr="0064426E">
        <w:rPr>
          <w:color w:val="000000" w:themeColor="text1"/>
        </w:rPr>
        <w:t>и</w:t>
      </w:r>
      <w:r w:rsidRPr="0064426E">
        <w:rPr>
          <w:color w:val="000000" w:themeColor="text1"/>
        </w:rPr>
        <w:t>териям;</w:t>
      </w:r>
    </w:p>
    <w:p w:rsidR="00334027" w:rsidRPr="0064426E" w:rsidRDefault="00334027" w:rsidP="00334027">
      <w:pPr>
        <w:ind w:firstLine="720"/>
        <w:rPr>
          <w:color w:val="000000" w:themeColor="text1"/>
        </w:rPr>
      </w:pPr>
      <w:r w:rsidRPr="0064426E">
        <w:rPr>
          <w:rStyle w:val="afffc"/>
          <w:color w:val="000000" w:themeColor="text1"/>
        </w:rPr>
        <w:t>электронная площадка</w:t>
      </w:r>
      <w:r w:rsidRPr="0064426E">
        <w:rPr>
          <w:color w:val="000000" w:themeColor="text1"/>
        </w:rPr>
        <w:t xml:space="preserve"> - сайт в сети Интернет, на котором проводятся открытые пр</w:t>
      </w:r>
      <w:r w:rsidRPr="0064426E">
        <w:rPr>
          <w:color w:val="000000" w:themeColor="text1"/>
        </w:rPr>
        <w:t>о</w:t>
      </w:r>
      <w:r w:rsidRPr="0064426E">
        <w:rPr>
          <w:color w:val="000000" w:themeColor="text1"/>
        </w:rPr>
        <w:t>цедуры закупки в электронной форме;</w:t>
      </w:r>
    </w:p>
    <w:p w:rsidR="00334027" w:rsidRPr="0064426E" w:rsidRDefault="00334027" w:rsidP="00334027">
      <w:pPr>
        <w:ind w:firstLine="720"/>
        <w:rPr>
          <w:color w:val="000000" w:themeColor="text1"/>
        </w:rPr>
      </w:pPr>
      <w:r w:rsidRPr="0064426E">
        <w:rPr>
          <w:rStyle w:val="afffc"/>
          <w:color w:val="000000" w:themeColor="text1"/>
        </w:rPr>
        <w:t>электронная цифровая подпись</w:t>
      </w:r>
      <w:r w:rsidRPr="0064426E">
        <w:rPr>
          <w:color w:val="000000" w:themeColor="text1"/>
        </w:rPr>
        <w:t xml:space="preserve"> - реквизит электронного документа, предназначенный для защиты данного электронного документа от подделки, полученный в результате крипт</w:t>
      </w:r>
      <w:r w:rsidRPr="0064426E">
        <w:rPr>
          <w:color w:val="000000" w:themeColor="text1"/>
        </w:rPr>
        <w:t>о</w:t>
      </w:r>
      <w:r w:rsidRPr="0064426E">
        <w:rPr>
          <w:color w:val="000000" w:themeColor="text1"/>
        </w:rPr>
        <w:t>графического преобразования информации с использованием закрытого ключа электронной цифровой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334027" w:rsidRPr="0064426E" w:rsidRDefault="00334027" w:rsidP="00334027">
      <w:pPr>
        <w:ind w:firstLine="720"/>
        <w:rPr>
          <w:color w:val="000000" w:themeColor="text1"/>
        </w:rPr>
      </w:pPr>
      <w:r w:rsidRPr="0064426E">
        <w:rPr>
          <w:rStyle w:val="afffc"/>
          <w:color w:val="000000" w:themeColor="text1"/>
        </w:rPr>
        <w:t>электронный документ</w:t>
      </w:r>
      <w:r w:rsidRPr="0064426E">
        <w:rPr>
          <w:color w:val="000000" w:themeColor="text1"/>
        </w:rPr>
        <w:t xml:space="preserve"> - документ, в котором информация представлена в электронно-цифровой форме;</w:t>
      </w:r>
    </w:p>
    <w:p w:rsidR="00334027" w:rsidRPr="0064426E" w:rsidRDefault="00334027" w:rsidP="00334027">
      <w:pPr>
        <w:ind w:firstLine="720"/>
        <w:rPr>
          <w:color w:val="000000" w:themeColor="text1"/>
        </w:rPr>
      </w:pPr>
      <w:r w:rsidRPr="0064426E">
        <w:rPr>
          <w:rStyle w:val="afffc"/>
          <w:color w:val="000000" w:themeColor="text1"/>
        </w:rPr>
        <w:t>этап</w:t>
      </w:r>
      <w:r w:rsidRPr="0064426E">
        <w:rPr>
          <w:color w:val="000000" w:themeColor="text1"/>
        </w:rPr>
        <w:t xml:space="preserve"> - ограниченная каким-либо событием (истечением заранее определенного срока, завершением заранее отведенного числа попыток, подачей какого-либо документа и т.д.) пр</w:t>
      </w:r>
      <w:r w:rsidRPr="0064426E">
        <w:rPr>
          <w:color w:val="000000" w:themeColor="text1"/>
        </w:rPr>
        <w:t>о</w:t>
      </w:r>
      <w:r w:rsidRPr="0064426E">
        <w:rPr>
          <w:color w:val="000000" w:themeColor="text1"/>
        </w:rPr>
        <w:t>цедура конкурса или иного способа закупки, по результатам которой принимается какое-либо решение в отношении всех ее участников (допустить на следующий этап, выбрать наилучшего и т.п.);</w:t>
      </w:r>
    </w:p>
    <w:p w:rsidR="00334027" w:rsidRPr="00ED22A8" w:rsidRDefault="00334027" w:rsidP="00334027">
      <w:pPr>
        <w:pStyle w:val="2"/>
        <w:spacing w:line="360" w:lineRule="auto"/>
        <w:rPr>
          <w:b/>
          <w:sz w:val="24"/>
          <w:szCs w:val="24"/>
        </w:rPr>
      </w:pPr>
      <w:r>
        <w:rPr>
          <w:b/>
        </w:rPr>
        <w:br w:type="page"/>
      </w:r>
      <w:bookmarkStart w:id="22" w:name="_Toc435008330"/>
      <w:r w:rsidRPr="00ED22A8">
        <w:rPr>
          <w:b/>
          <w:sz w:val="24"/>
          <w:szCs w:val="24"/>
        </w:rPr>
        <w:lastRenderedPageBreak/>
        <w:t>ЧАСТЬ I. КОНКУРС</w:t>
      </w:r>
      <w:bookmarkEnd w:id="22"/>
      <w:r w:rsidRPr="00ED22A8">
        <w:rPr>
          <w:b/>
          <w:sz w:val="24"/>
          <w:szCs w:val="24"/>
        </w:rPr>
        <w:t xml:space="preserve"> </w:t>
      </w:r>
    </w:p>
    <w:p w:rsidR="00334027" w:rsidRPr="00ED22A8" w:rsidRDefault="00334027" w:rsidP="00334027">
      <w:pPr>
        <w:pStyle w:val="2"/>
        <w:spacing w:after="0" w:line="360" w:lineRule="auto"/>
        <w:rPr>
          <w:b/>
          <w:sz w:val="24"/>
          <w:szCs w:val="24"/>
        </w:rPr>
      </w:pPr>
      <w:bookmarkStart w:id="23" w:name="_Toc435008331"/>
      <w:r w:rsidRPr="00ED22A8">
        <w:rPr>
          <w:b/>
          <w:sz w:val="24"/>
          <w:szCs w:val="24"/>
        </w:rPr>
        <w:t xml:space="preserve">РАЗДЕЛ </w:t>
      </w:r>
      <w:r>
        <w:rPr>
          <w:b/>
          <w:sz w:val="24"/>
          <w:szCs w:val="24"/>
        </w:rPr>
        <w:t>1</w:t>
      </w:r>
      <w:r w:rsidRPr="00ED22A8">
        <w:rPr>
          <w:b/>
          <w:sz w:val="24"/>
          <w:szCs w:val="24"/>
        </w:rPr>
        <w:t xml:space="preserve">.1. ПРИГЛАШЕНИЕ К УЧАСТИЮ </w:t>
      </w:r>
      <w:bookmarkEnd w:id="23"/>
      <w:r w:rsidRPr="00ED22A8">
        <w:rPr>
          <w:b/>
          <w:sz w:val="24"/>
          <w:szCs w:val="24"/>
        </w:rPr>
        <w:t>В КОНКУРСЕ</w:t>
      </w:r>
    </w:p>
    <w:p w:rsidR="00334027" w:rsidRPr="00ED22A8" w:rsidRDefault="00334027" w:rsidP="00334027">
      <w:pPr>
        <w:keepNext/>
        <w:keepLines/>
        <w:widowControl w:val="0"/>
        <w:suppressLineNumbers/>
        <w:tabs>
          <w:tab w:val="left" w:pos="708"/>
        </w:tabs>
        <w:suppressAutoHyphens/>
        <w:spacing w:after="0" w:line="360" w:lineRule="auto"/>
        <w:ind w:firstLine="567"/>
      </w:pPr>
    </w:p>
    <w:p w:rsidR="00334027" w:rsidRPr="00ED22A8" w:rsidRDefault="00334027" w:rsidP="00334027">
      <w:pPr>
        <w:keepNext/>
        <w:keepLines/>
        <w:widowControl w:val="0"/>
        <w:suppressLineNumbers/>
        <w:tabs>
          <w:tab w:val="left" w:pos="708"/>
        </w:tabs>
        <w:suppressAutoHyphens/>
        <w:spacing w:after="0"/>
        <w:ind w:firstLine="567"/>
      </w:pPr>
      <w:proofErr w:type="gramStart"/>
      <w:r w:rsidRPr="00ED22A8">
        <w:t xml:space="preserve">Настоящим приглашаются к участию в конкурсе, полная информация о котором указана в извещении о проведении конкурса и Информационной карте конкурса, любые юридические лица </w:t>
      </w:r>
      <w:r w:rsidRPr="00ED22A8">
        <w:rPr>
          <w:bCs/>
        </w:rPr>
        <w:t>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w:t>
      </w:r>
      <w:proofErr w:type="gramEnd"/>
      <w:r w:rsidRPr="00ED22A8">
        <w:rPr>
          <w:bCs/>
        </w:rPr>
        <w:t xml:space="preserve"> том числе индивидуальный предприниматель или несколько индивидуальных предпринимателей</w:t>
      </w:r>
      <w:r w:rsidRPr="00ED22A8">
        <w:t>, выступающих на стороне одного участника закупки.</w:t>
      </w:r>
    </w:p>
    <w:p w:rsidR="00334027" w:rsidRPr="00ED22A8" w:rsidRDefault="00334027" w:rsidP="00334027">
      <w:pPr>
        <w:keepNext/>
        <w:keepLines/>
        <w:suppressLineNumbers/>
        <w:tabs>
          <w:tab w:val="left" w:pos="708"/>
        </w:tabs>
        <w:suppressAutoHyphens/>
        <w:spacing w:after="0"/>
        <w:ind w:firstLine="567"/>
      </w:pPr>
      <w:r w:rsidRPr="00ED22A8">
        <w:t>Конкурсная документация предоставляется любому заинтересованному лицу со дня размещения извещения о проведении конкурса в ЕИС любым из следующих способов:</w:t>
      </w:r>
    </w:p>
    <w:p w:rsidR="00334027" w:rsidRPr="00ED22A8" w:rsidRDefault="00334027" w:rsidP="00334027">
      <w:pPr>
        <w:pStyle w:val="afff"/>
        <w:keepNext/>
        <w:keepLines/>
        <w:suppressLineNumbers/>
        <w:tabs>
          <w:tab w:val="left" w:pos="1134"/>
        </w:tabs>
        <w:suppressAutoHyphens/>
        <w:ind w:left="0"/>
        <w:rPr>
          <w:rFonts w:ascii="Times New Roman" w:eastAsia="Times New Roman" w:hAnsi="Times New Roman"/>
          <w:sz w:val="24"/>
          <w:szCs w:val="24"/>
          <w:lang w:eastAsia="ru-RU"/>
        </w:rPr>
      </w:pPr>
      <w:r w:rsidRPr="00ED22A8">
        <w:rPr>
          <w:rFonts w:ascii="Times New Roman" w:eastAsia="Times New Roman" w:hAnsi="Times New Roman"/>
          <w:sz w:val="24"/>
          <w:szCs w:val="24"/>
          <w:lang w:eastAsia="ru-RU"/>
        </w:rPr>
        <w:t xml:space="preserve">а) заинтересованные лица могут скачать настоящую конкурсную документацию в электронном виде бесплатно в ЕИС; </w:t>
      </w:r>
    </w:p>
    <w:p w:rsidR="00334027" w:rsidRPr="00ED22A8" w:rsidRDefault="00334027" w:rsidP="00334027">
      <w:pPr>
        <w:pStyle w:val="afff"/>
        <w:keepNext/>
        <w:keepLines/>
        <w:suppressLineNumbers/>
        <w:tabs>
          <w:tab w:val="left" w:pos="1134"/>
        </w:tabs>
        <w:suppressAutoHyphens/>
        <w:ind w:left="0"/>
        <w:rPr>
          <w:rFonts w:ascii="Times New Roman" w:eastAsia="Times New Roman" w:hAnsi="Times New Roman"/>
          <w:sz w:val="24"/>
          <w:szCs w:val="24"/>
          <w:lang w:eastAsia="ru-RU"/>
        </w:rPr>
      </w:pPr>
      <w:r w:rsidRPr="00ED22A8">
        <w:rPr>
          <w:rFonts w:ascii="Times New Roman" w:eastAsia="Times New Roman" w:hAnsi="Times New Roman"/>
          <w:sz w:val="24"/>
          <w:szCs w:val="24"/>
          <w:lang w:eastAsia="ru-RU"/>
        </w:rPr>
        <w:t>б) на основании заявления на получение конкурсной документации любого заинтересованного лица, поданного в письменной форме, в том числе, в форме электронного документа, по адресу Заказчика, указанному в Информационной карте конкурса, в течение двух рабочих дней со дня получения соответствующего заявления экземпляр конкурсной документации на бумажном носителе предоставляется такому лицу;</w:t>
      </w:r>
    </w:p>
    <w:p w:rsidR="00334027" w:rsidRPr="00ED22A8" w:rsidRDefault="00334027" w:rsidP="00334027">
      <w:pPr>
        <w:pStyle w:val="afff"/>
        <w:keepNext/>
        <w:keepLines/>
        <w:suppressLineNumbers/>
        <w:tabs>
          <w:tab w:val="left" w:pos="1134"/>
        </w:tabs>
        <w:suppressAutoHyphens/>
        <w:ind w:left="0"/>
        <w:rPr>
          <w:rFonts w:ascii="Times New Roman" w:eastAsia="Times New Roman" w:hAnsi="Times New Roman"/>
          <w:sz w:val="24"/>
          <w:szCs w:val="24"/>
          <w:lang w:eastAsia="ru-RU"/>
        </w:rPr>
      </w:pPr>
      <w:proofErr w:type="gramStart"/>
      <w:r w:rsidRPr="00ED22A8">
        <w:rPr>
          <w:rFonts w:ascii="Times New Roman" w:eastAsia="Times New Roman" w:hAnsi="Times New Roman"/>
          <w:sz w:val="24"/>
          <w:szCs w:val="24"/>
          <w:lang w:eastAsia="ru-RU"/>
        </w:rPr>
        <w:t>в) на основании заявления на получение конкурсной документации любого заинтересованного лица, поданного в письменной форме, в том числе, в форме электронного документа, по адресу Заказчика, указанному в Информационной карте конкурса, в течение двух рабочих дней со дня получения соответствующего заявления экземпляр конкурсной документации в форме электронного документа на электронном носителе предоставляется такому лицу;</w:t>
      </w:r>
      <w:proofErr w:type="gramEnd"/>
    </w:p>
    <w:p w:rsidR="00334027" w:rsidRPr="00ED22A8" w:rsidRDefault="00334027" w:rsidP="00334027">
      <w:pPr>
        <w:pStyle w:val="afff"/>
        <w:keepNext/>
        <w:keepLines/>
        <w:suppressLineNumbers/>
        <w:tabs>
          <w:tab w:val="left" w:pos="1134"/>
        </w:tabs>
        <w:suppressAutoHyphens/>
        <w:ind w:left="0"/>
        <w:rPr>
          <w:rFonts w:ascii="Times New Roman" w:eastAsia="Times New Roman" w:hAnsi="Times New Roman"/>
          <w:sz w:val="24"/>
          <w:szCs w:val="24"/>
          <w:lang w:eastAsia="ru-RU"/>
        </w:rPr>
      </w:pPr>
      <w:proofErr w:type="gramStart"/>
      <w:r w:rsidRPr="00ED22A8">
        <w:rPr>
          <w:rFonts w:ascii="Times New Roman" w:eastAsia="Times New Roman" w:hAnsi="Times New Roman"/>
          <w:sz w:val="24"/>
          <w:szCs w:val="24"/>
          <w:lang w:eastAsia="ru-RU"/>
        </w:rPr>
        <w:t>г) на основании заявления на получение конкурсной документации любого заинтересованного лица, поданного в письменной форме, в том числе, в форме электронного документа, по адресу Заказчика, указанному в Информационной карте конкурса, в течение двух рабочих дней со дня получения соответствующего заявления экземпляр конкурсной документации на бумажном носителе будет направлен почтой, но отправитель не берет на себя ответственности за его утерю или</w:t>
      </w:r>
      <w:proofErr w:type="gramEnd"/>
      <w:r w:rsidRPr="00ED22A8">
        <w:rPr>
          <w:rFonts w:ascii="Times New Roman" w:eastAsia="Times New Roman" w:hAnsi="Times New Roman"/>
          <w:sz w:val="24"/>
          <w:szCs w:val="24"/>
          <w:lang w:eastAsia="ru-RU"/>
        </w:rPr>
        <w:t xml:space="preserve"> вручение с запозданием.</w:t>
      </w:r>
    </w:p>
    <w:p w:rsidR="00334027" w:rsidRPr="00ED22A8" w:rsidRDefault="00334027" w:rsidP="00334027">
      <w:pPr>
        <w:pStyle w:val="afff"/>
        <w:keepNext/>
        <w:keepLines/>
        <w:suppressLineNumbers/>
        <w:suppressAutoHyphens/>
        <w:ind w:left="0"/>
        <w:rPr>
          <w:rFonts w:ascii="Times New Roman" w:eastAsia="Times New Roman" w:hAnsi="Times New Roman"/>
          <w:sz w:val="24"/>
          <w:szCs w:val="24"/>
          <w:lang w:eastAsia="ru-RU"/>
        </w:rPr>
      </w:pPr>
      <w:r w:rsidRPr="00ED22A8">
        <w:rPr>
          <w:rFonts w:ascii="Times New Roman" w:eastAsia="Times New Roman" w:hAnsi="Times New Roman"/>
          <w:sz w:val="24"/>
          <w:szCs w:val="24"/>
          <w:lang w:eastAsia="ru-RU"/>
        </w:rPr>
        <w:t>В ЕИС будут публиковаться все разъяснения, касающиеся положений настоящей конкурсной документации, а также все изменения конкурсной документации, в случае возникновения таковых.</w:t>
      </w:r>
    </w:p>
    <w:p w:rsidR="00334027" w:rsidRPr="00ED22A8" w:rsidRDefault="00334027" w:rsidP="00334027">
      <w:pPr>
        <w:pStyle w:val="afff"/>
        <w:keepNext/>
        <w:keepLines/>
        <w:suppressLineNumbers/>
        <w:suppressAutoHyphens/>
        <w:ind w:left="0"/>
        <w:rPr>
          <w:rFonts w:ascii="Times New Roman" w:eastAsia="Times New Roman" w:hAnsi="Times New Roman"/>
          <w:sz w:val="24"/>
          <w:szCs w:val="24"/>
          <w:lang w:eastAsia="ru-RU"/>
        </w:rPr>
      </w:pPr>
      <w:r w:rsidRPr="00ED22A8">
        <w:rPr>
          <w:rFonts w:ascii="Times New Roman" w:eastAsia="Times New Roman" w:hAnsi="Times New Roman"/>
          <w:sz w:val="24"/>
          <w:szCs w:val="24"/>
          <w:lang w:eastAsia="ru-RU"/>
        </w:rPr>
        <w:t>Если Участник закупки получил конкурсную документацию иным, не указанным в настоящем разделе способом, Заказчик не несет ответственности за её содержание.</w:t>
      </w:r>
    </w:p>
    <w:p w:rsidR="00334027" w:rsidRPr="00ED22A8" w:rsidRDefault="00334027" w:rsidP="00334027">
      <w:pPr>
        <w:pStyle w:val="afff"/>
        <w:keepNext/>
        <w:keepLines/>
        <w:suppressLineNumbers/>
        <w:suppressAutoHyphens/>
        <w:ind w:left="0"/>
        <w:rPr>
          <w:rFonts w:ascii="Times New Roman" w:eastAsia="Times New Roman" w:hAnsi="Times New Roman"/>
          <w:sz w:val="24"/>
          <w:szCs w:val="24"/>
          <w:lang w:eastAsia="ru-RU"/>
        </w:rPr>
      </w:pPr>
      <w:r w:rsidRPr="00ED22A8">
        <w:rPr>
          <w:rFonts w:ascii="Times New Roman" w:eastAsia="Times New Roman" w:hAnsi="Times New Roman"/>
          <w:sz w:val="24"/>
          <w:szCs w:val="24"/>
          <w:lang w:eastAsia="ru-RU"/>
        </w:rPr>
        <w:t xml:space="preserve">Участники закупки должны самостоятельно отслеживать появление в ЕИС всех изменений конкурсной документации, в случае возникновения таковых. </w:t>
      </w:r>
    </w:p>
    <w:bookmarkEnd w:id="20"/>
    <w:bookmarkEnd w:id="21"/>
    <w:p w:rsidR="00334027" w:rsidRPr="00610BA5" w:rsidRDefault="00334027" w:rsidP="00334027">
      <w:pPr>
        <w:spacing w:after="0"/>
        <w:jc w:val="center"/>
        <w:rPr>
          <w:b/>
        </w:rPr>
      </w:pPr>
      <w:r>
        <w:br w:type="page"/>
      </w:r>
      <w:bookmarkStart w:id="24" w:name="_Toc190595525"/>
      <w:bookmarkStart w:id="25" w:name="_Toc260839099"/>
      <w:bookmarkStart w:id="26" w:name="_Toc435008332"/>
      <w:bookmarkEnd w:id="24"/>
      <w:bookmarkEnd w:id="25"/>
      <w:r w:rsidRPr="00610BA5">
        <w:rPr>
          <w:b/>
        </w:rPr>
        <w:lastRenderedPageBreak/>
        <w:t xml:space="preserve">РАЗДЕЛ </w:t>
      </w:r>
      <w:r>
        <w:rPr>
          <w:b/>
        </w:rPr>
        <w:t>1</w:t>
      </w:r>
      <w:r w:rsidRPr="00610BA5">
        <w:rPr>
          <w:b/>
        </w:rPr>
        <w:t>.2. ОБЩИЕ УСЛОВИЯ ПРОВЕДЕНИЯ КОНКУРСА</w:t>
      </w:r>
      <w:bookmarkEnd w:id="26"/>
    </w:p>
    <w:p w:rsidR="00334027" w:rsidRPr="007A22B1"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Pr="0079154E" w:rsidRDefault="00334027" w:rsidP="00334027">
      <w:pPr>
        <w:pStyle w:val="1"/>
        <w:rPr>
          <w:b/>
          <w:sz w:val="28"/>
          <w:szCs w:val="28"/>
        </w:rPr>
      </w:pPr>
      <w:bookmarkStart w:id="27" w:name="sub_11053"/>
      <w:r w:rsidRPr="0079154E">
        <w:rPr>
          <w:b/>
          <w:sz w:val="28"/>
          <w:szCs w:val="28"/>
        </w:rPr>
        <w:t>Общие положения</w:t>
      </w:r>
    </w:p>
    <w:bookmarkEnd w:id="27"/>
    <w:p w:rsidR="00334027" w:rsidRPr="003C19CE" w:rsidRDefault="00334027" w:rsidP="00334027">
      <w:pPr>
        <w:ind w:firstLine="720"/>
        <w:rPr>
          <w:b/>
        </w:rPr>
      </w:pPr>
    </w:p>
    <w:p w:rsidR="00334027" w:rsidRPr="003C19CE" w:rsidRDefault="00334027" w:rsidP="00334027">
      <w:pPr>
        <w:pStyle w:val="1"/>
        <w:rPr>
          <w:b/>
          <w:sz w:val="24"/>
          <w:szCs w:val="24"/>
        </w:rPr>
      </w:pPr>
      <w:bookmarkStart w:id="28" w:name="sub_1"/>
      <w:r w:rsidRPr="003C19CE">
        <w:rPr>
          <w:b/>
          <w:sz w:val="24"/>
          <w:szCs w:val="24"/>
        </w:rPr>
        <w:t>1. Предмет, объект, область применения, цели и принципы регулирования</w:t>
      </w:r>
    </w:p>
    <w:bookmarkEnd w:id="28"/>
    <w:p w:rsidR="00334027" w:rsidRPr="003C19CE" w:rsidRDefault="00334027" w:rsidP="00334027">
      <w:pPr>
        <w:ind w:firstLine="720"/>
      </w:pPr>
    </w:p>
    <w:p w:rsidR="00334027" w:rsidRPr="003C19CE" w:rsidRDefault="00334027" w:rsidP="00334027">
      <w:pPr>
        <w:ind w:firstLine="720"/>
      </w:pPr>
      <w:bookmarkStart w:id="29" w:name="sub_10150"/>
      <w:r w:rsidRPr="003C19CE">
        <w:rPr>
          <w:rStyle w:val="afffc"/>
          <w:color w:val="auto"/>
        </w:rPr>
        <w:t xml:space="preserve">1.1. Предмет и объект регулирования </w:t>
      </w:r>
    </w:p>
    <w:p w:rsidR="00334027" w:rsidRPr="003C19CE" w:rsidRDefault="00334027" w:rsidP="00334027">
      <w:pPr>
        <w:ind w:firstLine="720"/>
      </w:pPr>
      <w:bookmarkStart w:id="30" w:name="sub_10151"/>
      <w:bookmarkEnd w:id="29"/>
      <w:r w:rsidRPr="003C19CE">
        <w:t>1.1.1. Положение о закупке (далее - Положение) регулирует отношения по закупкам т</w:t>
      </w:r>
      <w:r w:rsidRPr="003C19CE">
        <w:t>о</w:t>
      </w:r>
      <w:r w:rsidRPr="003C19CE">
        <w:t xml:space="preserve">варов, работ, услуг для нужд заказчика </w:t>
      </w:r>
      <w:bookmarkStart w:id="31" w:name="sub_10152"/>
      <w:bookmarkEnd w:id="30"/>
      <w:r w:rsidRPr="003C19CE">
        <w:t>– ООО «ОЭСК».</w:t>
      </w:r>
    </w:p>
    <w:p w:rsidR="00334027" w:rsidRPr="003C19CE" w:rsidRDefault="00334027" w:rsidP="00334027">
      <w:pPr>
        <w:ind w:firstLine="720"/>
      </w:pPr>
      <w:r w:rsidRPr="003C19CE">
        <w:t xml:space="preserve">1.1.1.1. Положение о закупке разработано в соответствии с </w:t>
      </w:r>
      <w:hyperlink r:id="rId9" w:history="1">
        <w:r w:rsidRPr="003C19CE">
          <w:rPr>
            <w:rStyle w:val="afffd"/>
            <w:color w:val="auto"/>
          </w:rPr>
          <w:t>Федеральным законом</w:t>
        </w:r>
      </w:hyperlink>
      <w:r w:rsidRPr="003C19CE">
        <w:t xml:space="preserve"> от 18 июля 2011 г. N 223-ФЗ "О закупках товаров, работ, услуг отдельными видами юридических лиц" (далее - Федеральный закон N 223-ФЗ).</w:t>
      </w:r>
    </w:p>
    <w:p w:rsidR="00334027" w:rsidRPr="003C19CE" w:rsidRDefault="00334027" w:rsidP="00334027">
      <w:pPr>
        <w:ind w:firstLine="720"/>
      </w:pPr>
      <w:bookmarkStart w:id="32" w:name="sub_10153"/>
      <w:bookmarkEnd w:id="31"/>
      <w:r w:rsidRPr="003C19CE">
        <w:t xml:space="preserve">1.1.2. Термины и определения, применяемые в настоящем Положении, приведены </w:t>
      </w:r>
      <w:r w:rsidRPr="003C19CE">
        <w:rPr>
          <w:b/>
        </w:rPr>
        <w:t xml:space="preserve">в </w:t>
      </w:r>
      <w:hyperlink w:anchor="sub_1000" w:history="1">
        <w:r w:rsidRPr="003C19CE">
          <w:rPr>
            <w:rStyle w:val="afffd"/>
            <w:color w:val="auto"/>
          </w:rPr>
          <w:t>Приложении 1</w:t>
        </w:r>
      </w:hyperlink>
      <w:r w:rsidRPr="003C19CE">
        <w:t xml:space="preserve"> к настоящему Положению.</w:t>
      </w:r>
    </w:p>
    <w:p w:rsidR="00334027" w:rsidRPr="003C19CE" w:rsidRDefault="00334027" w:rsidP="00334027">
      <w:pPr>
        <w:ind w:firstLine="720"/>
      </w:pPr>
      <w:bookmarkStart w:id="33" w:name="sub_10154"/>
      <w:bookmarkEnd w:id="32"/>
      <w:r w:rsidRPr="003C19CE">
        <w:rPr>
          <w:rStyle w:val="afffc"/>
          <w:color w:val="auto"/>
        </w:rPr>
        <w:t>1.2. Область применения</w:t>
      </w:r>
    </w:p>
    <w:p w:rsidR="00334027" w:rsidRPr="003C19CE" w:rsidRDefault="00334027" w:rsidP="00334027">
      <w:pPr>
        <w:ind w:firstLine="720"/>
      </w:pPr>
      <w:bookmarkStart w:id="34" w:name="sub_10155"/>
      <w:bookmarkEnd w:id="33"/>
      <w:r w:rsidRPr="003C19CE">
        <w:t>1.2.1. Положение применяется во всех случаях расходования средств Заказчиком за и</w:t>
      </w:r>
      <w:r w:rsidRPr="003C19CE">
        <w:t>с</w:t>
      </w:r>
      <w:r w:rsidRPr="003C19CE">
        <w:t>ключением случаев:</w:t>
      </w:r>
    </w:p>
    <w:p w:rsidR="00334027" w:rsidRPr="003C19CE" w:rsidRDefault="00334027" w:rsidP="00334027">
      <w:pPr>
        <w:ind w:firstLine="720"/>
      </w:pPr>
      <w:bookmarkStart w:id="35" w:name="sub_10156"/>
      <w:bookmarkEnd w:id="34"/>
      <w:r w:rsidRPr="003C19CE">
        <w:t>1.2.1.1. заключения договоров купли-продажи ценных бумаг и валютных ценностей;</w:t>
      </w:r>
    </w:p>
    <w:p w:rsidR="00334027" w:rsidRPr="003C19CE" w:rsidRDefault="00334027" w:rsidP="00334027">
      <w:pPr>
        <w:ind w:firstLine="720"/>
      </w:pPr>
      <w:bookmarkStart w:id="36" w:name="sub_10157"/>
      <w:bookmarkEnd w:id="35"/>
      <w:r w:rsidRPr="003C19CE">
        <w:t xml:space="preserve">1.2.1.2. приобретения биржевых товаров на товарной бирже в соответствии с </w:t>
      </w:r>
      <w:hyperlink r:id="rId10" w:history="1">
        <w:r w:rsidRPr="003C19CE">
          <w:rPr>
            <w:rStyle w:val="afffd"/>
            <w:color w:val="auto"/>
          </w:rPr>
          <w:t>законод</w:t>
        </w:r>
        <w:r w:rsidRPr="003C19CE">
          <w:rPr>
            <w:rStyle w:val="afffd"/>
            <w:color w:val="auto"/>
          </w:rPr>
          <w:t>а</w:t>
        </w:r>
        <w:r w:rsidRPr="003C19CE">
          <w:rPr>
            <w:rStyle w:val="afffd"/>
            <w:color w:val="auto"/>
          </w:rPr>
          <w:t>тельством</w:t>
        </w:r>
      </w:hyperlink>
      <w:r w:rsidRPr="003C19CE">
        <w:t xml:space="preserve"> о товарных биржах и биржевой торговле;</w:t>
      </w:r>
    </w:p>
    <w:p w:rsidR="00334027" w:rsidRPr="003C19CE" w:rsidRDefault="00334027" w:rsidP="00334027">
      <w:pPr>
        <w:ind w:firstLine="720"/>
      </w:pPr>
      <w:bookmarkStart w:id="37" w:name="sub_10158"/>
      <w:bookmarkEnd w:id="36"/>
      <w:r w:rsidRPr="003C19CE">
        <w:t>1.2.1.3. осуществления размещения заказов на поставки товаров, выполнение работ, ок</w:t>
      </w:r>
      <w:r w:rsidRPr="003C19CE">
        <w:t>а</w:t>
      </w:r>
      <w:r w:rsidRPr="003C19CE">
        <w:t xml:space="preserve">зание услуг в соответствии с </w:t>
      </w:r>
      <w:hyperlink r:id="rId11" w:history="1">
        <w:r w:rsidRPr="003C19CE">
          <w:rPr>
            <w:rStyle w:val="afffd"/>
            <w:color w:val="auto"/>
          </w:rPr>
          <w:t>Федеральным законом</w:t>
        </w:r>
      </w:hyperlink>
      <w:r w:rsidRPr="003C19CE">
        <w:t xml:space="preserve"> от 05 апреля 2013 года N 44-ФЗ " О ко</w:t>
      </w:r>
      <w:r w:rsidRPr="003C19CE">
        <w:t>н</w:t>
      </w:r>
      <w:r w:rsidRPr="003C19CE">
        <w:t xml:space="preserve">трактной системе в сфере закупок товаров, работ, услуг для обеспечения государственных и муниципальных нужд"; </w:t>
      </w:r>
    </w:p>
    <w:p w:rsidR="00334027" w:rsidRPr="003C19CE" w:rsidRDefault="00334027" w:rsidP="00334027">
      <w:pPr>
        <w:ind w:firstLine="720"/>
      </w:pPr>
      <w:bookmarkStart w:id="38" w:name="sub_10159"/>
      <w:bookmarkEnd w:id="37"/>
      <w:r w:rsidRPr="003C19CE">
        <w:t>1.2.1.3. закупок в области военно-технического сотрудничества;</w:t>
      </w:r>
    </w:p>
    <w:p w:rsidR="00334027" w:rsidRPr="003C19CE" w:rsidRDefault="00334027" w:rsidP="00334027">
      <w:pPr>
        <w:ind w:firstLine="720"/>
      </w:pPr>
      <w:bookmarkStart w:id="39" w:name="sub_10160"/>
      <w:bookmarkEnd w:id="38"/>
      <w:r w:rsidRPr="003C19CE">
        <w:t>1.2.1.4. закупок товаров, работ, услуг в соответствии с международным договором Ро</w:t>
      </w:r>
      <w:r w:rsidRPr="003C19CE">
        <w:t>с</w:t>
      </w:r>
      <w:r w:rsidRPr="003C19CE">
        <w:t>сийской Федерации, если таким договором предусмотрен иной порядок определения поста</w:t>
      </w:r>
      <w:r w:rsidRPr="003C19CE">
        <w:t>в</w:t>
      </w:r>
      <w:r w:rsidRPr="003C19CE">
        <w:t>щиков (подрядчиков, исполнителей) таких товаров, работ, услуг;</w:t>
      </w:r>
    </w:p>
    <w:p w:rsidR="00334027" w:rsidRPr="003C19CE" w:rsidRDefault="00334027" w:rsidP="00334027">
      <w:pPr>
        <w:ind w:firstLine="720"/>
      </w:pPr>
      <w:bookmarkStart w:id="40" w:name="sub_10161"/>
      <w:bookmarkEnd w:id="39"/>
      <w:r w:rsidRPr="003C19CE">
        <w:t xml:space="preserve">1.2.1.5. осуществления отбора аудиторской организации для проведения обязательного аудита бухгалтерской (финансовой) отчетности заказчика в соответствии со </w:t>
      </w:r>
      <w:hyperlink r:id="rId12" w:history="1">
        <w:r w:rsidRPr="003C19CE">
          <w:rPr>
            <w:rStyle w:val="afffd"/>
            <w:color w:val="auto"/>
          </w:rPr>
          <w:t>ст. 5</w:t>
        </w:r>
      </w:hyperlink>
      <w:r w:rsidRPr="003C19CE">
        <w:t xml:space="preserve"> Федерального закона от 30 декабря 2008 года N 307-ФЗ "Об аудиторской деятельности".</w:t>
      </w:r>
    </w:p>
    <w:p w:rsidR="00334027" w:rsidRPr="003C19CE" w:rsidRDefault="00334027" w:rsidP="00334027">
      <w:pPr>
        <w:ind w:firstLine="720"/>
      </w:pPr>
      <w:bookmarkStart w:id="41" w:name="sub_10162"/>
      <w:bookmarkEnd w:id="40"/>
      <w:r w:rsidRPr="003C19CE">
        <w:t>1.2.2. В случаях закупки товаров, работ, услуг, стоимостью, превышающей размер крупной сделки, согласование закупки осуществляется в соответствии с законодательством Российской Федерации.</w:t>
      </w:r>
    </w:p>
    <w:p w:rsidR="00334027" w:rsidRPr="003C19CE" w:rsidRDefault="00334027" w:rsidP="00334027">
      <w:pPr>
        <w:ind w:firstLine="720"/>
      </w:pPr>
      <w:bookmarkStart w:id="42" w:name="sub_11140"/>
      <w:bookmarkEnd w:id="41"/>
      <w:r w:rsidRPr="003C19CE">
        <w:rPr>
          <w:rStyle w:val="afffc"/>
          <w:color w:val="auto"/>
        </w:rPr>
        <w:t>1.3. Цели и принципы регулирования закупочной деятельности</w:t>
      </w:r>
    </w:p>
    <w:p w:rsidR="00334027" w:rsidRPr="003C19CE" w:rsidRDefault="00334027" w:rsidP="00334027">
      <w:pPr>
        <w:ind w:firstLine="720"/>
      </w:pPr>
      <w:bookmarkStart w:id="43" w:name="sub_10164"/>
      <w:bookmarkEnd w:id="42"/>
      <w:r w:rsidRPr="003C19CE">
        <w:t>1.3.1. Настоящее Положение регулирует отношения по закупкам в целях:</w:t>
      </w:r>
    </w:p>
    <w:p w:rsidR="00334027" w:rsidRPr="003C19CE" w:rsidRDefault="00334027" w:rsidP="00334027">
      <w:pPr>
        <w:ind w:firstLine="720"/>
      </w:pPr>
      <w:bookmarkStart w:id="44" w:name="sub_10165"/>
      <w:bookmarkEnd w:id="43"/>
      <w:r w:rsidRPr="003C19CE">
        <w:t>1.3.1.1. создания условий для своевременного и полного удовлетворения потребностей Заказчика в товарах, работах, услугах с необходимыми показателями цены, качества и наде</w:t>
      </w:r>
      <w:r w:rsidRPr="003C19CE">
        <w:t>ж</w:t>
      </w:r>
      <w:r w:rsidRPr="003C19CE">
        <w:t>ности;</w:t>
      </w:r>
    </w:p>
    <w:p w:rsidR="00334027" w:rsidRPr="003C19CE" w:rsidRDefault="00334027" w:rsidP="00334027">
      <w:pPr>
        <w:ind w:firstLine="720"/>
      </w:pPr>
      <w:bookmarkStart w:id="45" w:name="sub_10166"/>
      <w:bookmarkEnd w:id="44"/>
      <w:r w:rsidRPr="003C19CE">
        <w:t>1.3.1.2. эффективного использования денежных средств;</w:t>
      </w:r>
    </w:p>
    <w:p w:rsidR="00334027" w:rsidRPr="003C19CE" w:rsidRDefault="00334027" w:rsidP="00334027">
      <w:pPr>
        <w:ind w:firstLine="720"/>
      </w:pPr>
      <w:bookmarkStart w:id="46" w:name="sub_10167"/>
      <w:bookmarkEnd w:id="45"/>
      <w:r w:rsidRPr="003C19CE">
        <w:t>1.3.1.3. расширения возможностей участия юридических и физических лиц в закупках товаров, работ, услуг (далее также - закупки) и стимулирования такого участия;</w:t>
      </w:r>
    </w:p>
    <w:p w:rsidR="00334027" w:rsidRPr="003C19CE" w:rsidRDefault="00334027" w:rsidP="00334027">
      <w:pPr>
        <w:ind w:firstLine="720"/>
      </w:pPr>
      <w:bookmarkStart w:id="47" w:name="sub_10168"/>
      <w:bookmarkEnd w:id="46"/>
      <w:r w:rsidRPr="003C19CE">
        <w:t>1.3.1.4. развития добросовестной конкуренции;</w:t>
      </w:r>
    </w:p>
    <w:p w:rsidR="00334027" w:rsidRPr="003C19CE" w:rsidRDefault="00334027" w:rsidP="00334027">
      <w:pPr>
        <w:ind w:firstLine="720"/>
      </w:pPr>
      <w:bookmarkStart w:id="48" w:name="sub_10169"/>
      <w:bookmarkEnd w:id="47"/>
      <w:r w:rsidRPr="003C19CE">
        <w:t>1.3.1.5. обеспечения гласности и прозрачности закупок;</w:t>
      </w:r>
    </w:p>
    <w:p w:rsidR="00334027" w:rsidRPr="003C19CE" w:rsidRDefault="00334027" w:rsidP="00334027">
      <w:pPr>
        <w:ind w:firstLine="720"/>
      </w:pPr>
      <w:bookmarkStart w:id="49" w:name="sub_10170"/>
      <w:bookmarkEnd w:id="48"/>
      <w:r w:rsidRPr="003C19CE">
        <w:t>1.3.1.6. предотвращения коррупции и других злоупотреблений.</w:t>
      </w:r>
    </w:p>
    <w:p w:rsidR="00334027" w:rsidRPr="003C19CE" w:rsidRDefault="00334027" w:rsidP="00334027">
      <w:pPr>
        <w:ind w:firstLine="720"/>
      </w:pPr>
      <w:bookmarkStart w:id="50" w:name="sub_10171"/>
      <w:bookmarkEnd w:id="49"/>
      <w:r w:rsidRPr="003C19CE">
        <w:lastRenderedPageBreak/>
        <w:t>1.3.2. При закупке товаров, работ, услуг заказчик руководствуется следующими при</w:t>
      </w:r>
      <w:r w:rsidRPr="003C19CE">
        <w:t>н</w:t>
      </w:r>
      <w:r w:rsidRPr="003C19CE">
        <w:t>ципами:</w:t>
      </w:r>
    </w:p>
    <w:p w:rsidR="00334027" w:rsidRPr="003C19CE" w:rsidRDefault="00334027" w:rsidP="00334027">
      <w:pPr>
        <w:ind w:firstLine="720"/>
      </w:pPr>
      <w:bookmarkStart w:id="51" w:name="sub_10172"/>
      <w:bookmarkEnd w:id="50"/>
      <w:r w:rsidRPr="003C19CE">
        <w:t>1.3.2.1. информационная открытость закупки;</w:t>
      </w:r>
    </w:p>
    <w:p w:rsidR="00334027" w:rsidRPr="003C19CE" w:rsidRDefault="00334027" w:rsidP="00334027">
      <w:pPr>
        <w:ind w:firstLine="720"/>
      </w:pPr>
      <w:bookmarkStart w:id="52" w:name="sub_10173"/>
      <w:bookmarkEnd w:id="51"/>
      <w:r w:rsidRPr="003C19CE">
        <w:t>1.3.2.2. равноправие, справедливость, отсутствие дискриминации и необоснованных о</w:t>
      </w:r>
      <w:r w:rsidRPr="003C19CE">
        <w:t>г</w:t>
      </w:r>
      <w:r w:rsidRPr="003C19CE">
        <w:t>раничений конкуренции по отношению к участникам закупки;</w:t>
      </w:r>
    </w:p>
    <w:p w:rsidR="00334027" w:rsidRPr="003C19CE" w:rsidRDefault="00334027" w:rsidP="00334027">
      <w:pPr>
        <w:ind w:firstLine="720"/>
      </w:pPr>
      <w:bookmarkStart w:id="53" w:name="sub_10174"/>
      <w:bookmarkEnd w:id="52"/>
      <w:r w:rsidRPr="003C19CE">
        <w:t>1.3.2.3. целевое и экономически эффективное расходование денежных средств на пр</w:t>
      </w:r>
      <w:r w:rsidRPr="003C19CE">
        <w:t>и</w:t>
      </w:r>
      <w:r w:rsidRPr="003C19CE">
        <w:t>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bookmarkEnd w:id="53"/>
    <w:p w:rsidR="00334027" w:rsidRPr="003C19CE" w:rsidRDefault="00334027" w:rsidP="00334027">
      <w:pPr>
        <w:ind w:firstLine="720"/>
      </w:pPr>
    </w:p>
    <w:p w:rsidR="00334027" w:rsidRPr="003C19CE" w:rsidRDefault="00334027" w:rsidP="00334027">
      <w:pPr>
        <w:pStyle w:val="1"/>
        <w:rPr>
          <w:b/>
          <w:sz w:val="24"/>
          <w:szCs w:val="24"/>
        </w:rPr>
      </w:pPr>
      <w:bookmarkStart w:id="54" w:name="sub_2"/>
      <w:r w:rsidRPr="003C19CE">
        <w:rPr>
          <w:b/>
          <w:sz w:val="24"/>
          <w:szCs w:val="24"/>
        </w:rPr>
        <w:t>2. Информационное обеспечение закупки</w:t>
      </w:r>
    </w:p>
    <w:bookmarkEnd w:id="54"/>
    <w:p w:rsidR="00334027" w:rsidRPr="003C19CE" w:rsidRDefault="00334027" w:rsidP="00334027">
      <w:pPr>
        <w:ind w:firstLine="720"/>
      </w:pPr>
    </w:p>
    <w:p w:rsidR="00334027" w:rsidRPr="003C19CE" w:rsidRDefault="00334027" w:rsidP="00334027">
      <w:pPr>
        <w:ind w:firstLine="720"/>
      </w:pPr>
      <w:bookmarkStart w:id="55" w:name="sub_10176"/>
      <w:r w:rsidRPr="003C19CE">
        <w:t>2.1. Настоящее Положение и вносимые в него изменения подлежат обязательному ра</w:t>
      </w:r>
      <w:r w:rsidRPr="003C19CE">
        <w:t>з</w:t>
      </w:r>
      <w:r w:rsidRPr="003C19CE">
        <w:t xml:space="preserve">мещению на официальном сайте заказчика  </w:t>
      </w:r>
      <w:r w:rsidRPr="003C19CE">
        <w:rPr>
          <w:b/>
        </w:rPr>
        <w:t>www.elektroseti.com</w:t>
      </w:r>
      <w:r w:rsidRPr="003C19CE">
        <w:t xml:space="preserve"> и (или) в единой информац</w:t>
      </w:r>
      <w:r w:rsidRPr="003C19CE">
        <w:t>и</w:t>
      </w:r>
      <w:r w:rsidRPr="003C19CE">
        <w:t xml:space="preserve">онной системе </w:t>
      </w:r>
      <w:hyperlink r:id="rId13" w:history="1">
        <w:r w:rsidRPr="003C19CE">
          <w:rPr>
            <w:rStyle w:val="afffd"/>
            <w:color w:val="auto"/>
          </w:rPr>
          <w:t>www.zakupki.gov.ru</w:t>
        </w:r>
      </w:hyperlink>
      <w:r w:rsidRPr="003C19CE">
        <w:t xml:space="preserve"> в соответствии с </w:t>
      </w:r>
      <w:hyperlink r:id="rId14" w:history="1">
        <w:r w:rsidRPr="003C19CE">
          <w:rPr>
            <w:rStyle w:val="afffd"/>
            <w:color w:val="auto"/>
          </w:rPr>
          <w:t>Федеральным законом</w:t>
        </w:r>
      </w:hyperlink>
      <w:r w:rsidRPr="003C19CE">
        <w:t xml:space="preserve"> N 223-ФЗ не позднее 15 рабочих дней со дня их принятия (утверждения).</w:t>
      </w:r>
    </w:p>
    <w:p w:rsidR="00334027" w:rsidRPr="003C19CE" w:rsidRDefault="00334027" w:rsidP="00334027">
      <w:pPr>
        <w:ind w:firstLine="720"/>
      </w:pPr>
      <w:bookmarkStart w:id="56" w:name="sub_10178"/>
      <w:bookmarkEnd w:id="55"/>
      <w:r w:rsidRPr="003C19CE">
        <w:t xml:space="preserve">2.2. На официальном сайте заказчика и (или) в единой информационной системе </w:t>
      </w:r>
      <w:proofErr w:type="spellStart"/>
      <w:r w:rsidRPr="003C19CE">
        <w:t>www.zakupki.gov.ru</w:t>
      </w:r>
      <w:proofErr w:type="spellEnd"/>
      <w:r w:rsidRPr="003C19CE">
        <w:t xml:space="preserve"> размещается план закупок товаров, работ, услуг на срок не менее одного года.</w:t>
      </w:r>
    </w:p>
    <w:p w:rsidR="00334027" w:rsidRPr="003C19CE" w:rsidRDefault="00334027" w:rsidP="00334027">
      <w:pPr>
        <w:ind w:firstLine="720"/>
      </w:pPr>
      <w:r w:rsidRPr="003C19CE">
        <w:t>2.2.1. Закупочная комиссия не позднее 15 декабря предшествующего планируемому г</w:t>
      </w:r>
      <w:r w:rsidRPr="003C19CE">
        <w:t>о</w:t>
      </w:r>
      <w:r w:rsidRPr="003C19CE">
        <w:t>ду, формирует годовой план закупки товаров, работ, услуг для собственных нужд на план</w:t>
      </w:r>
      <w:r w:rsidRPr="003C19CE">
        <w:t>и</w:t>
      </w:r>
      <w:r w:rsidRPr="003C19CE">
        <w:t>руемый год с разбивкой по кварталам и указанием сумм, необходимых для финансирования. План должен содержать описание товаров, работ, услуг, ценовые параметры с детализацией по закупаемым товарам, работам, услугам, сроки поставки товаров, выполнения работ, оказания услуг.</w:t>
      </w:r>
    </w:p>
    <w:p w:rsidR="00334027" w:rsidRPr="003C19CE" w:rsidRDefault="00334027" w:rsidP="00334027">
      <w:pPr>
        <w:ind w:firstLine="720"/>
      </w:pPr>
      <w:bookmarkStart w:id="57" w:name="sub_10179"/>
      <w:bookmarkEnd w:id="56"/>
      <w:r w:rsidRPr="003C19CE">
        <w:t xml:space="preserve">2.2.2. Размещенные на официальном сайте заказчика и (или) в единой информационной системе </w:t>
      </w:r>
      <w:proofErr w:type="spellStart"/>
      <w:r w:rsidRPr="003C19CE">
        <w:t>www.zakupki.gov.ru</w:t>
      </w:r>
      <w:proofErr w:type="spellEnd"/>
      <w:r w:rsidRPr="003C19CE">
        <w:t xml:space="preserve"> в соответствии с настоящим Положением о закупке </w:t>
      </w:r>
      <w:proofErr w:type="gramStart"/>
      <w:r w:rsidRPr="003C19CE">
        <w:t>информация</w:t>
      </w:r>
      <w:proofErr w:type="gramEnd"/>
      <w:r w:rsidRPr="003C19CE">
        <w:t xml:space="preserve"> о закупке, положения о закупке, планы закупки должны быть доступны для ознакомления без взимания платы.</w:t>
      </w:r>
    </w:p>
    <w:p w:rsidR="00334027" w:rsidRPr="003C19CE" w:rsidRDefault="00334027" w:rsidP="00334027">
      <w:pPr>
        <w:ind w:firstLine="720"/>
      </w:pPr>
      <w:bookmarkStart w:id="58" w:name="sub_10180"/>
      <w:bookmarkEnd w:id="57"/>
      <w:r w:rsidRPr="003C19CE">
        <w:t xml:space="preserve">2.3. На официальном сайте заказчика и (или) в единой информационной системе </w:t>
      </w:r>
      <w:proofErr w:type="spellStart"/>
      <w:r w:rsidRPr="003C19CE">
        <w:t>www.zakupki.gov.ru</w:t>
      </w:r>
      <w:proofErr w:type="spellEnd"/>
      <w:r w:rsidRPr="003C19CE">
        <w:t xml:space="preserve"> также подлежит размещению следующая информация:</w:t>
      </w:r>
    </w:p>
    <w:p w:rsidR="00334027" w:rsidRPr="003C19CE" w:rsidRDefault="00334027" w:rsidP="00334027">
      <w:pPr>
        <w:ind w:firstLine="720"/>
      </w:pPr>
      <w:bookmarkStart w:id="59" w:name="sub_10181"/>
      <w:bookmarkEnd w:id="58"/>
      <w:r w:rsidRPr="003C19CE">
        <w:t>2.3.1. извещение о закупке и вносимые в него изменения;</w:t>
      </w:r>
    </w:p>
    <w:p w:rsidR="00334027" w:rsidRPr="003C19CE" w:rsidRDefault="00334027" w:rsidP="00334027">
      <w:pPr>
        <w:ind w:firstLine="720"/>
      </w:pPr>
      <w:bookmarkStart w:id="60" w:name="sub_10182"/>
      <w:bookmarkEnd w:id="59"/>
      <w:r w:rsidRPr="003C19CE">
        <w:t>2.3.2. документация о закупке и вносимые в нее изменения;</w:t>
      </w:r>
    </w:p>
    <w:p w:rsidR="00334027" w:rsidRPr="003C19CE" w:rsidRDefault="00334027" w:rsidP="00334027">
      <w:pPr>
        <w:ind w:firstLine="720"/>
      </w:pPr>
      <w:bookmarkStart w:id="61" w:name="sub_10183"/>
      <w:bookmarkEnd w:id="60"/>
      <w:r w:rsidRPr="003C19CE">
        <w:t>2.3.3. проект договора, заключаемого по итогам процедуры закупки;</w:t>
      </w:r>
    </w:p>
    <w:p w:rsidR="00334027" w:rsidRPr="003C19CE" w:rsidRDefault="00334027" w:rsidP="00334027">
      <w:pPr>
        <w:ind w:firstLine="720"/>
      </w:pPr>
      <w:bookmarkStart w:id="62" w:name="sub_10184"/>
      <w:bookmarkEnd w:id="61"/>
      <w:r w:rsidRPr="003C19CE">
        <w:t>2.3.4. разъяснения закупочной документации;</w:t>
      </w:r>
    </w:p>
    <w:p w:rsidR="00334027" w:rsidRPr="003C19CE" w:rsidRDefault="00334027" w:rsidP="00334027">
      <w:pPr>
        <w:ind w:firstLine="720"/>
      </w:pPr>
      <w:bookmarkStart w:id="63" w:name="sub_10185"/>
      <w:bookmarkEnd w:id="62"/>
      <w:r w:rsidRPr="003C19CE">
        <w:t>2.3.5. протоколы, составляемые в ходе проведения закупок;</w:t>
      </w:r>
    </w:p>
    <w:p w:rsidR="00334027" w:rsidRPr="003C19CE" w:rsidRDefault="00334027" w:rsidP="00334027">
      <w:pPr>
        <w:ind w:firstLine="720"/>
      </w:pPr>
      <w:bookmarkStart w:id="64" w:name="sub_10186"/>
      <w:bookmarkEnd w:id="63"/>
      <w:r w:rsidRPr="003C19CE">
        <w:t>2.3.6. иная информация, предусмотренная настоящим Положением.</w:t>
      </w:r>
    </w:p>
    <w:p w:rsidR="00334027" w:rsidRPr="003C19CE" w:rsidRDefault="00334027" w:rsidP="00334027">
      <w:pPr>
        <w:ind w:firstLine="720"/>
      </w:pPr>
      <w:bookmarkStart w:id="65" w:name="sub_10187"/>
      <w:bookmarkEnd w:id="64"/>
      <w:r w:rsidRPr="003C19CE">
        <w:t>2.4. В случае</w:t>
      </w:r>
      <w:proofErr w:type="gramStart"/>
      <w:r w:rsidRPr="003C19CE">
        <w:t>,</w:t>
      </w:r>
      <w:proofErr w:type="gramEnd"/>
      <w:r w:rsidRPr="003C19CE">
        <w:t xml:space="preserve"> если при заключении и исполнении договора изменяются объем, цена з</w:t>
      </w:r>
      <w:r w:rsidRPr="003C19CE">
        <w:t>а</w:t>
      </w:r>
      <w:r w:rsidRPr="003C19CE">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3C19CE">
        <w:t>е</w:t>
      </w:r>
      <w:r w:rsidRPr="003C19CE">
        <w:t>сения указанных изменений в договор на официальном сайте заказчика и (или) в единой и</w:t>
      </w:r>
      <w:r w:rsidRPr="003C19CE">
        <w:t>н</w:t>
      </w:r>
      <w:r w:rsidRPr="003C19CE">
        <w:t xml:space="preserve">формационной системе </w:t>
      </w:r>
      <w:proofErr w:type="spellStart"/>
      <w:r w:rsidRPr="003C19CE">
        <w:t>www.zakupki.gov.ru</w:t>
      </w:r>
      <w:proofErr w:type="spellEnd"/>
      <w:r w:rsidRPr="003C19CE">
        <w:t xml:space="preserve"> размещается информация об </w:t>
      </w:r>
      <w:proofErr w:type="gramStart"/>
      <w:r w:rsidRPr="003C19CE">
        <w:t>изменении</w:t>
      </w:r>
      <w:proofErr w:type="gramEnd"/>
      <w:r w:rsidRPr="003C19CE">
        <w:t xml:space="preserve"> договора с указанием измененных условий.</w:t>
      </w:r>
    </w:p>
    <w:p w:rsidR="00334027" w:rsidRPr="003C19CE" w:rsidRDefault="00334027" w:rsidP="00334027">
      <w:pPr>
        <w:ind w:firstLine="720"/>
      </w:pPr>
      <w:bookmarkStart w:id="66" w:name="sub_10188"/>
      <w:bookmarkEnd w:id="65"/>
      <w:r w:rsidRPr="003C19CE">
        <w:t xml:space="preserve">2.5. Не позднее 10-го числа месяца, следующего за отчетным месяцем, на официальном сайте заказчика и (или) в единой информационной системе </w:t>
      </w:r>
      <w:hyperlink r:id="rId15" w:history="1">
        <w:r w:rsidRPr="003C19CE">
          <w:rPr>
            <w:rStyle w:val="afffd"/>
            <w:color w:val="auto"/>
          </w:rPr>
          <w:t>www.zakupki.gov.ru</w:t>
        </w:r>
      </w:hyperlink>
      <w:r w:rsidRPr="003C19CE">
        <w:t xml:space="preserve"> размещаются:</w:t>
      </w:r>
    </w:p>
    <w:p w:rsidR="00334027" w:rsidRPr="003C19CE" w:rsidRDefault="00334027" w:rsidP="00334027">
      <w:pPr>
        <w:ind w:firstLine="720"/>
      </w:pPr>
      <w:bookmarkStart w:id="67" w:name="sub_10189"/>
      <w:bookmarkEnd w:id="66"/>
      <w:r w:rsidRPr="003C19CE">
        <w:t>2.5.1. сведения о количестве и об общей стоимости договоров, заключенных по резул</w:t>
      </w:r>
      <w:r w:rsidRPr="003C19CE">
        <w:t>ь</w:t>
      </w:r>
      <w:r w:rsidRPr="003C19CE">
        <w:t>татам закупки товаров, работ, услуг;</w:t>
      </w:r>
    </w:p>
    <w:p w:rsidR="00334027" w:rsidRPr="003C19CE" w:rsidRDefault="00334027" w:rsidP="00334027">
      <w:pPr>
        <w:ind w:firstLine="540"/>
      </w:pPr>
      <w:bookmarkStart w:id="68" w:name="sub_10190"/>
      <w:bookmarkEnd w:id="67"/>
      <w:r w:rsidRPr="003C19CE">
        <w:t>2.5.2. сведения о количестве и об общей стоимости договоров, заключенных по результ</w:t>
      </w:r>
      <w:r w:rsidRPr="003C19CE">
        <w:t>а</w:t>
      </w:r>
      <w:r w:rsidRPr="003C19CE">
        <w:t>там зак</w:t>
      </w:r>
      <w:r>
        <w:t>упки у единственного поставщика</w:t>
      </w:r>
      <w:r w:rsidRPr="003C19CE">
        <w:t xml:space="preserve"> (исполнителя, подрядчика);</w:t>
      </w:r>
    </w:p>
    <w:p w:rsidR="00334027" w:rsidRPr="003C19CE" w:rsidRDefault="00334027" w:rsidP="00334027">
      <w:pPr>
        <w:ind w:firstLine="720"/>
      </w:pPr>
      <w:bookmarkStart w:id="69" w:name="sub_10191"/>
      <w:bookmarkEnd w:id="68"/>
      <w:r w:rsidRPr="003C19CE">
        <w:lastRenderedPageBreak/>
        <w:t>2.5.3. сведения о количестве и об общей стоимости договоров, заключенных по резул</w:t>
      </w:r>
      <w:r w:rsidRPr="003C19CE">
        <w:t>ь</w:t>
      </w:r>
      <w:r w:rsidRPr="003C19CE">
        <w:t>татам закупок, сведения о которых составляют государственную тайну или в отношении кот</w:t>
      </w:r>
      <w:r w:rsidRPr="003C19CE">
        <w:t>о</w:t>
      </w:r>
      <w:r w:rsidRPr="003C19CE">
        <w:t xml:space="preserve">рых приняты решения Правительства Российской Федерации в соответствии с </w:t>
      </w:r>
      <w:hyperlink r:id="rId16" w:history="1">
        <w:r w:rsidRPr="003C19CE">
          <w:rPr>
            <w:rStyle w:val="afffd"/>
            <w:color w:val="auto"/>
          </w:rPr>
          <w:t>частью 16 ст</w:t>
        </w:r>
        <w:r w:rsidRPr="003C19CE">
          <w:rPr>
            <w:rStyle w:val="afffd"/>
            <w:color w:val="auto"/>
          </w:rPr>
          <w:t>а</w:t>
        </w:r>
        <w:r w:rsidRPr="003C19CE">
          <w:rPr>
            <w:rStyle w:val="afffd"/>
            <w:color w:val="auto"/>
          </w:rPr>
          <w:t>тьи 4</w:t>
        </w:r>
      </w:hyperlink>
      <w:r w:rsidRPr="003C19CE">
        <w:t xml:space="preserve"> Федерального закона N 223-ФЗ.</w:t>
      </w:r>
    </w:p>
    <w:p w:rsidR="00334027" w:rsidRPr="003C19CE" w:rsidRDefault="00334027" w:rsidP="00334027">
      <w:pPr>
        <w:ind w:firstLine="720"/>
      </w:pPr>
      <w:r w:rsidRPr="003C19CE">
        <w:t>2.5.4. сведения о количестве и об общей стоимости договоров, заключенных заказчиком по результатам закупки у субъектов малого и среднего предпринимательства.</w:t>
      </w:r>
    </w:p>
    <w:p w:rsidR="00334027" w:rsidRPr="003C19CE" w:rsidRDefault="00334027" w:rsidP="00334027">
      <w:pPr>
        <w:ind w:firstLine="720"/>
      </w:pPr>
      <w:bookmarkStart w:id="70" w:name="sub_10192"/>
      <w:bookmarkEnd w:id="69"/>
      <w:r w:rsidRPr="003C19CE">
        <w:t xml:space="preserve">2.6. </w:t>
      </w:r>
      <w:proofErr w:type="gramStart"/>
      <w:r w:rsidRPr="003C19CE">
        <w:t>Не подлежат размещению на официальном сайте заказчика и (или) в единой инфо</w:t>
      </w:r>
      <w:r w:rsidRPr="003C19CE">
        <w:t>р</w:t>
      </w:r>
      <w:r w:rsidRPr="003C19CE">
        <w:t xml:space="preserve">мационной системе </w:t>
      </w:r>
      <w:proofErr w:type="spellStart"/>
      <w:r w:rsidRPr="003C19CE">
        <w:t>www.zakupki.gov.ru</w:t>
      </w:r>
      <w:proofErr w:type="spellEnd"/>
      <w:r w:rsidRPr="003C19CE">
        <w:t xml:space="preserve"> сведения о закупке, составляющие государственную тайну, при условии, что такие сведения содержатся в извещении о закупке, документации о з</w:t>
      </w:r>
      <w:r w:rsidRPr="003C19CE">
        <w:t>а</w:t>
      </w:r>
      <w:r w:rsidRPr="003C19CE">
        <w:t>купке или в проекте договора, а также сведения о закупке, по которым принято решение Пр</w:t>
      </w:r>
      <w:r w:rsidRPr="003C19CE">
        <w:t>а</w:t>
      </w:r>
      <w:r w:rsidRPr="003C19CE">
        <w:t xml:space="preserve">вительства Российской Федерации в соответствии с </w:t>
      </w:r>
      <w:hyperlink r:id="rId17" w:history="1">
        <w:r w:rsidRPr="003C19CE">
          <w:rPr>
            <w:rStyle w:val="afffd"/>
            <w:color w:val="auto"/>
          </w:rPr>
          <w:t>частью 16 статьи 4</w:t>
        </w:r>
      </w:hyperlink>
      <w:r w:rsidRPr="003C19CE">
        <w:t xml:space="preserve"> Федерального</w:t>
      </w:r>
      <w:proofErr w:type="gramEnd"/>
      <w:r w:rsidRPr="003C19CE">
        <w:t xml:space="preserve"> закона N 223-ФЗ.</w:t>
      </w:r>
      <w:bookmarkStart w:id="71" w:name="sub_10193"/>
      <w:bookmarkEnd w:id="70"/>
    </w:p>
    <w:p w:rsidR="00334027" w:rsidRPr="003C19CE" w:rsidRDefault="00334027" w:rsidP="00334027">
      <w:pPr>
        <w:ind w:firstLine="720"/>
      </w:pPr>
      <w:bookmarkStart w:id="72" w:name="sub_10194"/>
      <w:bookmarkEnd w:id="71"/>
      <w:r w:rsidRPr="003C19CE">
        <w:t xml:space="preserve">2.7. </w:t>
      </w:r>
      <w:bookmarkStart w:id="73" w:name="sub_10195"/>
      <w:bookmarkEnd w:id="72"/>
      <w:proofErr w:type="gramStart"/>
      <w:r w:rsidRPr="003C19CE">
        <w:t>В случае возникновения при ведении единой информационной системы федерал</w:t>
      </w:r>
      <w:r w:rsidRPr="003C19CE">
        <w:t>ь</w:t>
      </w:r>
      <w:r w:rsidRPr="003C19CE">
        <w:t xml:space="preserve">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w:t>
      </w:r>
      <w:hyperlink r:id="rId18" w:history="1">
        <w:r w:rsidRPr="003C19CE">
          <w:rPr>
            <w:rStyle w:val="afffd"/>
            <w:color w:val="auto"/>
          </w:rPr>
          <w:t>www.zakupki.gov.ru</w:t>
        </w:r>
      </w:hyperlink>
      <w:r w:rsidRPr="003C19CE">
        <w:t xml:space="preserve"> в соответствии с </w:t>
      </w:r>
      <w:hyperlink r:id="rId19" w:history="1">
        <w:r w:rsidRPr="003C19CE">
          <w:rPr>
            <w:rStyle w:val="afffd"/>
            <w:color w:val="auto"/>
          </w:rPr>
          <w:t>Федеральным зак</w:t>
        </w:r>
        <w:r w:rsidRPr="003C19CE">
          <w:rPr>
            <w:rStyle w:val="afffd"/>
            <w:color w:val="auto"/>
          </w:rPr>
          <w:t>о</w:t>
        </w:r>
        <w:r w:rsidRPr="003C19CE">
          <w:rPr>
            <w:rStyle w:val="afffd"/>
            <w:color w:val="auto"/>
          </w:rPr>
          <w:t>ном</w:t>
        </w:r>
      </w:hyperlink>
      <w:r w:rsidRPr="003C19CE">
        <w:t xml:space="preserve"> N 223-ФЗ и настоящим Положением, размещается на официальном сайте</w:t>
      </w:r>
      <w:proofErr w:type="gramEnd"/>
      <w:r w:rsidRPr="003C19CE">
        <w:t xml:space="preserve"> заказчика с п</w:t>
      </w:r>
      <w:r w:rsidRPr="003C19CE">
        <w:t>о</w:t>
      </w:r>
      <w:r w:rsidRPr="003C19CE">
        <w:t xml:space="preserve">следующим размещением ее в единой информационной системе </w:t>
      </w:r>
      <w:proofErr w:type="spellStart"/>
      <w:r w:rsidRPr="003C19CE">
        <w:t>www.zakupki.gov.ru</w:t>
      </w:r>
      <w:proofErr w:type="spellEnd"/>
      <w:r w:rsidRPr="003C19CE">
        <w:t xml:space="preserve"> в течение одного рабочего дня со дня устранения технических или иных неполадок, блокирующих до</w:t>
      </w:r>
      <w:r w:rsidRPr="003C19CE">
        <w:t>с</w:t>
      </w:r>
      <w:r w:rsidRPr="003C19CE">
        <w:t>туп к официальному сайту, и считается размещенной в установленном порядке.</w:t>
      </w:r>
    </w:p>
    <w:p w:rsidR="00334027" w:rsidRPr="003C19CE" w:rsidRDefault="00334027" w:rsidP="00334027">
      <w:pPr>
        <w:ind w:firstLine="720"/>
      </w:pPr>
      <w:bookmarkStart w:id="74" w:name="sub_10196"/>
      <w:bookmarkEnd w:id="73"/>
      <w:r w:rsidRPr="003C19CE">
        <w:t>2.8. Информация, подлежащая размещению на официальном сайте заказчика, хранится на сайте в течение трех лет.</w:t>
      </w:r>
    </w:p>
    <w:p w:rsidR="00334027" w:rsidRPr="003C19CE" w:rsidRDefault="00334027" w:rsidP="00334027">
      <w:pPr>
        <w:ind w:firstLine="720"/>
      </w:pPr>
      <w:bookmarkStart w:id="75" w:name="sub_10197"/>
      <w:bookmarkEnd w:id="74"/>
      <w:r w:rsidRPr="003C19CE">
        <w:t>2.9. Информация о закупке, включая извещение о закупке, документацию о закупке, проект договора, разъяснения документации о закупке, изменения извещения о закупке, изм</w:t>
      </w:r>
      <w:r w:rsidRPr="003C19CE">
        <w:t>е</w:t>
      </w:r>
      <w:r w:rsidRPr="003C19CE">
        <w:t>нения документации о закупке, заявки участников закупки, протоколы закупки, планы закупки хранятся заказчиком на бумажном носителе в течение трех лет.</w:t>
      </w:r>
    </w:p>
    <w:bookmarkEnd w:id="75"/>
    <w:p w:rsidR="00334027" w:rsidRPr="007A22B1" w:rsidRDefault="00334027" w:rsidP="00334027">
      <w:pPr>
        <w:pStyle w:val="12"/>
        <w:keepNext w:val="0"/>
        <w:keepLines w:val="0"/>
        <w:suppressLineNumbers w:val="0"/>
        <w:tabs>
          <w:tab w:val="clear" w:pos="432"/>
          <w:tab w:val="num" w:pos="720"/>
        </w:tabs>
        <w:suppressAutoHyphens w:val="0"/>
        <w:spacing w:after="0"/>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Pr="0079154E" w:rsidRDefault="00334027" w:rsidP="00334027">
      <w:pPr>
        <w:pStyle w:val="1"/>
        <w:rPr>
          <w:b/>
          <w:sz w:val="28"/>
          <w:szCs w:val="28"/>
        </w:rPr>
      </w:pPr>
      <w:bookmarkStart w:id="76" w:name="sub_4"/>
      <w:r w:rsidRPr="0079154E">
        <w:rPr>
          <w:b/>
          <w:sz w:val="28"/>
          <w:szCs w:val="28"/>
        </w:rPr>
        <w:lastRenderedPageBreak/>
        <w:t>Общие положения</w:t>
      </w:r>
    </w:p>
    <w:p w:rsidR="00334027" w:rsidRPr="003C19CE" w:rsidRDefault="0079154E" w:rsidP="00334027">
      <w:pPr>
        <w:pStyle w:val="1"/>
        <w:rPr>
          <w:b/>
          <w:sz w:val="24"/>
          <w:szCs w:val="24"/>
        </w:rPr>
      </w:pPr>
      <w:r>
        <w:rPr>
          <w:b/>
          <w:sz w:val="24"/>
          <w:szCs w:val="24"/>
        </w:rPr>
        <w:t>3</w:t>
      </w:r>
      <w:r w:rsidR="00334027" w:rsidRPr="003C19CE">
        <w:rPr>
          <w:b/>
          <w:sz w:val="24"/>
          <w:szCs w:val="24"/>
        </w:rPr>
        <w:t>. Нормативное правовое регулирование закупочной деятельности</w:t>
      </w:r>
    </w:p>
    <w:bookmarkEnd w:id="76"/>
    <w:p w:rsidR="00334027" w:rsidRPr="003C19CE" w:rsidRDefault="00334027" w:rsidP="00334027">
      <w:pPr>
        <w:ind w:firstLine="720"/>
      </w:pPr>
    </w:p>
    <w:p w:rsidR="00334027" w:rsidRDefault="00334027" w:rsidP="00334027">
      <w:pPr>
        <w:pStyle w:val="12"/>
        <w:keepNext w:val="0"/>
        <w:keepLines w:val="0"/>
        <w:suppressLineNumbers w:val="0"/>
        <w:tabs>
          <w:tab w:val="clear" w:pos="432"/>
          <w:tab w:val="num" w:pos="720"/>
        </w:tabs>
        <w:suppressAutoHyphens w:val="0"/>
        <w:spacing w:after="0"/>
        <w:ind w:left="0" w:firstLine="680"/>
        <w:jc w:val="both"/>
        <w:rPr>
          <w:b w:val="0"/>
          <w:sz w:val="24"/>
        </w:rPr>
      </w:pPr>
      <w:proofErr w:type="gramStart"/>
      <w:r w:rsidRPr="003C19CE">
        <w:rPr>
          <w:b w:val="0"/>
          <w:sz w:val="24"/>
        </w:rPr>
        <w:t xml:space="preserve">При закупке товаров, работ, услуг заказчик руководствуется </w:t>
      </w:r>
      <w:hyperlink r:id="rId20" w:history="1">
        <w:r w:rsidRPr="003C19CE">
          <w:rPr>
            <w:rStyle w:val="afffd"/>
            <w:b/>
            <w:color w:val="auto"/>
            <w:sz w:val="24"/>
          </w:rPr>
          <w:t>Конституцией</w:t>
        </w:r>
      </w:hyperlink>
      <w:r w:rsidRPr="003C19CE">
        <w:rPr>
          <w:b w:val="0"/>
          <w:sz w:val="24"/>
        </w:rPr>
        <w:t xml:space="preserve"> Российской Федерации, </w:t>
      </w:r>
      <w:hyperlink r:id="rId21" w:history="1">
        <w:r w:rsidRPr="003C19CE">
          <w:rPr>
            <w:rStyle w:val="afffd"/>
            <w:b/>
            <w:color w:val="auto"/>
            <w:sz w:val="24"/>
          </w:rPr>
          <w:t>Гражданским кодексом</w:t>
        </w:r>
      </w:hyperlink>
      <w:r w:rsidRPr="003C19CE">
        <w:rPr>
          <w:b w:val="0"/>
          <w:sz w:val="24"/>
        </w:rPr>
        <w:t xml:space="preserve"> Российской Федерации (при проведении торгов: конку</w:t>
      </w:r>
      <w:r w:rsidRPr="003C19CE">
        <w:rPr>
          <w:b w:val="0"/>
          <w:sz w:val="24"/>
        </w:rPr>
        <w:t>р</w:t>
      </w:r>
      <w:r w:rsidRPr="003C19CE">
        <w:rPr>
          <w:b w:val="0"/>
          <w:sz w:val="24"/>
        </w:rPr>
        <w:t xml:space="preserve">са, аукциона на право заключить договор), </w:t>
      </w:r>
      <w:hyperlink r:id="rId22" w:history="1">
        <w:r w:rsidRPr="003C19CE">
          <w:rPr>
            <w:rStyle w:val="afffd"/>
            <w:b/>
            <w:color w:val="auto"/>
            <w:sz w:val="24"/>
          </w:rPr>
          <w:t>Федеральным законом</w:t>
        </w:r>
      </w:hyperlink>
      <w:r w:rsidRPr="003C19CE">
        <w:rPr>
          <w:b w:val="0"/>
          <w:sz w:val="24"/>
        </w:rPr>
        <w:t xml:space="preserve"> N 223-ФЗ, </w:t>
      </w:r>
      <w:hyperlink r:id="rId23" w:history="1">
        <w:r w:rsidRPr="003C19CE">
          <w:rPr>
            <w:rStyle w:val="afffd"/>
            <w:b/>
            <w:color w:val="auto"/>
            <w:sz w:val="24"/>
          </w:rPr>
          <w:t>Федеральным законом</w:t>
        </w:r>
      </w:hyperlink>
      <w:r w:rsidRPr="003C19CE">
        <w:rPr>
          <w:b w:val="0"/>
          <w:sz w:val="24"/>
        </w:rPr>
        <w:t xml:space="preserve"> от 26 июля 2006 года N 135-ФЗ "О защите конкуренции) (при проведении торгов, з</w:t>
      </w:r>
      <w:r w:rsidRPr="003C19CE">
        <w:rPr>
          <w:b w:val="0"/>
          <w:sz w:val="24"/>
        </w:rPr>
        <w:t>а</w:t>
      </w:r>
      <w:r w:rsidRPr="003C19CE">
        <w:rPr>
          <w:b w:val="0"/>
          <w:sz w:val="24"/>
        </w:rPr>
        <w:t>проса котировок (запроса цен) на товары), другими федеральными законами и иными норм</w:t>
      </w:r>
      <w:r w:rsidRPr="003C19CE">
        <w:rPr>
          <w:b w:val="0"/>
          <w:sz w:val="24"/>
        </w:rPr>
        <w:t>а</w:t>
      </w:r>
      <w:r w:rsidRPr="003C19CE">
        <w:rPr>
          <w:b w:val="0"/>
          <w:sz w:val="24"/>
        </w:rPr>
        <w:t>тивными правовыми актами Российской Федерации, а также</w:t>
      </w:r>
      <w:proofErr w:type="gramEnd"/>
      <w:r w:rsidRPr="003C19CE">
        <w:rPr>
          <w:b w:val="0"/>
          <w:sz w:val="24"/>
        </w:rPr>
        <w:t xml:space="preserve"> настоящим Положением о заку</w:t>
      </w:r>
      <w:r w:rsidRPr="003C19CE">
        <w:rPr>
          <w:b w:val="0"/>
          <w:sz w:val="24"/>
        </w:rPr>
        <w:t>п</w:t>
      </w:r>
      <w:r w:rsidRPr="003C19CE">
        <w:rPr>
          <w:b w:val="0"/>
          <w:sz w:val="24"/>
        </w:rPr>
        <w:t>ке</w:t>
      </w:r>
      <w:r>
        <w:rPr>
          <w:b w:val="0"/>
          <w:sz w:val="24"/>
        </w:rPr>
        <w:t>.</w:t>
      </w:r>
    </w:p>
    <w:p w:rsidR="00334027" w:rsidRPr="000A574C" w:rsidRDefault="0079154E" w:rsidP="00334027">
      <w:pPr>
        <w:pStyle w:val="1"/>
        <w:rPr>
          <w:b/>
          <w:sz w:val="24"/>
          <w:szCs w:val="24"/>
        </w:rPr>
      </w:pPr>
      <w:bookmarkStart w:id="77" w:name="sub_5"/>
      <w:r>
        <w:rPr>
          <w:b/>
          <w:sz w:val="24"/>
          <w:szCs w:val="24"/>
        </w:rPr>
        <w:t>4</w:t>
      </w:r>
      <w:r w:rsidR="00334027" w:rsidRPr="000A574C">
        <w:rPr>
          <w:b/>
          <w:sz w:val="24"/>
          <w:szCs w:val="24"/>
        </w:rPr>
        <w:t>. Условия выбора способа закупки</w:t>
      </w:r>
    </w:p>
    <w:bookmarkEnd w:id="77"/>
    <w:p w:rsidR="00334027" w:rsidRPr="000A574C" w:rsidRDefault="00334027" w:rsidP="00334027">
      <w:pPr>
        <w:ind w:firstLine="720"/>
      </w:pPr>
    </w:p>
    <w:p w:rsidR="00334027" w:rsidRPr="000A574C" w:rsidRDefault="0079154E" w:rsidP="00334027">
      <w:pPr>
        <w:ind w:firstLine="720"/>
      </w:pPr>
      <w:bookmarkStart w:id="78" w:name="sub_10215"/>
      <w:r>
        <w:t>4</w:t>
      </w:r>
      <w:r w:rsidR="00334027" w:rsidRPr="000A574C">
        <w:t>.</w:t>
      </w:r>
      <w:r w:rsidR="00C85669">
        <w:t>2</w:t>
      </w:r>
      <w:r w:rsidR="00334027" w:rsidRPr="000A574C">
        <w:t xml:space="preserve">. Заказчик вправе применять </w:t>
      </w:r>
      <w:r w:rsidR="00334027" w:rsidRPr="000A574C">
        <w:rPr>
          <w:b/>
          <w:i/>
        </w:rPr>
        <w:t>процедуру открытого конкурса</w:t>
      </w:r>
      <w:r w:rsidR="00334027" w:rsidRPr="000A574C">
        <w:t xml:space="preserve"> при одновременном соблюдении следующих условий:</w:t>
      </w:r>
    </w:p>
    <w:p w:rsidR="00334027" w:rsidRPr="000A574C" w:rsidRDefault="0079154E" w:rsidP="00334027">
      <w:pPr>
        <w:ind w:firstLine="720"/>
      </w:pPr>
      <w:bookmarkStart w:id="79" w:name="sub_10216"/>
      <w:bookmarkEnd w:id="78"/>
      <w:r>
        <w:t>4</w:t>
      </w:r>
      <w:r w:rsidR="00C85669">
        <w:t>.2</w:t>
      </w:r>
      <w:r w:rsidR="00334027" w:rsidRPr="000A574C">
        <w:t>.1. для Заказчика важны несколько условий исполнения договора;</w:t>
      </w:r>
    </w:p>
    <w:bookmarkEnd w:id="79"/>
    <w:p w:rsidR="00334027" w:rsidRPr="000A574C" w:rsidRDefault="0079154E" w:rsidP="00334027">
      <w:pPr>
        <w:ind w:firstLine="720"/>
      </w:pPr>
      <w:r>
        <w:t>4</w:t>
      </w:r>
      <w:r w:rsidR="00C85669">
        <w:t>.2</w:t>
      </w:r>
      <w:r w:rsidR="00334027" w:rsidRPr="000A574C">
        <w:t>.2. на проведение закупки (от момента размещения извещения о закупке на офиц</w:t>
      </w:r>
      <w:r w:rsidR="00334027" w:rsidRPr="000A574C">
        <w:t>и</w:t>
      </w:r>
      <w:r w:rsidR="00334027" w:rsidRPr="000A574C">
        <w:t xml:space="preserve">альном сайте заказчика и (или) в единой информационной системе </w:t>
      </w:r>
      <w:hyperlink r:id="rId24" w:history="1">
        <w:r w:rsidR="00334027" w:rsidRPr="000A574C">
          <w:rPr>
            <w:rStyle w:val="afffd"/>
            <w:color w:val="auto"/>
          </w:rPr>
          <w:t>www.zakupki.gov.ru</w:t>
        </w:r>
      </w:hyperlink>
      <w:r w:rsidR="00334027" w:rsidRPr="000A574C">
        <w:t xml:space="preserve"> до подписания договора) у заказчика есть не менее чем 25 дней.</w:t>
      </w:r>
    </w:p>
    <w:p w:rsidR="00334027" w:rsidRPr="000A574C" w:rsidRDefault="00334027" w:rsidP="00334027">
      <w:pPr>
        <w:ind w:firstLine="720"/>
      </w:pPr>
    </w:p>
    <w:p w:rsidR="00334027" w:rsidRPr="000A574C" w:rsidRDefault="00BC50E7" w:rsidP="00334027">
      <w:pPr>
        <w:pStyle w:val="1"/>
        <w:rPr>
          <w:b/>
          <w:sz w:val="24"/>
          <w:szCs w:val="24"/>
        </w:rPr>
      </w:pPr>
      <w:bookmarkStart w:id="80" w:name="sub_6"/>
      <w:r>
        <w:rPr>
          <w:b/>
          <w:sz w:val="24"/>
          <w:szCs w:val="24"/>
        </w:rPr>
        <w:t>5</w:t>
      </w:r>
      <w:r w:rsidR="00334027" w:rsidRPr="000A574C">
        <w:rPr>
          <w:b/>
          <w:sz w:val="24"/>
          <w:szCs w:val="24"/>
        </w:rPr>
        <w:t>. Общий порядок подготовки закупки</w:t>
      </w:r>
    </w:p>
    <w:bookmarkEnd w:id="80"/>
    <w:p w:rsidR="00334027" w:rsidRPr="000A574C" w:rsidRDefault="00334027" w:rsidP="00334027">
      <w:pPr>
        <w:ind w:firstLine="720"/>
      </w:pPr>
    </w:p>
    <w:p w:rsidR="00334027" w:rsidRPr="000A574C" w:rsidRDefault="00BC50E7" w:rsidP="00334027">
      <w:pPr>
        <w:ind w:firstLine="720"/>
      </w:pPr>
      <w:bookmarkStart w:id="81" w:name="sub_10308"/>
      <w:r>
        <w:rPr>
          <w:rStyle w:val="afffc"/>
          <w:color w:val="auto"/>
        </w:rPr>
        <w:t>5</w:t>
      </w:r>
      <w:r w:rsidR="00C85669">
        <w:rPr>
          <w:rStyle w:val="afffc"/>
          <w:color w:val="auto"/>
        </w:rPr>
        <w:t>.</w:t>
      </w:r>
      <w:r w:rsidR="00334027" w:rsidRPr="000A574C">
        <w:rPr>
          <w:rStyle w:val="afffc"/>
          <w:color w:val="auto"/>
        </w:rPr>
        <w:t>1. Требования к закупаемым товарам, работам, услугам</w:t>
      </w:r>
    </w:p>
    <w:p w:rsidR="00334027" w:rsidRPr="000A574C" w:rsidRDefault="00BC50E7" w:rsidP="00334027">
      <w:pPr>
        <w:ind w:firstLine="720"/>
      </w:pPr>
      <w:bookmarkStart w:id="82" w:name="sub_10309"/>
      <w:bookmarkEnd w:id="81"/>
      <w:r>
        <w:t>5</w:t>
      </w:r>
      <w:r w:rsidR="00334027" w:rsidRPr="000A574C">
        <w:t>.</w:t>
      </w:r>
      <w:r w:rsidR="00C85669">
        <w:t>1</w:t>
      </w:r>
      <w:r w:rsidR="00334027" w:rsidRPr="000A574C">
        <w:t>.1. В целях закупки товаров, работ, услуг заказчик должен определить требования к товарам, работам, услугам, поставляемым (выполняемым, оказываемым) в рамках исполнения договора, заключаемого по результатам закупки.</w:t>
      </w:r>
    </w:p>
    <w:p w:rsidR="00334027" w:rsidRPr="000A574C" w:rsidRDefault="00BC50E7" w:rsidP="00334027">
      <w:pPr>
        <w:ind w:firstLine="720"/>
      </w:pPr>
      <w:bookmarkStart w:id="83" w:name="sub_10310"/>
      <w:bookmarkEnd w:id="82"/>
      <w:r>
        <w:t>5</w:t>
      </w:r>
      <w:r w:rsidR="00334027" w:rsidRPr="000A574C">
        <w:t>.1.2. При формировании требований к закупаемым товарам, работам, услугам должны соблюдаться следующие требования:</w:t>
      </w:r>
    </w:p>
    <w:p w:rsidR="00334027" w:rsidRPr="000A574C" w:rsidRDefault="00BC50E7" w:rsidP="00334027">
      <w:pPr>
        <w:ind w:firstLine="720"/>
      </w:pPr>
      <w:bookmarkStart w:id="84" w:name="sub_10311"/>
      <w:bookmarkEnd w:id="83"/>
      <w:r>
        <w:t>5</w:t>
      </w:r>
      <w:r w:rsidR="00334027" w:rsidRPr="000A574C">
        <w:t>.1.2.1. устанавливаемые требования к товарам, работам, услугам должны быть поня</w:t>
      </w:r>
      <w:r w:rsidR="00334027" w:rsidRPr="000A574C">
        <w:t>т</w:t>
      </w:r>
      <w:r w:rsidR="00334027" w:rsidRPr="000A574C">
        <w:t>ными и полными, обеспечивать четкое и однозначное изложение требований к качеству и иным показателям товаров, работ, услуг;</w:t>
      </w:r>
    </w:p>
    <w:p w:rsidR="00334027" w:rsidRPr="000A574C" w:rsidRDefault="00BC50E7" w:rsidP="00334027">
      <w:pPr>
        <w:ind w:firstLine="720"/>
      </w:pPr>
      <w:bookmarkStart w:id="85" w:name="sub_10312"/>
      <w:bookmarkEnd w:id="84"/>
      <w:r>
        <w:t>5</w:t>
      </w:r>
      <w:r w:rsidR="00334027" w:rsidRPr="000A574C">
        <w:t>.1.2.2. должны учитываться действующие на момент закупки требования, предъявля</w:t>
      </w:r>
      <w:r w:rsidR="00334027" w:rsidRPr="000A574C">
        <w:t>е</w:t>
      </w:r>
      <w:r w:rsidR="00334027" w:rsidRPr="000A574C">
        <w:t xml:space="preserve">мые </w:t>
      </w:r>
      <w:hyperlink r:id="rId25" w:history="1">
        <w:r w:rsidR="00334027" w:rsidRPr="000A574C">
          <w:rPr>
            <w:rStyle w:val="afffd"/>
            <w:color w:val="auto"/>
          </w:rPr>
          <w:t>законодательством</w:t>
        </w:r>
      </w:hyperlink>
      <w:r w:rsidR="00334027" w:rsidRPr="000A574C">
        <w:t xml:space="preserve"> Российской Федерации по видам товаров об обязательной сертиф</w:t>
      </w:r>
      <w:r w:rsidR="00334027" w:rsidRPr="000A574C">
        <w:t>и</w:t>
      </w:r>
      <w:r w:rsidR="00334027" w:rsidRPr="000A574C">
        <w:t>кации;</w:t>
      </w:r>
    </w:p>
    <w:p w:rsidR="00334027" w:rsidRPr="000A574C" w:rsidRDefault="00BC50E7" w:rsidP="00334027">
      <w:pPr>
        <w:ind w:firstLine="720"/>
      </w:pPr>
      <w:bookmarkStart w:id="86" w:name="sub_10313"/>
      <w:bookmarkEnd w:id="85"/>
      <w:r>
        <w:t>5</w:t>
      </w:r>
      <w:r w:rsidR="00334027" w:rsidRPr="000A574C">
        <w:t>.1.2.3. требования к закупаемым товарам, работам, услугам должны быть ориентиров</w:t>
      </w:r>
      <w:r w:rsidR="00334027" w:rsidRPr="000A574C">
        <w:t>а</w:t>
      </w:r>
      <w:r w:rsidR="00334027" w:rsidRPr="000A574C">
        <w:t>ны на приобретение качественных товаров, работ, услуг, имеющих необходимые заказчику п</w:t>
      </w:r>
      <w:r w:rsidR="00334027" w:rsidRPr="000A574C">
        <w:t>о</w:t>
      </w:r>
      <w:r w:rsidR="00334027" w:rsidRPr="000A574C">
        <w:t>требительские свойства и технические характеристики;</w:t>
      </w:r>
    </w:p>
    <w:p w:rsidR="00334027" w:rsidRPr="000A574C" w:rsidRDefault="00BC50E7" w:rsidP="00334027">
      <w:pPr>
        <w:ind w:firstLine="720"/>
      </w:pPr>
      <w:bookmarkStart w:id="87" w:name="sub_10314"/>
      <w:bookmarkEnd w:id="86"/>
      <w:r>
        <w:t>5</w:t>
      </w:r>
      <w:r w:rsidR="00334027" w:rsidRPr="000A574C">
        <w:t>.1.2.4. устанавливаемые требования к предмету закупки должны, по возможности, обеспечивать представление участниками закупки предложений о поставке инновационных товаров и энергосберегающих технологий.</w:t>
      </w:r>
    </w:p>
    <w:p w:rsidR="00334027" w:rsidRPr="000A574C" w:rsidRDefault="00BC50E7" w:rsidP="00334027">
      <w:pPr>
        <w:ind w:firstLine="720"/>
      </w:pPr>
      <w:bookmarkStart w:id="88" w:name="sub_10316"/>
      <w:bookmarkEnd w:id="87"/>
      <w:r>
        <w:rPr>
          <w:rStyle w:val="afffc"/>
          <w:color w:val="auto"/>
        </w:rPr>
        <w:t>5</w:t>
      </w:r>
      <w:r w:rsidR="00334027" w:rsidRPr="000A574C">
        <w:rPr>
          <w:rStyle w:val="afffc"/>
          <w:color w:val="auto"/>
        </w:rPr>
        <w:t>.2. Требования к правоспособности участника закупок</w:t>
      </w:r>
    </w:p>
    <w:p w:rsidR="00334027" w:rsidRPr="000A574C" w:rsidRDefault="00BC50E7" w:rsidP="00334027">
      <w:pPr>
        <w:ind w:firstLine="720"/>
      </w:pPr>
      <w:bookmarkStart w:id="89" w:name="sub_10317"/>
      <w:bookmarkEnd w:id="88"/>
      <w:r>
        <w:t>5</w:t>
      </w:r>
      <w:r w:rsidR="00334027" w:rsidRPr="000A574C">
        <w:t>.2.1. Устанавливаются следующие обязательные требования к правоспособности уч</w:t>
      </w:r>
      <w:r w:rsidR="00334027" w:rsidRPr="000A574C">
        <w:t>а</w:t>
      </w:r>
      <w:r w:rsidR="00334027" w:rsidRPr="000A574C">
        <w:t>стника закупок:</w:t>
      </w:r>
    </w:p>
    <w:p w:rsidR="00334027" w:rsidRPr="000A574C" w:rsidRDefault="00BC50E7" w:rsidP="00334027">
      <w:pPr>
        <w:ind w:firstLine="720"/>
      </w:pPr>
      <w:bookmarkStart w:id="90" w:name="sub_10318"/>
      <w:bookmarkEnd w:id="89"/>
      <w:r>
        <w:t>5</w:t>
      </w:r>
      <w:r w:rsidR="00334027" w:rsidRPr="000A574C">
        <w:t>.2.1.1. соответствие участника закупок требованиям, устанавливаемым в соответствии с законодательством Российской Федерации к лицам, осуществляющим поставки товаров, в</w:t>
      </w:r>
      <w:r w:rsidR="00334027" w:rsidRPr="000A574C">
        <w:t>ы</w:t>
      </w:r>
      <w:r w:rsidR="00334027" w:rsidRPr="000A574C">
        <w:t>полнение работ, оказание услуг, являющихся предметом закупки;</w:t>
      </w:r>
    </w:p>
    <w:p w:rsidR="00334027" w:rsidRPr="000A574C" w:rsidRDefault="00BC50E7" w:rsidP="00334027">
      <w:pPr>
        <w:ind w:firstLine="720"/>
      </w:pPr>
      <w:bookmarkStart w:id="91" w:name="sub_10319"/>
      <w:bookmarkEnd w:id="90"/>
      <w:r>
        <w:lastRenderedPageBreak/>
        <w:t>5</w:t>
      </w:r>
      <w:r w:rsidR="00334027" w:rsidRPr="000A574C">
        <w:t>.2.1.2. не 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w:t>
      </w:r>
      <w:r w:rsidR="00334027" w:rsidRPr="000A574C">
        <w:t>у</w:t>
      </w:r>
      <w:r w:rsidR="00334027" w:rsidRPr="000A574C">
        <w:t>ального предпринимателя банкротом и об открытии конкурсного производства;</w:t>
      </w:r>
    </w:p>
    <w:p w:rsidR="00334027" w:rsidRPr="000A574C" w:rsidRDefault="00BC50E7" w:rsidP="00334027">
      <w:pPr>
        <w:ind w:firstLine="720"/>
      </w:pPr>
      <w:bookmarkStart w:id="92" w:name="sub_10320"/>
      <w:bookmarkEnd w:id="91"/>
      <w:r>
        <w:t>5</w:t>
      </w:r>
      <w:r w:rsidR="00334027" w:rsidRPr="000A574C">
        <w:t>.2.1.3. не приостановление деятельности участника закупки в порядке, предусмотре</w:t>
      </w:r>
      <w:r w:rsidR="00334027" w:rsidRPr="000A574C">
        <w:t>н</w:t>
      </w:r>
      <w:r w:rsidR="00334027" w:rsidRPr="000A574C">
        <w:t xml:space="preserve">ном </w:t>
      </w:r>
      <w:hyperlink r:id="rId26" w:history="1">
        <w:r w:rsidR="00334027" w:rsidRPr="000A574C">
          <w:rPr>
            <w:rStyle w:val="afffd"/>
            <w:color w:val="auto"/>
          </w:rPr>
          <w:t>Кодексом</w:t>
        </w:r>
      </w:hyperlink>
      <w:r w:rsidR="00334027" w:rsidRPr="000A574C">
        <w:t xml:space="preserve"> Российской Федерации об административных правонарушениях, на день подачи заявки в целях участия в закупках;</w:t>
      </w:r>
    </w:p>
    <w:p w:rsidR="00334027" w:rsidRPr="000A574C" w:rsidRDefault="00BC50E7" w:rsidP="00334027">
      <w:pPr>
        <w:ind w:firstLine="720"/>
      </w:pPr>
      <w:bookmarkStart w:id="93" w:name="sub_10321"/>
      <w:bookmarkEnd w:id="92"/>
      <w:r>
        <w:t>5</w:t>
      </w:r>
      <w:r w:rsidR="00334027" w:rsidRPr="000A574C">
        <w:t>.2.1.4. отсутствие у участника закупки задолженности по начисленным налогам, сб</w:t>
      </w:r>
      <w:r w:rsidR="00334027" w:rsidRPr="000A574C">
        <w:t>о</w:t>
      </w:r>
      <w:r w:rsidR="00334027" w:rsidRPr="000A574C">
        <w:t>рам и иным обязательным платежам в бюджеты любого уровня или государственные внебю</w:t>
      </w:r>
      <w:r w:rsidR="00334027" w:rsidRPr="000A574C">
        <w:t>д</w:t>
      </w:r>
      <w:r w:rsidR="00334027" w:rsidRPr="000A574C">
        <w:t xml:space="preserve">жетные фонды за прошедший календарный </w:t>
      </w:r>
      <w:proofErr w:type="gramStart"/>
      <w:r w:rsidR="00334027" w:rsidRPr="000A574C">
        <w:t>год</w:t>
      </w:r>
      <w:proofErr w:type="gramEnd"/>
      <w:r w:rsidR="00334027" w:rsidRPr="000A574C">
        <w:t xml:space="preserve"> не превышающий 25 % балансовой стоимости активов участника закупки;</w:t>
      </w:r>
    </w:p>
    <w:p w:rsidR="00334027" w:rsidRPr="000A574C" w:rsidRDefault="00BC50E7" w:rsidP="00334027">
      <w:pPr>
        <w:ind w:firstLine="720"/>
      </w:pPr>
      <w:bookmarkStart w:id="94" w:name="sub_10323"/>
      <w:bookmarkEnd w:id="93"/>
      <w:r>
        <w:t>5</w:t>
      </w:r>
      <w:r w:rsidR="00334027" w:rsidRPr="000A574C">
        <w:t>.2.1.5. отсутствие сведений об участнике закупки в реестре недобросовестных поста</w:t>
      </w:r>
      <w:r w:rsidR="00334027" w:rsidRPr="000A574C">
        <w:t>в</w:t>
      </w:r>
      <w:r w:rsidR="00334027" w:rsidRPr="000A574C">
        <w:t xml:space="preserve">щиков, предусмотренном </w:t>
      </w:r>
      <w:hyperlink r:id="rId27" w:history="1">
        <w:r w:rsidR="00334027" w:rsidRPr="000A574C">
          <w:rPr>
            <w:rStyle w:val="afffd"/>
            <w:color w:val="auto"/>
          </w:rPr>
          <w:t>ст. 5</w:t>
        </w:r>
      </w:hyperlink>
      <w:r w:rsidR="00334027" w:rsidRPr="000A574C">
        <w:t xml:space="preserve"> Федерального закона N 223-ФЗ и в реестре недобросовестных поставщиков, предусмотренном </w:t>
      </w:r>
      <w:hyperlink r:id="rId28" w:history="1">
        <w:r w:rsidR="00334027" w:rsidRPr="000A574C">
          <w:rPr>
            <w:rStyle w:val="afffd"/>
            <w:color w:val="auto"/>
          </w:rPr>
          <w:t>Федеральным законом</w:t>
        </w:r>
      </w:hyperlink>
      <w:r w:rsidR="00334027" w:rsidRPr="000A574C">
        <w:t xml:space="preserve"> от 05 апреля 2013 года N 44-ФЗ " О контрактной системе в сфере закупок товаров, работ, услуг для обеспечения государственных и муниципальных нужд";</w:t>
      </w:r>
    </w:p>
    <w:p w:rsidR="00334027" w:rsidRPr="000A574C" w:rsidRDefault="00BC50E7" w:rsidP="00334027">
      <w:pPr>
        <w:ind w:firstLine="720"/>
      </w:pPr>
      <w:bookmarkStart w:id="95" w:name="sub_10324"/>
      <w:bookmarkEnd w:id="94"/>
      <w:r>
        <w:t>5</w:t>
      </w:r>
      <w:r w:rsidR="00334027" w:rsidRPr="000A574C">
        <w:t>.2.2. Дополнительные требования к участникам закупок по правоспособности и квал</w:t>
      </w:r>
      <w:r w:rsidR="00334027" w:rsidRPr="000A574C">
        <w:t>и</w:t>
      </w:r>
      <w:r w:rsidR="00334027" w:rsidRPr="000A574C">
        <w:t>фикации устанавливаются в документации о закупке.</w:t>
      </w:r>
    </w:p>
    <w:p w:rsidR="00334027" w:rsidRPr="000A574C" w:rsidRDefault="00BC50E7" w:rsidP="00334027">
      <w:pPr>
        <w:ind w:firstLine="720"/>
      </w:pPr>
      <w:bookmarkStart w:id="96" w:name="sub_10325"/>
      <w:bookmarkEnd w:id="95"/>
      <w:r>
        <w:rPr>
          <w:rStyle w:val="afffc"/>
          <w:color w:val="auto"/>
        </w:rPr>
        <w:t>5</w:t>
      </w:r>
      <w:r w:rsidR="00334027" w:rsidRPr="000A574C">
        <w:rPr>
          <w:rStyle w:val="afffc"/>
          <w:color w:val="auto"/>
        </w:rPr>
        <w:t>.3. Требования к извещению о закупке</w:t>
      </w:r>
    </w:p>
    <w:bookmarkEnd w:id="96"/>
    <w:p w:rsidR="00334027" w:rsidRPr="000A574C" w:rsidRDefault="00334027" w:rsidP="00334027">
      <w:pPr>
        <w:ind w:firstLine="720"/>
      </w:pPr>
      <w:r w:rsidRPr="000A574C">
        <w:t>Извещение о закупке является неотъемлемой частью документации закупочной проц</w:t>
      </w:r>
      <w:r w:rsidRPr="000A574C">
        <w:t>е</w:t>
      </w:r>
      <w:r w:rsidRPr="000A574C">
        <w:t>дуры. Сведения, содержащиеся в извещении о закупке, должны соответствовать сведениям, содержащимся в документации о закупке.</w:t>
      </w:r>
    </w:p>
    <w:p w:rsidR="00334027" w:rsidRPr="000A574C" w:rsidRDefault="00BC50E7" w:rsidP="00334027">
      <w:pPr>
        <w:ind w:firstLine="720"/>
      </w:pPr>
      <w:bookmarkStart w:id="97" w:name="sub_10326"/>
      <w:r>
        <w:t>5</w:t>
      </w:r>
      <w:r w:rsidR="00334027" w:rsidRPr="000A574C">
        <w:t>.3.1. В извещении о закупке должны быть указаны, как минимум, следующие сведения:</w:t>
      </w:r>
    </w:p>
    <w:p w:rsidR="00334027" w:rsidRPr="000A574C" w:rsidRDefault="00BC50E7" w:rsidP="00334027">
      <w:pPr>
        <w:ind w:firstLine="720"/>
      </w:pPr>
      <w:bookmarkStart w:id="98" w:name="sub_10327"/>
      <w:bookmarkEnd w:id="97"/>
      <w:r>
        <w:t>5</w:t>
      </w:r>
      <w:r w:rsidR="00334027" w:rsidRPr="000A574C">
        <w:t>.3.1.1. способ закупки;</w:t>
      </w:r>
    </w:p>
    <w:p w:rsidR="00334027" w:rsidRPr="000A574C" w:rsidRDefault="00BC50E7" w:rsidP="00334027">
      <w:pPr>
        <w:ind w:firstLine="720"/>
      </w:pPr>
      <w:bookmarkStart w:id="99" w:name="sub_10328"/>
      <w:bookmarkEnd w:id="98"/>
      <w:r>
        <w:t>5</w:t>
      </w:r>
      <w:r w:rsidR="00334027" w:rsidRPr="000A574C">
        <w:t>.3.1.2. наименование, место нахождения, почтовый адрес, адрес электронной почты, номер контактного телефона заказчика;</w:t>
      </w:r>
    </w:p>
    <w:p w:rsidR="00334027" w:rsidRPr="000A574C" w:rsidRDefault="00BC50E7" w:rsidP="00334027">
      <w:pPr>
        <w:ind w:firstLine="720"/>
      </w:pPr>
      <w:bookmarkStart w:id="100" w:name="sub_10329"/>
      <w:bookmarkEnd w:id="99"/>
      <w:r>
        <w:t>5</w:t>
      </w:r>
      <w:r w:rsidR="00334027" w:rsidRPr="000A574C">
        <w:t>.3.1.3. предмет договора с указанием количества поставляемого товара, объема выпо</w:t>
      </w:r>
      <w:r w:rsidR="00334027" w:rsidRPr="000A574C">
        <w:t>л</w:t>
      </w:r>
      <w:r w:rsidR="00334027" w:rsidRPr="000A574C">
        <w:t>няемых работ, оказываемых услуг;</w:t>
      </w:r>
    </w:p>
    <w:p w:rsidR="00334027" w:rsidRPr="000A574C" w:rsidRDefault="00BC50E7" w:rsidP="00334027">
      <w:pPr>
        <w:ind w:firstLine="720"/>
      </w:pPr>
      <w:bookmarkStart w:id="101" w:name="sub_10330"/>
      <w:bookmarkEnd w:id="100"/>
      <w:r>
        <w:t>5</w:t>
      </w:r>
      <w:r w:rsidR="00334027" w:rsidRPr="000A574C">
        <w:t>.3.1.4. место поставки товара, выполнения работ, оказания услуг;</w:t>
      </w:r>
    </w:p>
    <w:p w:rsidR="00334027" w:rsidRPr="000A574C" w:rsidRDefault="00BC50E7" w:rsidP="00334027">
      <w:pPr>
        <w:ind w:firstLine="720"/>
      </w:pPr>
      <w:bookmarkStart w:id="102" w:name="sub_10331"/>
      <w:bookmarkEnd w:id="101"/>
      <w:r>
        <w:t>5</w:t>
      </w:r>
      <w:r w:rsidR="00334027" w:rsidRPr="000A574C">
        <w:t>.3.1.5. сведения о начальной (максимальной) цене договора (цене лота);</w:t>
      </w:r>
    </w:p>
    <w:p w:rsidR="00334027" w:rsidRPr="000A574C" w:rsidRDefault="00BC50E7" w:rsidP="00334027">
      <w:pPr>
        <w:ind w:firstLine="720"/>
      </w:pPr>
      <w:bookmarkStart w:id="103" w:name="sub_10332"/>
      <w:bookmarkEnd w:id="102"/>
      <w:r>
        <w:t>5</w:t>
      </w:r>
      <w:r w:rsidR="00334027" w:rsidRPr="000A574C">
        <w:t>.3.1.6. срок, место и порядок предоставления документации о закупке, размер, порядок и сроки внесения платы, взимаемой заказчиком за предоставление документации, если такая плата установлена заказчиком, за исключением случаев предоставления документации в форме электронного документа;</w:t>
      </w:r>
    </w:p>
    <w:p w:rsidR="00334027" w:rsidRPr="000A574C" w:rsidRDefault="00BC50E7" w:rsidP="00334027">
      <w:pPr>
        <w:ind w:firstLine="720"/>
      </w:pPr>
      <w:bookmarkStart w:id="104" w:name="sub_10333"/>
      <w:bookmarkEnd w:id="103"/>
      <w:r>
        <w:t>5</w:t>
      </w:r>
      <w:r w:rsidR="00334027" w:rsidRPr="000A574C">
        <w:t>.3.1.7. место и дата рассмотрения предложений участников закупки и подведения ит</w:t>
      </w:r>
      <w:r w:rsidR="00334027" w:rsidRPr="000A574C">
        <w:t>о</w:t>
      </w:r>
      <w:r w:rsidR="00334027" w:rsidRPr="000A574C">
        <w:t>гов закупки.</w:t>
      </w:r>
    </w:p>
    <w:p w:rsidR="00334027" w:rsidRPr="000A574C" w:rsidRDefault="00BC50E7" w:rsidP="00334027">
      <w:pPr>
        <w:ind w:firstLine="720"/>
      </w:pPr>
      <w:bookmarkStart w:id="105" w:name="sub_10334"/>
      <w:bookmarkEnd w:id="104"/>
      <w:r>
        <w:rPr>
          <w:rStyle w:val="afffc"/>
          <w:color w:val="auto"/>
        </w:rPr>
        <w:t>5</w:t>
      </w:r>
      <w:r w:rsidR="00334027" w:rsidRPr="000A574C">
        <w:rPr>
          <w:rStyle w:val="afffc"/>
          <w:color w:val="auto"/>
        </w:rPr>
        <w:t>.4. Требования к документации о закупке</w:t>
      </w:r>
    </w:p>
    <w:bookmarkEnd w:id="105"/>
    <w:p w:rsidR="00334027" w:rsidRPr="000A574C" w:rsidRDefault="00334027" w:rsidP="00334027">
      <w:pPr>
        <w:ind w:firstLine="720"/>
      </w:pPr>
      <w:r w:rsidRPr="000A574C">
        <w:t>В документации о закупке должны быть указаны, как минимум следующие сведения:</w:t>
      </w:r>
    </w:p>
    <w:p w:rsidR="00334027" w:rsidRPr="000A574C" w:rsidRDefault="00BC50E7" w:rsidP="00334027">
      <w:pPr>
        <w:ind w:firstLine="720"/>
      </w:pPr>
      <w:bookmarkStart w:id="106" w:name="sub_10335"/>
      <w:proofErr w:type="gramStart"/>
      <w:r>
        <w:t>5</w:t>
      </w:r>
      <w:r w:rsidR="00334027" w:rsidRPr="000A574C">
        <w:t>.4.1.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w:t>
      </w:r>
      <w:r w:rsidR="00334027" w:rsidRPr="000A574C">
        <w:t>ь</w:t>
      </w:r>
      <w:r w:rsidR="00334027" w:rsidRPr="000A574C">
        <w:t>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w:t>
      </w:r>
      <w:r w:rsidR="00334027" w:rsidRPr="000A574C">
        <w:t>о</w:t>
      </w:r>
      <w:r w:rsidR="00334027" w:rsidRPr="000A574C">
        <w:t>ты, оказываемой услуги потребностям заказчика;</w:t>
      </w:r>
      <w:proofErr w:type="gramEnd"/>
    </w:p>
    <w:p w:rsidR="00334027" w:rsidRPr="000A574C" w:rsidRDefault="00BC50E7" w:rsidP="00334027">
      <w:pPr>
        <w:ind w:firstLine="720"/>
      </w:pPr>
      <w:bookmarkStart w:id="107" w:name="sub_10336"/>
      <w:bookmarkEnd w:id="106"/>
      <w:r>
        <w:t>5</w:t>
      </w:r>
      <w:r w:rsidR="00334027" w:rsidRPr="000A574C">
        <w:t>.4.2. требования к содержанию, форме, оформлению и составу заявки на участие в з</w:t>
      </w:r>
      <w:r w:rsidR="00334027" w:rsidRPr="000A574C">
        <w:t>а</w:t>
      </w:r>
      <w:r w:rsidR="00334027" w:rsidRPr="000A574C">
        <w:t>купке;</w:t>
      </w:r>
    </w:p>
    <w:p w:rsidR="00334027" w:rsidRPr="000A574C" w:rsidRDefault="00BC50E7" w:rsidP="00334027">
      <w:pPr>
        <w:ind w:firstLine="720"/>
      </w:pPr>
      <w:bookmarkStart w:id="108" w:name="sub_10337"/>
      <w:bookmarkEnd w:id="107"/>
      <w:r>
        <w:t>5</w:t>
      </w:r>
      <w:r w:rsidR="00334027" w:rsidRPr="000A574C">
        <w:t>.4.3. требования к описанию участниками закупки поставляемого товара, который я</w:t>
      </w:r>
      <w:r w:rsidR="00334027" w:rsidRPr="000A574C">
        <w:t>в</w:t>
      </w:r>
      <w:r w:rsidR="00334027" w:rsidRPr="000A574C">
        <w:t>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w:t>
      </w:r>
      <w:r w:rsidR="00334027" w:rsidRPr="000A574C">
        <w:t>е</w:t>
      </w:r>
      <w:r w:rsidR="00334027" w:rsidRPr="000A574C">
        <w:t>ственных и качественных характеристик;</w:t>
      </w:r>
    </w:p>
    <w:p w:rsidR="00334027" w:rsidRPr="000A574C" w:rsidRDefault="00BC50E7" w:rsidP="00334027">
      <w:pPr>
        <w:ind w:firstLine="720"/>
      </w:pPr>
      <w:bookmarkStart w:id="109" w:name="sub_10338"/>
      <w:bookmarkEnd w:id="108"/>
      <w:r>
        <w:lastRenderedPageBreak/>
        <w:t>5</w:t>
      </w:r>
      <w:r w:rsidR="00334027" w:rsidRPr="000A574C">
        <w:t>.4.4. место, условия и сроки (периоды) поставки товара, выполнения работы, оказания услуги;</w:t>
      </w:r>
    </w:p>
    <w:p w:rsidR="00334027" w:rsidRPr="000A574C" w:rsidRDefault="00BC50E7" w:rsidP="00334027">
      <w:pPr>
        <w:ind w:firstLine="720"/>
      </w:pPr>
      <w:bookmarkStart w:id="110" w:name="sub_10339"/>
      <w:bookmarkEnd w:id="109"/>
      <w:r>
        <w:t>5</w:t>
      </w:r>
      <w:r w:rsidR="00334027" w:rsidRPr="000A574C">
        <w:t>.4.5. сведения о начальной (максимальной) цене договора (цене лота);</w:t>
      </w:r>
    </w:p>
    <w:p w:rsidR="00334027" w:rsidRPr="000A574C" w:rsidRDefault="00BC50E7" w:rsidP="00334027">
      <w:pPr>
        <w:ind w:firstLine="720"/>
      </w:pPr>
      <w:bookmarkStart w:id="111" w:name="sub_10340"/>
      <w:bookmarkEnd w:id="110"/>
      <w:r>
        <w:t>5</w:t>
      </w:r>
      <w:r w:rsidR="00334027" w:rsidRPr="000A574C">
        <w:t>.4.6. форма, сроки и порядок оплаты товара, работы, услуги;</w:t>
      </w:r>
    </w:p>
    <w:p w:rsidR="00334027" w:rsidRPr="000A574C" w:rsidRDefault="00BC50E7" w:rsidP="00334027">
      <w:pPr>
        <w:ind w:firstLine="720"/>
      </w:pPr>
      <w:bookmarkStart w:id="112" w:name="sub_10341"/>
      <w:bookmarkEnd w:id="111"/>
      <w:r>
        <w:t>5</w:t>
      </w:r>
      <w:r w:rsidR="00334027" w:rsidRPr="000A574C">
        <w:t>.4.7. порядок формирования цены договора (цены лота) (с учетом или без учета расх</w:t>
      </w:r>
      <w:r w:rsidR="00334027" w:rsidRPr="000A574C">
        <w:t>о</w:t>
      </w:r>
      <w:r w:rsidR="00334027" w:rsidRPr="000A574C">
        <w:t>дов на перевозку, страхование, уплату таможенных пошлин, налогов и других обязательных платежей);</w:t>
      </w:r>
    </w:p>
    <w:p w:rsidR="00334027" w:rsidRPr="000A574C" w:rsidRDefault="00BC50E7" w:rsidP="00334027">
      <w:pPr>
        <w:ind w:firstLine="720"/>
      </w:pPr>
      <w:bookmarkStart w:id="113" w:name="sub_10342"/>
      <w:bookmarkEnd w:id="112"/>
      <w:r>
        <w:t>5</w:t>
      </w:r>
      <w:r w:rsidR="00334027" w:rsidRPr="000A574C">
        <w:t>.4.8. порядок, место, дата начала и дата окончания срока подачи заявок на участие в з</w:t>
      </w:r>
      <w:r w:rsidR="00334027" w:rsidRPr="000A574C">
        <w:t>а</w:t>
      </w:r>
      <w:r w:rsidR="00334027" w:rsidRPr="000A574C">
        <w:t>купке;</w:t>
      </w:r>
    </w:p>
    <w:p w:rsidR="00334027" w:rsidRPr="000A574C" w:rsidRDefault="00BC50E7" w:rsidP="00334027">
      <w:pPr>
        <w:ind w:firstLine="720"/>
      </w:pPr>
      <w:bookmarkStart w:id="114" w:name="sub_10343"/>
      <w:bookmarkEnd w:id="113"/>
      <w:r>
        <w:t>5</w:t>
      </w:r>
      <w:r w:rsidR="00334027" w:rsidRPr="000A574C">
        <w:t>.4.9. требования к участникам закупки и перечень документов, представляемых учас</w:t>
      </w:r>
      <w:r w:rsidR="00334027" w:rsidRPr="000A574C">
        <w:t>т</w:t>
      </w:r>
      <w:r w:rsidR="00334027" w:rsidRPr="000A574C">
        <w:t>никами закупки для подтверждения их соответствия установленным требованиям;</w:t>
      </w:r>
    </w:p>
    <w:p w:rsidR="00334027" w:rsidRPr="000A574C" w:rsidRDefault="00BC50E7" w:rsidP="00334027">
      <w:pPr>
        <w:ind w:firstLine="720"/>
      </w:pPr>
      <w:bookmarkStart w:id="115" w:name="sub_10344"/>
      <w:bookmarkEnd w:id="114"/>
      <w:r>
        <w:t>5</w:t>
      </w:r>
      <w:r w:rsidR="00334027" w:rsidRPr="000A574C">
        <w:t>.4.10. формы, порядок, дата начала и дата окончания срока предоставления участникам закупки разъяснений положений документации о закупке;</w:t>
      </w:r>
    </w:p>
    <w:p w:rsidR="00334027" w:rsidRPr="000A574C" w:rsidRDefault="00BC50E7" w:rsidP="00334027">
      <w:pPr>
        <w:ind w:firstLine="720"/>
      </w:pPr>
      <w:bookmarkStart w:id="116" w:name="sub_10345"/>
      <w:bookmarkEnd w:id="115"/>
      <w:r>
        <w:t>5</w:t>
      </w:r>
      <w:r w:rsidR="00334027" w:rsidRPr="000A574C">
        <w:t>.4.11. место и дата рассмотрения предложений участников закупки и подведения ит</w:t>
      </w:r>
      <w:r w:rsidR="00334027" w:rsidRPr="000A574C">
        <w:t>о</w:t>
      </w:r>
      <w:r w:rsidR="00334027" w:rsidRPr="000A574C">
        <w:t>гов закупки;</w:t>
      </w:r>
    </w:p>
    <w:p w:rsidR="00334027" w:rsidRPr="000A574C" w:rsidRDefault="00BC50E7" w:rsidP="00334027">
      <w:pPr>
        <w:ind w:firstLine="720"/>
      </w:pPr>
      <w:bookmarkStart w:id="117" w:name="sub_10346"/>
      <w:bookmarkEnd w:id="116"/>
      <w:r>
        <w:t>5</w:t>
      </w:r>
      <w:r w:rsidR="00334027" w:rsidRPr="000A574C">
        <w:t>.4.12. критерии оценки и сопоставления заявок на участие в закупке;</w:t>
      </w:r>
    </w:p>
    <w:p w:rsidR="00334027" w:rsidRPr="000A574C" w:rsidRDefault="00BC50E7" w:rsidP="00334027">
      <w:pPr>
        <w:ind w:firstLine="720"/>
      </w:pPr>
      <w:bookmarkStart w:id="118" w:name="sub_10347"/>
      <w:bookmarkEnd w:id="117"/>
      <w:r>
        <w:t>5</w:t>
      </w:r>
      <w:r w:rsidR="00334027" w:rsidRPr="000A574C">
        <w:t>.4.13. порядок оценки и сопоставления заявок на участие в закупке.</w:t>
      </w:r>
    </w:p>
    <w:p w:rsidR="00334027" w:rsidRPr="000A574C" w:rsidRDefault="00BC50E7" w:rsidP="00334027">
      <w:pPr>
        <w:ind w:firstLine="720"/>
      </w:pPr>
      <w:bookmarkStart w:id="119" w:name="sub_10348"/>
      <w:bookmarkEnd w:id="118"/>
      <w:r>
        <w:rPr>
          <w:rStyle w:val="afffc"/>
          <w:color w:val="auto"/>
        </w:rPr>
        <w:t>5</w:t>
      </w:r>
      <w:r w:rsidR="00334027" w:rsidRPr="000A574C">
        <w:rPr>
          <w:rStyle w:val="afffc"/>
          <w:color w:val="auto"/>
        </w:rPr>
        <w:t>.5. Требования к протоколам, составленным по результатам закупки</w:t>
      </w:r>
    </w:p>
    <w:bookmarkEnd w:id="119"/>
    <w:p w:rsidR="00334027" w:rsidRPr="000A574C" w:rsidRDefault="00334027" w:rsidP="00334027">
      <w:pPr>
        <w:ind w:firstLine="720"/>
      </w:pPr>
      <w:r w:rsidRPr="000A574C">
        <w:t xml:space="preserve">В </w:t>
      </w:r>
      <w:proofErr w:type="gramStart"/>
      <w:r w:rsidRPr="000A574C">
        <w:t>протоколах, составленных по результатам закупки должны быть указаны</w:t>
      </w:r>
      <w:proofErr w:type="gramEnd"/>
      <w:r w:rsidRPr="000A574C">
        <w:t>, как мин</w:t>
      </w:r>
      <w:r w:rsidRPr="000A574C">
        <w:t>и</w:t>
      </w:r>
      <w:r w:rsidRPr="000A574C">
        <w:t>мум следующие сведения:</w:t>
      </w:r>
    </w:p>
    <w:p w:rsidR="00334027" w:rsidRPr="000A574C" w:rsidRDefault="00BC50E7" w:rsidP="00334027">
      <w:pPr>
        <w:ind w:firstLine="720"/>
      </w:pPr>
      <w:bookmarkStart w:id="120" w:name="sub_10349"/>
      <w:r>
        <w:t>5</w:t>
      </w:r>
      <w:r w:rsidR="00334027" w:rsidRPr="000A574C">
        <w:t>.5.1. количество закупаемых товаров, работ, услуг;</w:t>
      </w:r>
    </w:p>
    <w:p w:rsidR="00334027" w:rsidRPr="000A574C" w:rsidRDefault="00BC50E7" w:rsidP="00334027">
      <w:pPr>
        <w:ind w:firstLine="720"/>
      </w:pPr>
      <w:bookmarkStart w:id="121" w:name="sub_10350"/>
      <w:bookmarkEnd w:id="120"/>
      <w:r>
        <w:t>5</w:t>
      </w:r>
      <w:r w:rsidR="00334027" w:rsidRPr="000A574C">
        <w:t>.5.2. цена закупаемых товаров, работ, услуг;</w:t>
      </w:r>
    </w:p>
    <w:p w:rsidR="00334027" w:rsidRPr="000A574C" w:rsidRDefault="00BC50E7" w:rsidP="00334027">
      <w:pPr>
        <w:ind w:firstLine="720"/>
      </w:pPr>
      <w:bookmarkStart w:id="122" w:name="sub_10351"/>
      <w:bookmarkEnd w:id="121"/>
      <w:r>
        <w:t>5</w:t>
      </w:r>
      <w:r w:rsidR="00334027" w:rsidRPr="000A574C">
        <w:t>.5.3. сроки исполнения договора.</w:t>
      </w:r>
    </w:p>
    <w:p w:rsidR="00334027" w:rsidRPr="000A574C" w:rsidRDefault="00BC50E7" w:rsidP="00334027">
      <w:pPr>
        <w:ind w:firstLine="720"/>
      </w:pPr>
      <w:bookmarkStart w:id="123" w:name="sub_11143"/>
      <w:bookmarkEnd w:id="122"/>
      <w:r>
        <w:t>5</w:t>
      </w:r>
      <w:r w:rsidR="00334027" w:rsidRPr="000A574C">
        <w:t>.6. Требования к комиссии по закупке:</w:t>
      </w:r>
    </w:p>
    <w:p w:rsidR="00334027" w:rsidRPr="000A574C" w:rsidRDefault="00BC50E7" w:rsidP="00334027">
      <w:pPr>
        <w:ind w:firstLine="720"/>
      </w:pPr>
      <w:bookmarkStart w:id="124" w:name="sub_10353"/>
      <w:bookmarkEnd w:id="123"/>
      <w:r>
        <w:t>5</w:t>
      </w:r>
      <w:r w:rsidR="00334027" w:rsidRPr="000A574C">
        <w:t>.6.1. В целях принятия решений по результатам процедур по закупку товаров, работ, услуг заказчиком создается комиссия по закупке.</w:t>
      </w:r>
    </w:p>
    <w:p w:rsidR="00334027" w:rsidRPr="000A574C" w:rsidRDefault="00BC50E7" w:rsidP="00334027">
      <w:pPr>
        <w:ind w:firstLine="720"/>
      </w:pPr>
      <w:bookmarkStart w:id="125" w:name="sub_10354"/>
      <w:bookmarkEnd w:id="124"/>
      <w:r>
        <w:t>5</w:t>
      </w:r>
      <w:r w:rsidR="00334027" w:rsidRPr="000A574C">
        <w:t>.6.2. Работа комиссии по закупке осуществляется на ее заседаниях в порядке, устано</w:t>
      </w:r>
      <w:r w:rsidR="00334027" w:rsidRPr="000A574C">
        <w:t>в</w:t>
      </w:r>
      <w:r w:rsidR="00334027" w:rsidRPr="000A574C">
        <w:t>ленном заказчиком.</w:t>
      </w:r>
    </w:p>
    <w:bookmarkEnd w:id="125"/>
    <w:p w:rsidR="00334027" w:rsidRPr="000A574C" w:rsidRDefault="00BC50E7" w:rsidP="00334027">
      <w:pPr>
        <w:ind w:firstLine="720"/>
      </w:pPr>
      <w:r>
        <w:t>5</w:t>
      </w:r>
      <w:r w:rsidR="00334027" w:rsidRPr="000A574C">
        <w:t>.6.3. Заседание комиссии по закупке считается правомочным, если на нем присутствует не менее чем 50 процентов от общего числа ее членов. Решения комиссии по закупке прин</w:t>
      </w:r>
      <w:r w:rsidR="00334027" w:rsidRPr="000A574C">
        <w:t>и</w:t>
      </w:r>
      <w:r w:rsidR="00334027" w:rsidRPr="000A574C">
        <w:t>маются простым большинством голосов от числа присутствующих на заседании членов. Гол</w:t>
      </w:r>
      <w:r w:rsidR="00334027" w:rsidRPr="000A574C">
        <w:t>о</w:t>
      </w:r>
      <w:r w:rsidR="00334027" w:rsidRPr="000A574C">
        <w:t>сование осуществляется открыто. При голосовании каждый член комиссии имеет один голос. В случае равенства голосов, решение принимает председатель комиссии.</w:t>
      </w:r>
    </w:p>
    <w:p w:rsidR="00334027" w:rsidRPr="000A574C" w:rsidRDefault="00334027" w:rsidP="00334027">
      <w:pPr>
        <w:ind w:firstLine="720"/>
      </w:pPr>
    </w:p>
    <w:p w:rsidR="00334027" w:rsidRPr="000A574C" w:rsidRDefault="00BC50E7" w:rsidP="00334027">
      <w:pPr>
        <w:pStyle w:val="1"/>
        <w:rPr>
          <w:b/>
          <w:sz w:val="24"/>
          <w:szCs w:val="24"/>
        </w:rPr>
      </w:pPr>
      <w:bookmarkStart w:id="126" w:name="sub_7"/>
      <w:r>
        <w:rPr>
          <w:b/>
          <w:sz w:val="24"/>
          <w:szCs w:val="24"/>
        </w:rPr>
        <w:t>6</w:t>
      </w:r>
      <w:r w:rsidR="00334027" w:rsidRPr="000A574C">
        <w:rPr>
          <w:b/>
          <w:sz w:val="24"/>
          <w:szCs w:val="24"/>
        </w:rPr>
        <w:t>. Порядок проведения конкурса</w:t>
      </w:r>
    </w:p>
    <w:bookmarkEnd w:id="126"/>
    <w:p w:rsidR="00334027" w:rsidRPr="000A574C" w:rsidRDefault="00334027" w:rsidP="00334027">
      <w:pPr>
        <w:ind w:firstLine="720"/>
      </w:pPr>
    </w:p>
    <w:p w:rsidR="00334027" w:rsidRPr="000A574C" w:rsidRDefault="00BC50E7" w:rsidP="00334027">
      <w:pPr>
        <w:ind w:firstLine="720"/>
      </w:pPr>
      <w:bookmarkStart w:id="127" w:name="sub_10356"/>
      <w:r>
        <w:rPr>
          <w:rStyle w:val="afffc"/>
          <w:color w:val="auto"/>
        </w:rPr>
        <w:t>6</w:t>
      </w:r>
      <w:r w:rsidR="00334027" w:rsidRPr="000A574C">
        <w:rPr>
          <w:rStyle w:val="afffc"/>
          <w:color w:val="auto"/>
        </w:rPr>
        <w:t>.1. Общий порядок проведения открытого конкурса</w:t>
      </w:r>
    </w:p>
    <w:p w:rsidR="00334027" w:rsidRPr="000A574C" w:rsidRDefault="00BC50E7" w:rsidP="00334027">
      <w:pPr>
        <w:ind w:firstLine="720"/>
      </w:pPr>
      <w:bookmarkStart w:id="128" w:name="sub_10357"/>
      <w:bookmarkEnd w:id="127"/>
      <w:r>
        <w:t>6</w:t>
      </w:r>
      <w:r w:rsidR="00334027" w:rsidRPr="000A574C">
        <w:t>.1.1. В целях закупки товаров, работ, услуг путем проведения открытого конкурса н</w:t>
      </w:r>
      <w:r w:rsidR="00334027" w:rsidRPr="000A574C">
        <w:t>е</w:t>
      </w:r>
      <w:r w:rsidR="00334027" w:rsidRPr="000A574C">
        <w:t>обходимо:</w:t>
      </w:r>
    </w:p>
    <w:p w:rsidR="00334027" w:rsidRPr="000A574C" w:rsidRDefault="00BC50E7" w:rsidP="00334027">
      <w:pPr>
        <w:ind w:firstLine="720"/>
      </w:pPr>
      <w:bookmarkStart w:id="129" w:name="sub_10358"/>
      <w:bookmarkEnd w:id="128"/>
      <w:r>
        <w:t>6</w:t>
      </w:r>
      <w:r w:rsidR="00334027" w:rsidRPr="000A574C">
        <w:t>.1.1.1. разработать и разместить на официальном сайте заказчика и (или) в единой и</w:t>
      </w:r>
      <w:r w:rsidR="00334027" w:rsidRPr="000A574C">
        <w:t>н</w:t>
      </w:r>
      <w:r w:rsidR="00334027" w:rsidRPr="000A574C">
        <w:t xml:space="preserve">формационной системе </w:t>
      </w:r>
      <w:hyperlink r:id="rId29" w:history="1">
        <w:r w:rsidR="00334027" w:rsidRPr="000A574C">
          <w:rPr>
            <w:rStyle w:val="afffd"/>
            <w:color w:val="auto"/>
          </w:rPr>
          <w:t>www.zakupki.gov.ru</w:t>
        </w:r>
      </w:hyperlink>
      <w:r w:rsidR="00334027" w:rsidRPr="000A574C">
        <w:t xml:space="preserve"> извещение о проведении открытого конкурса, конкурсную документацию, проект договора;</w:t>
      </w:r>
    </w:p>
    <w:p w:rsidR="00334027" w:rsidRPr="000A574C" w:rsidRDefault="00BC50E7" w:rsidP="00334027">
      <w:pPr>
        <w:ind w:firstLine="720"/>
      </w:pPr>
      <w:bookmarkStart w:id="130" w:name="sub_10359"/>
      <w:bookmarkEnd w:id="129"/>
      <w:r>
        <w:t>6</w:t>
      </w:r>
      <w:r w:rsidR="00334027" w:rsidRPr="000A574C">
        <w:t>.1.1.2. в случае получения от претендента запроса на разъяснение положений конкур</w:t>
      </w:r>
      <w:r w:rsidR="00334027" w:rsidRPr="000A574C">
        <w:t>с</w:t>
      </w:r>
      <w:r w:rsidR="00334027" w:rsidRPr="000A574C">
        <w:t>ной документации, предоставлять необходимые разъяснения;</w:t>
      </w:r>
    </w:p>
    <w:p w:rsidR="00334027" w:rsidRPr="000A574C" w:rsidRDefault="00BC50E7" w:rsidP="00334027">
      <w:pPr>
        <w:ind w:firstLine="720"/>
      </w:pPr>
      <w:bookmarkStart w:id="131" w:name="sub_10360"/>
      <w:bookmarkEnd w:id="130"/>
      <w:r>
        <w:t>6</w:t>
      </w:r>
      <w:r w:rsidR="00334027" w:rsidRPr="000A574C">
        <w:t>.1.1.3. при необходимости вносить изменения в извещение о проведении открытого конкурса, конкурсную документацию;</w:t>
      </w:r>
    </w:p>
    <w:p w:rsidR="00334027" w:rsidRPr="000A574C" w:rsidRDefault="00BC50E7" w:rsidP="00334027">
      <w:pPr>
        <w:ind w:firstLine="720"/>
      </w:pPr>
      <w:bookmarkStart w:id="132" w:name="sub_10361"/>
      <w:bookmarkEnd w:id="131"/>
      <w:r>
        <w:lastRenderedPageBreak/>
        <w:t>6</w:t>
      </w:r>
      <w:r w:rsidR="00334027" w:rsidRPr="000A574C">
        <w:t>.1.1.4. принимать все конкурсные заявки, поданные в срок и в порядке, установленные в конкурсной документации;</w:t>
      </w:r>
    </w:p>
    <w:p w:rsidR="00334027" w:rsidRPr="000A574C" w:rsidRDefault="00BC50E7" w:rsidP="00334027">
      <w:pPr>
        <w:ind w:firstLine="720"/>
      </w:pPr>
      <w:bookmarkStart w:id="133" w:name="sub_10362"/>
      <w:bookmarkEnd w:id="132"/>
      <w:r>
        <w:t>6</w:t>
      </w:r>
      <w:r w:rsidR="00334027" w:rsidRPr="000A574C">
        <w:t>.1.1.5. осуществлять публичное вскрытие конвертов с конкурсными заявками;</w:t>
      </w:r>
    </w:p>
    <w:p w:rsidR="00334027" w:rsidRPr="000A574C" w:rsidRDefault="00BC50E7" w:rsidP="00334027">
      <w:pPr>
        <w:ind w:firstLine="720"/>
      </w:pPr>
      <w:bookmarkStart w:id="134" w:name="sub_10363"/>
      <w:bookmarkEnd w:id="133"/>
      <w:r>
        <w:t>6</w:t>
      </w:r>
      <w:r w:rsidR="00334027" w:rsidRPr="000A574C">
        <w:t>.1.1.6. рассмотреть, оценить и сопоставить конкурсные заявки в целях определения п</w:t>
      </w:r>
      <w:r w:rsidR="00334027" w:rsidRPr="000A574C">
        <w:t>о</w:t>
      </w:r>
      <w:r w:rsidR="00334027" w:rsidRPr="000A574C">
        <w:t>бедителя конкурса;</w:t>
      </w:r>
    </w:p>
    <w:p w:rsidR="00334027" w:rsidRPr="000A574C" w:rsidRDefault="00BC50E7" w:rsidP="00334027">
      <w:pPr>
        <w:ind w:firstLine="720"/>
      </w:pPr>
      <w:bookmarkStart w:id="135" w:name="sub_10364"/>
      <w:bookmarkEnd w:id="134"/>
      <w:r>
        <w:t>6</w:t>
      </w:r>
      <w:r w:rsidR="00334027" w:rsidRPr="000A574C">
        <w:t xml:space="preserve">.1.1.7. разместить на официальном сайте заказчика и (или) в единой информационной системе </w:t>
      </w:r>
      <w:proofErr w:type="spellStart"/>
      <w:r w:rsidR="00334027" w:rsidRPr="000A574C">
        <w:t>www.zakupki.gov.ru</w:t>
      </w:r>
      <w:proofErr w:type="spellEnd"/>
      <w:r w:rsidR="00334027" w:rsidRPr="000A574C">
        <w:t xml:space="preserve"> протоколы, составленные по результатам заседаний комиссии по закупке;</w:t>
      </w:r>
    </w:p>
    <w:p w:rsidR="00334027" w:rsidRPr="000A574C" w:rsidRDefault="00BC50E7" w:rsidP="00334027">
      <w:pPr>
        <w:ind w:firstLine="720"/>
      </w:pPr>
      <w:bookmarkStart w:id="136" w:name="sub_10365"/>
      <w:bookmarkEnd w:id="135"/>
      <w:r>
        <w:t>6</w:t>
      </w:r>
      <w:r w:rsidR="00334027" w:rsidRPr="000A574C">
        <w:t>.1.1.8. заключить договор по результатам закупки.</w:t>
      </w:r>
    </w:p>
    <w:p w:rsidR="00334027" w:rsidRPr="000A574C" w:rsidRDefault="00BC50E7" w:rsidP="00334027">
      <w:pPr>
        <w:ind w:firstLine="720"/>
      </w:pPr>
      <w:bookmarkStart w:id="137" w:name="sub_10366"/>
      <w:bookmarkEnd w:id="136"/>
      <w:r>
        <w:rPr>
          <w:rStyle w:val="afffc"/>
          <w:color w:val="auto"/>
        </w:rPr>
        <w:t>6</w:t>
      </w:r>
      <w:r w:rsidR="00334027" w:rsidRPr="000A574C">
        <w:rPr>
          <w:rStyle w:val="afffc"/>
          <w:color w:val="auto"/>
        </w:rPr>
        <w:t>.2. Извещение о проведении открытого конкурса</w:t>
      </w:r>
    </w:p>
    <w:p w:rsidR="00334027" w:rsidRPr="000A574C" w:rsidRDefault="00BC50E7" w:rsidP="00334027">
      <w:pPr>
        <w:ind w:firstLine="720"/>
      </w:pPr>
      <w:bookmarkStart w:id="138" w:name="sub_10367"/>
      <w:bookmarkEnd w:id="137"/>
      <w:r>
        <w:t>6</w:t>
      </w:r>
      <w:r w:rsidR="00334027" w:rsidRPr="000A574C">
        <w:t>.2.1. Заказчик не менее чем за двадцать дней до дня окончания подачи конкурсных за</w:t>
      </w:r>
      <w:r w:rsidR="00334027" w:rsidRPr="000A574C">
        <w:t>я</w:t>
      </w:r>
      <w:r w:rsidR="00334027" w:rsidRPr="000A574C">
        <w:t xml:space="preserve">вок размещает на официальном сайте заказчика и (или) в единой информационной системе </w:t>
      </w:r>
      <w:hyperlink r:id="rId30" w:history="1">
        <w:r w:rsidR="00334027" w:rsidRPr="000A574C">
          <w:rPr>
            <w:rStyle w:val="afffd"/>
            <w:color w:val="auto"/>
          </w:rPr>
          <w:t>www.zakupki.gov.ru</w:t>
        </w:r>
      </w:hyperlink>
      <w:r w:rsidR="00334027" w:rsidRPr="000A574C">
        <w:t xml:space="preserve"> извещение о проведении открытого конкурса.</w:t>
      </w:r>
    </w:p>
    <w:p w:rsidR="00334027" w:rsidRPr="000A574C" w:rsidRDefault="00BC50E7" w:rsidP="00334027">
      <w:pPr>
        <w:ind w:firstLine="720"/>
      </w:pPr>
      <w:bookmarkStart w:id="139" w:name="sub_10368"/>
      <w:bookmarkEnd w:id="138"/>
      <w:r>
        <w:t>6</w:t>
      </w:r>
      <w:r w:rsidR="00334027" w:rsidRPr="000A574C">
        <w:t xml:space="preserve">.2.2. В извещении о проведении открытого конкурса должны быть указаны сведения в соответствии с </w:t>
      </w:r>
      <w:hyperlink w:anchor="sub_10326" w:history="1">
        <w:r>
          <w:rPr>
            <w:rStyle w:val="afffd"/>
            <w:color w:val="auto"/>
          </w:rPr>
          <w:t>п. 5</w:t>
        </w:r>
        <w:r w:rsidR="00334027" w:rsidRPr="000A574C">
          <w:rPr>
            <w:rStyle w:val="afffd"/>
            <w:color w:val="auto"/>
          </w:rPr>
          <w:t>.3.1.</w:t>
        </w:r>
      </w:hyperlink>
      <w:r w:rsidR="00334027" w:rsidRPr="000A574C">
        <w:t xml:space="preserve"> настоящего Положения, а также:</w:t>
      </w:r>
    </w:p>
    <w:p w:rsidR="00334027" w:rsidRPr="000A574C" w:rsidRDefault="00BC50E7" w:rsidP="00334027">
      <w:pPr>
        <w:ind w:firstLine="720"/>
      </w:pPr>
      <w:bookmarkStart w:id="140" w:name="sub_10369"/>
      <w:bookmarkEnd w:id="139"/>
      <w:r>
        <w:t>6</w:t>
      </w:r>
      <w:r w:rsidR="00334027" w:rsidRPr="000A574C">
        <w:t>.2.2.1. срок отказа от проведения конкурса;</w:t>
      </w:r>
    </w:p>
    <w:p w:rsidR="00334027" w:rsidRPr="000A574C" w:rsidRDefault="00BC50E7" w:rsidP="00334027">
      <w:pPr>
        <w:ind w:firstLine="720"/>
      </w:pPr>
      <w:bookmarkStart w:id="141" w:name="sub_10370"/>
      <w:bookmarkEnd w:id="140"/>
      <w:r>
        <w:t>6</w:t>
      </w:r>
      <w:r w:rsidR="00334027" w:rsidRPr="000A574C">
        <w:t>.2.2.2. даты и время начала и окончания приема конкурсных заявок;</w:t>
      </w:r>
    </w:p>
    <w:p w:rsidR="00334027" w:rsidRPr="000A574C" w:rsidRDefault="00BC50E7" w:rsidP="00334027">
      <w:pPr>
        <w:ind w:firstLine="720"/>
      </w:pPr>
      <w:bookmarkStart w:id="142" w:name="sub_10371"/>
      <w:bookmarkEnd w:id="141"/>
      <w:r>
        <w:t>6</w:t>
      </w:r>
      <w:r w:rsidR="00334027" w:rsidRPr="000A574C">
        <w:t>.2.2.3. место, дата и время вскрытия конвертов с конкурсными заявками;</w:t>
      </w:r>
    </w:p>
    <w:p w:rsidR="00334027" w:rsidRPr="000A574C" w:rsidRDefault="00BC50E7" w:rsidP="00334027">
      <w:pPr>
        <w:ind w:firstLine="720"/>
      </w:pPr>
      <w:bookmarkStart w:id="143" w:name="sub_10372"/>
      <w:bookmarkEnd w:id="142"/>
      <w:r>
        <w:t>6</w:t>
      </w:r>
      <w:r w:rsidR="00334027" w:rsidRPr="000A574C">
        <w:t>.2.2.4. размер задатка (обеспечения заявки), срок и порядок внесения задатка, реквиз</w:t>
      </w:r>
      <w:r w:rsidR="00334027" w:rsidRPr="000A574C">
        <w:t>и</w:t>
      </w:r>
      <w:r w:rsidR="00334027" w:rsidRPr="000A574C">
        <w:t>ты счета.</w:t>
      </w:r>
    </w:p>
    <w:p w:rsidR="00334027" w:rsidRPr="000A574C" w:rsidRDefault="00BC50E7" w:rsidP="00334027">
      <w:pPr>
        <w:ind w:firstLine="720"/>
      </w:pPr>
      <w:bookmarkStart w:id="144" w:name="sub_10373"/>
      <w:bookmarkEnd w:id="143"/>
      <w:r>
        <w:t>6</w:t>
      </w:r>
      <w:r w:rsidR="00334027" w:rsidRPr="000A574C">
        <w:t>.2.3. 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и</w:t>
      </w:r>
      <w:r w:rsidR="00334027" w:rsidRPr="000A574C">
        <w:t>з</w:t>
      </w:r>
      <w:r w:rsidR="00334027" w:rsidRPr="000A574C">
        <w:t>вещение о проведении открытого конкурса. В течение трех дней со дня принятия решения о необходимости изменения извещения о проведении открытого конкурса такие изменения ра</w:t>
      </w:r>
      <w:r w:rsidR="00334027" w:rsidRPr="000A574C">
        <w:t>з</w:t>
      </w:r>
      <w:r w:rsidR="00334027" w:rsidRPr="000A574C">
        <w:t>мещаются заказчиком на официальном сайте заказчика и (или) в единой информационной си</w:t>
      </w:r>
      <w:r w:rsidR="00334027" w:rsidRPr="000A574C">
        <w:t>с</w:t>
      </w:r>
      <w:r w:rsidR="00334027" w:rsidRPr="000A574C">
        <w:t xml:space="preserve">теме </w:t>
      </w:r>
      <w:hyperlink r:id="rId31" w:history="1">
        <w:r w:rsidR="00334027" w:rsidRPr="000A574C">
          <w:rPr>
            <w:rStyle w:val="afffd"/>
            <w:color w:val="auto"/>
          </w:rPr>
          <w:t>www.zakupki.gov.ru</w:t>
        </w:r>
      </w:hyperlink>
      <w:r w:rsidR="00334027" w:rsidRPr="000A574C">
        <w:t xml:space="preserve"> и направляются по электронной почте претендентам, которым зака</w:t>
      </w:r>
      <w:r w:rsidR="00334027" w:rsidRPr="000A574C">
        <w:t>з</w:t>
      </w:r>
      <w:r w:rsidR="00334027" w:rsidRPr="000A574C">
        <w:t>чик предоставил конкурсную документацию на бумажном носителе.</w:t>
      </w:r>
    </w:p>
    <w:p w:rsidR="00334027" w:rsidRPr="000A574C" w:rsidRDefault="00BC50E7" w:rsidP="00334027">
      <w:pPr>
        <w:ind w:firstLine="720"/>
      </w:pPr>
      <w:bookmarkStart w:id="145" w:name="sub_10374"/>
      <w:bookmarkEnd w:id="144"/>
      <w:r>
        <w:t>6</w:t>
      </w:r>
      <w:r w:rsidR="00334027" w:rsidRPr="000A574C">
        <w:t>.2.3.1. В случае</w:t>
      </w:r>
      <w:proofErr w:type="gramStart"/>
      <w:r w:rsidR="00334027" w:rsidRPr="000A574C">
        <w:t>,</w:t>
      </w:r>
      <w:proofErr w:type="gramEnd"/>
      <w:r w:rsidR="00334027" w:rsidRPr="000A574C">
        <w:t xml:space="preserve"> если изменения в извещение о проведении открытого конкурса внес</w:t>
      </w:r>
      <w:r w:rsidR="00334027" w:rsidRPr="000A574C">
        <w:t>е</w:t>
      </w:r>
      <w:r w:rsidR="00334027" w:rsidRPr="000A574C">
        <w:t>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w:t>
      </w:r>
      <w:r w:rsidR="00334027" w:rsidRPr="000A574C">
        <w:t>и</w:t>
      </w:r>
      <w:r w:rsidR="00334027" w:rsidRPr="000A574C">
        <w:t>ной информационной системе внесенных в извещение о закупке изменений до даты окончания подачи заявок на участие в закупке такой срок составлял не менее чем 15 дней.</w:t>
      </w:r>
    </w:p>
    <w:p w:rsidR="00334027" w:rsidRPr="000A574C" w:rsidRDefault="00BC50E7" w:rsidP="00334027">
      <w:pPr>
        <w:ind w:firstLine="720"/>
      </w:pPr>
      <w:bookmarkStart w:id="146" w:name="sub_10375"/>
      <w:bookmarkEnd w:id="145"/>
      <w:r>
        <w:rPr>
          <w:rStyle w:val="afffc"/>
          <w:color w:val="auto"/>
        </w:rPr>
        <w:t>6</w:t>
      </w:r>
      <w:r w:rsidR="00334027" w:rsidRPr="000A574C">
        <w:rPr>
          <w:rStyle w:val="afffc"/>
          <w:color w:val="auto"/>
        </w:rPr>
        <w:t>.3. Конкурсная документация</w:t>
      </w:r>
    </w:p>
    <w:p w:rsidR="00334027" w:rsidRPr="000A574C" w:rsidRDefault="00BC50E7" w:rsidP="00334027">
      <w:pPr>
        <w:ind w:firstLine="720"/>
      </w:pPr>
      <w:bookmarkStart w:id="147" w:name="sub_10376"/>
      <w:bookmarkEnd w:id="146"/>
      <w:r>
        <w:t>6</w:t>
      </w:r>
      <w:r w:rsidR="00334027" w:rsidRPr="000A574C">
        <w:t>.3.1. Заказчик одновременно с размещением извещения о проведении открытого ко</w:t>
      </w:r>
      <w:r w:rsidR="00334027" w:rsidRPr="000A574C">
        <w:t>н</w:t>
      </w:r>
      <w:r w:rsidR="00334027" w:rsidRPr="000A574C">
        <w:t xml:space="preserve">курса размещает на официальном сайте заказчика и (или) в единой информационной системе </w:t>
      </w:r>
      <w:hyperlink r:id="rId32" w:history="1">
        <w:r w:rsidR="00334027" w:rsidRPr="000A574C">
          <w:rPr>
            <w:rStyle w:val="afffd"/>
            <w:color w:val="auto"/>
          </w:rPr>
          <w:t>www.zakupki.gov.ru</w:t>
        </w:r>
      </w:hyperlink>
      <w:r w:rsidR="00334027" w:rsidRPr="000A574C">
        <w:t xml:space="preserve"> конкурсную документацию.</w:t>
      </w:r>
    </w:p>
    <w:p w:rsidR="00334027" w:rsidRPr="000A574C" w:rsidRDefault="00BC50E7" w:rsidP="00334027">
      <w:pPr>
        <w:ind w:firstLine="720"/>
      </w:pPr>
      <w:bookmarkStart w:id="148" w:name="sub_10377"/>
      <w:bookmarkEnd w:id="147"/>
      <w:r>
        <w:t>6</w:t>
      </w:r>
      <w:r w:rsidR="00334027" w:rsidRPr="000A574C">
        <w:t>.3.1.1. Сведения, содержащиеся в конкурсной документации, должны соответствовать сведениям, указанным в извещении о проведении открытого конкурса.</w:t>
      </w:r>
    </w:p>
    <w:p w:rsidR="00334027" w:rsidRPr="000A574C" w:rsidRDefault="00BC50E7" w:rsidP="00334027">
      <w:pPr>
        <w:ind w:firstLine="720"/>
      </w:pPr>
      <w:bookmarkStart w:id="149" w:name="sub_10378"/>
      <w:bookmarkEnd w:id="148"/>
      <w:r>
        <w:t>6</w:t>
      </w:r>
      <w:r w:rsidR="00334027" w:rsidRPr="000A574C">
        <w:t xml:space="preserve">.3.2. В конкурсной документации должны быть указаны сведения в соответствии с </w:t>
      </w:r>
      <w:hyperlink w:anchor="sub_10334" w:history="1">
        <w:r w:rsidR="00334027" w:rsidRPr="000A574C">
          <w:rPr>
            <w:rStyle w:val="afffd"/>
            <w:color w:val="auto"/>
          </w:rPr>
          <w:t>пунктом 5.4.</w:t>
        </w:r>
      </w:hyperlink>
      <w:r w:rsidR="00334027" w:rsidRPr="000A574C">
        <w:t xml:space="preserve"> </w:t>
      </w:r>
      <w:r w:rsidR="00426479">
        <w:t>конкурсной документации</w:t>
      </w:r>
      <w:r w:rsidR="00334027" w:rsidRPr="000A574C">
        <w:t>, а также:</w:t>
      </w:r>
    </w:p>
    <w:p w:rsidR="00334027" w:rsidRPr="000A574C" w:rsidRDefault="00BC50E7" w:rsidP="00334027">
      <w:pPr>
        <w:ind w:firstLine="720"/>
      </w:pPr>
      <w:bookmarkStart w:id="150" w:name="sub_10379"/>
      <w:bookmarkEnd w:id="149"/>
      <w:r>
        <w:t>6</w:t>
      </w:r>
      <w:r w:rsidR="00334027" w:rsidRPr="000A574C">
        <w:t>.3.2.1.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w:t>
      </w:r>
      <w:r w:rsidR="00334027" w:rsidRPr="000A574C">
        <w:t>о</w:t>
      </w:r>
      <w:r w:rsidR="00334027" w:rsidRPr="000A574C">
        <w:t>сти);</w:t>
      </w:r>
    </w:p>
    <w:p w:rsidR="00334027" w:rsidRPr="000A574C" w:rsidRDefault="00BC50E7" w:rsidP="00334027">
      <w:pPr>
        <w:ind w:firstLine="720"/>
      </w:pPr>
      <w:bookmarkStart w:id="151" w:name="sub_10380"/>
      <w:bookmarkEnd w:id="150"/>
      <w:r>
        <w:t>6</w:t>
      </w:r>
      <w:r w:rsidR="00334027" w:rsidRPr="000A574C">
        <w:t xml:space="preserve">.3.2.2. </w:t>
      </w:r>
      <w:bookmarkStart w:id="152" w:name="sub_10382"/>
      <w:bookmarkEnd w:id="151"/>
      <w:r w:rsidR="00334027" w:rsidRPr="000A574C">
        <w:t>сведения о возможности заказчика увеличить количество поставляемого товара при заключении договора (при необходимости);</w:t>
      </w:r>
    </w:p>
    <w:p w:rsidR="00334027" w:rsidRPr="000A574C" w:rsidRDefault="00BC50E7" w:rsidP="00334027">
      <w:pPr>
        <w:ind w:firstLine="720"/>
      </w:pPr>
      <w:bookmarkStart w:id="153" w:name="sub_10383"/>
      <w:bookmarkEnd w:id="152"/>
      <w:r>
        <w:t>6</w:t>
      </w:r>
      <w:r w:rsidR="00334027" w:rsidRPr="000A574C">
        <w:t>.3.2.3. сведения о возможности заказчика изменить предусмотренные договором кол</w:t>
      </w:r>
      <w:r w:rsidR="00334027" w:rsidRPr="000A574C">
        <w:t>и</w:t>
      </w:r>
      <w:r w:rsidR="00334027" w:rsidRPr="000A574C">
        <w:t>чество товаров, объем работ, услуг и процент такого изменения (при необходимости);</w:t>
      </w:r>
    </w:p>
    <w:p w:rsidR="00334027" w:rsidRPr="000A574C" w:rsidRDefault="00BC50E7" w:rsidP="00334027">
      <w:pPr>
        <w:ind w:firstLine="720"/>
      </w:pPr>
      <w:bookmarkStart w:id="154" w:name="sub_10384"/>
      <w:bookmarkEnd w:id="153"/>
      <w:r>
        <w:t>6</w:t>
      </w:r>
      <w:r w:rsidR="00334027" w:rsidRPr="000A574C">
        <w:t>.3.2.4. сведения о возможности заказчика заключить договор с несколькими участн</w:t>
      </w:r>
      <w:r w:rsidR="00334027" w:rsidRPr="000A574C">
        <w:t>и</w:t>
      </w:r>
      <w:r w:rsidR="00334027" w:rsidRPr="000A574C">
        <w:t>ками закупок (при необходимости);</w:t>
      </w:r>
    </w:p>
    <w:p w:rsidR="00334027" w:rsidRPr="000A574C" w:rsidRDefault="00BC50E7" w:rsidP="00334027">
      <w:pPr>
        <w:ind w:firstLine="720"/>
      </w:pPr>
      <w:bookmarkStart w:id="155" w:name="sub_10385"/>
      <w:bookmarkEnd w:id="154"/>
      <w:r>
        <w:lastRenderedPageBreak/>
        <w:t>6</w:t>
      </w:r>
      <w:r w:rsidR="00334027" w:rsidRPr="000A574C">
        <w:t>.3.2.5. порядок и срок отзыва конкурсных заявок, порядок внесения изменений в такие заявки;</w:t>
      </w:r>
    </w:p>
    <w:p w:rsidR="00334027" w:rsidRPr="000A574C" w:rsidRDefault="00BC50E7" w:rsidP="00334027">
      <w:pPr>
        <w:ind w:firstLine="720"/>
      </w:pPr>
      <w:bookmarkStart w:id="156" w:name="sub_10386"/>
      <w:bookmarkEnd w:id="155"/>
      <w:r>
        <w:t>6</w:t>
      </w:r>
      <w:r w:rsidR="00334027" w:rsidRPr="000A574C">
        <w:t>.3.2.6. размер обеспечения исполнения договора, срок и порядок его предоставления (при необходимости);</w:t>
      </w:r>
    </w:p>
    <w:p w:rsidR="00334027" w:rsidRPr="000A574C" w:rsidRDefault="00BC50E7" w:rsidP="00334027">
      <w:pPr>
        <w:ind w:firstLine="720"/>
      </w:pPr>
      <w:bookmarkStart w:id="157" w:name="sub_10387"/>
      <w:bookmarkEnd w:id="156"/>
      <w:r>
        <w:t>6</w:t>
      </w:r>
      <w:r w:rsidR="00334027" w:rsidRPr="000A574C">
        <w:t>.3.2.7. срок действия заявки;</w:t>
      </w:r>
    </w:p>
    <w:p w:rsidR="00334027" w:rsidRPr="000A574C" w:rsidRDefault="00BC50E7" w:rsidP="00334027">
      <w:pPr>
        <w:ind w:firstLine="720"/>
      </w:pPr>
      <w:bookmarkStart w:id="158" w:name="sub_10388"/>
      <w:bookmarkEnd w:id="157"/>
      <w:r>
        <w:t>6</w:t>
      </w:r>
      <w:r w:rsidR="00334027" w:rsidRPr="000A574C">
        <w:t>.3.2.8. срок действия обеспечения заявки (при необходимости);</w:t>
      </w:r>
    </w:p>
    <w:p w:rsidR="00334027" w:rsidRPr="000A574C" w:rsidRDefault="00BC50E7" w:rsidP="00334027">
      <w:pPr>
        <w:ind w:firstLine="720"/>
      </w:pPr>
      <w:bookmarkStart w:id="159" w:name="sub_10389"/>
      <w:bookmarkEnd w:id="158"/>
      <w:r>
        <w:t>6</w:t>
      </w:r>
      <w:r w:rsidR="00334027" w:rsidRPr="000A574C">
        <w:t>.3.2.9. срок подписания договора победителем, иными участниками закупки (при нео</w:t>
      </w:r>
      <w:r w:rsidR="00334027" w:rsidRPr="000A574C">
        <w:t>б</w:t>
      </w:r>
      <w:r w:rsidR="00334027" w:rsidRPr="000A574C">
        <w:t>ходимости);</w:t>
      </w:r>
    </w:p>
    <w:p w:rsidR="00334027" w:rsidRPr="000A574C" w:rsidRDefault="00BC50E7" w:rsidP="00334027">
      <w:pPr>
        <w:ind w:firstLine="720"/>
      </w:pPr>
      <w:bookmarkStart w:id="160" w:name="sub_10390"/>
      <w:bookmarkEnd w:id="159"/>
      <w:r>
        <w:t>6</w:t>
      </w:r>
      <w:r w:rsidR="00334027" w:rsidRPr="000A574C">
        <w:t xml:space="preserve">.3.2.10. последствия признания конкурса </w:t>
      </w:r>
      <w:proofErr w:type="gramStart"/>
      <w:r w:rsidR="00334027" w:rsidRPr="000A574C">
        <w:t>несостоявшимся</w:t>
      </w:r>
      <w:proofErr w:type="gramEnd"/>
      <w:r w:rsidR="00334027" w:rsidRPr="000A574C">
        <w:t>;</w:t>
      </w:r>
    </w:p>
    <w:p w:rsidR="00334027" w:rsidRPr="000A574C" w:rsidRDefault="00BC50E7" w:rsidP="00334027">
      <w:pPr>
        <w:ind w:firstLine="720"/>
      </w:pPr>
      <w:bookmarkStart w:id="161" w:name="sub_10391"/>
      <w:bookmarkEnd w:id="160"/>
      <w:r>
        <w:t>6</w:t>
      </w:r>
      <w:r w:rsidR="00334027" w:rsidRPr="000A574C">
        <w:t>.3.2.11. иные сведения и требования в зависимости от предмета закупки (при необх</w:t>
      </w:r>
      <w:r w:rsidR="00334027" w:rsidRPr="000A574C">
        <w:t>о</w:t>
      </w:r>
      <w:r w:rsidR="00334027" w:rsidRPr="000A574C">
        <w:t>димости).</w:t>
      </w:r>
    </w:p>
    <w:p w:rsidR="00334027" w:rsidRPr="000A574C" w:rsidRDefault="00BC50E7" w:rsidP="00334027">
      <w:pPr>
        <w:ind w:firstLine="720"/>
      </w:pPr>
      <w:bookmarkStart w:id="162" w:name="sub_10392"/>
      <w:bookmarkEnd w:id="161"/>
      <w:r>
        <w:t>6</w:t>
      </w:r>
      <w:r w:rsidR="00334027" w:rsidRPr="000A574C">
        <w:t xml:space="preserve">.3.3. </w:t>
      </w:r>
      <w:proofErr w:type="gramStart"/>
      <w:r w:rsidR="00334027" w:rsidRPr="000A574C">
        <w:t>К извещению о проведении открытого конкурса и конкурсной документации до</w:t>
      </w:r>
      <w:r w:rsidR="00334027" w:rsidRPr="000A574C">
        <w:t>л</w:t>
      </w:r>
      <w:r w:rsidR="00334027" w:rsidRPr="000A574C">
        <w:t>жен прилагаться проект договора, заключаемого по результатам закупки, являющийся неот</w:t>
      </w:r>
      <w:r w:rsidR="00334027" w:rsidRPr="000A574C">
        <w:t>ъ</w:t>
      </w:r>
      <w:r w:rsidR="00334027" w:rsidRPr="000A574C">
        <w:t>емлемой частью извещения и конкурсной документации (при проведении конкурса по н</w:t>
      </w:r>
      <w:r w:rsidR="00334027" w:rsidRPr="000A574C">
        <w:t>е</w:t>
      </w:r>
      <w:r w:rsidR="00334027" w:rsidRPr="000A574C">
        <w:t>скольким лотам к конкурсной документации может прилагаться единый проект договора, с</w:t>
      </w:r>
      <w:r w:rsidR="00334027" w:rsidRPr="000A574C">
        <w:t>о</w:t>
      </w:r>
      <w:r w:rsidR="00334027" w:rsidRPr="000A574C">
        <w:t>держащий общие условия по лотам и специальные условия в отношении каждого лота).</w:t>
      </w:r>
      <w:proofErr w:type="gramEnd"/>
    </w:p>
    <w:p w:rsidR="00334027" w:rsidRPr="000A574C" w:rsidRDefault="00BC50E7" w:rsidP="00334027">
      <w:pPr>
        <w:ind w:firstLine="720"/>
      </w:pPr>
      <w:bookmarkStart w:id="163" w:name="sub_10393"/>
      <w:bookmarkEnd w:id="162"/>
      <w:r>
        <w:t>6</w:t>
      </w:r>
      <w:r w:rsidR="00334027" w:rsidRPr="000A574C">
        <w:t>.3.4. По запросу любого претендента, оформленному и представленному в порядке, у</w:t>
      </w:r>
      <w:r w:rsidR="00334027" w:rsidRPr="000A574C">
        <w:t>с</w:t>
      </w:r>
      <w:r w:rsidR="00334027" w:rsidRPr="000A574C">
        <w:t>тановленном в извещении о проведении открытого конкурса, заказчик предоставляет прете</w:t>
      </w:r>
      <w:r w:rsidR="00334027" w:rsidRPr="000A574C">
        <w:t>н</w:t>
      </w:r>
      <w:r w:rsidR="00334027" w:rsidRPr="000A574C">
        <w:t>денту, от которого получен запрос, конкурсную документацию на бумажном носителе. При этом</w:t>
      </w:r>
      <w:proofErr w:type="gramStart"/>
      <w:r w:rsidR="00334027" w:rsidRPr="000A574C">
        <w:t>,</w:t>
      </w:r>
      <w:proofErr w:type="gramEnd"/>
      <w:r w:rsidR="00334027" w:rsidRPr="000A574C">
        <w:t xml:space="preserve"> конкурсная документация на бумажном носителе выдается после внесения претендентом платы за предоставление конкурсной документации, если такая плата установлена и указание об этом содержится в извещении о проведении открытого конкурса.</w:t>
      </w:r>
    </w:p>
    <w:p w:rsidR="00334027" w:rsidRPr="000A574C" w:rsidRDefault="00BC50E7" w:rsidP="00334027">
      <w:pPr>
        <w:ind w:firstLine="720"/>
      </w:pPr>
      <w:bookmarkStart w:id="164" w:name="sub_10395"/>
      <w:bookmarkEnd w:id="163"/>
      <w:r>
        <w:t>6</w:t>
      </w:r>
      <w:r w:rsidR="00334027" w:rsidRPr="000A574C">
        <w:t xml:space="preserve">.3.5. </w:t>
      </w:r>
      <w:bookmarkStart w:id="165" w:name="sub_10397"/>
      <w:bookmarkEnd w:id="164"/>
      <w:r w:rsidR="00334027" w:rsidRPr="000A574C">
        <w:t xml:space="preserve">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конкурсную документацию. В течение трех дней со дня принятия решения о необходимости изменения извещения о проведении открытого конкурса такие изменения размещаются на официальном сайте заказчика и (или) в единой информационной системе </w:t>
      </w:r>
      <w:proofErr w:type="spellStart"/>
      <w:r w:rsidR="00334027" w:rsidRPr="000A574C">
        <w:t>www.zakupki.gov.ru</w:t>
      </w:r>
      <w:proofErr w:type="spellEnd"/>
      <w:r w:rsidR="00334027" w:rsidRPr="000A574C">
        <w:t xml:space="preserve"> и направляются по электронной почте претендентам, которым заказчик предоставил конкурсную документацию на бумажном носителе.</w:t>
      </w:r>
    </w:p>
    <w:p w:rsidR="00334027" w:rsidRPr="000A574C" w:rsidRDefault="00BC50E7" w:rsidP="00334027">
      <w:pPr>
        <w:ind w:firstLine="720"/>
      </w:pPr>
      <w:bookmarkStart w:id="166" w:name="sub_10398"/>
      <w:bookmarkEnd w:id="165"/>
      <w:r>
        <w:t>6</w:t>
      </w:r>
      <w:r w:rsidR="00334027" w:rsidRPr="000A574C">
        <w:t>.3.</w:t>
      </w:r>
      <w:r w:rsidR="00FA46DF">
        <w:t>6</w:t>
      </w:r>
      <w:r w:rsidR="00334027" w:rsidRPr="000A574C">
        <w:t>. В случае</w:t>
      </w:r>
      <w:proofErr w:type="gramStart"/>
      <w:r w:rsidR="00334027" w:rsidRPr="000A574C">
        <w:t>,</w:t>
      </w:r>
      <w:proofErr w:type="gramEnd"/>
      <w:r w:rsidR="00334027" w:rsidRPr="000A574C">
        <w:t xml:space="preserve"> если изменения в конкурсную документацию внесены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единой информационной системе внесенных в документацию о закупке изменений до даты окончания подачи заявок на участие в закупке такой срок составлял не менее чем 15 дней.</w:t>
      </w:r>
    </w:p>
    <w:p w:rsidR="00334027" w:rsidRPr="000A574C" w:rsidRDefault="00BC50E7" w:rsidP="00334027">
      <w:pPr>
        <w:ind w:firstLine="720"/>
      </w:pPr>
      <w:bookmarkStart w:id="167" w:name="sub_10399"/>
      <w:bookmarkEnd w:id="166"/>
      <w:r>
        <w:t>6</w:t>
      </w:r>
      <w:r w:rsidR="00334027" w:rsidRPr="000A574C">
        <w:t xml:space="preserve">.3.7. Любой претендент вправе направить заказчику запрос разъяснений положений конкурсной документации в письменной форме или в форме электронного документа в срок не </w:t>
      </w:r>
      <w:proofErr w:type="gramStart"/>
      <w:r w:rsidR="00334027" w:rsidRPr="000A574C">
        <w:t>позднее</w:t>
      </w:r>
      <w:proofErr w:type="gramEnd"/>
      <w:r w:rsidR="00334027" w:rsidRPr="000A574C">
        <w:t xml:space="preserve"> чем за три рабочих дня до дня окончания подачи конкурсных заявок. </w:t>
      </w:r>
      <w:proofErr w:type="gramStart"/>
      <w:r w:rsidR="00334027" w:rsidRPr="000A574C">
        <w:t>Заказчик в теч</w:t>
      </w:r>
      <w:r w:rsidR="00334027" w:rsidRPr="000A574C">
        <w:t>е</w:t>
      </w:r>
      <w:r w:rsidR="00334027" w:rsidRPr="000A574C">
        <w:t>ние трех дней со дня поступления запроса на разъяснение положений конкурсной документ</w:t>
      </w:r>
      <w:r w:rsidR="00334027" w:rsidRPr="000A574C">
        <w:t>а</w:t>
      </w:r>
      <w:r w:rsidR="00334027" w:rsidRPr="000A574C">
        <w:t>ции направляет по электронной почте разъяснения положений конкурсной документации пр</w:t>
      </w:r>
      <w:r w:rsidR="00334027" w:rsidRPr="000A574C">
        <w:t>е</w:t>
      </w:r>
      <w:r w:rsidR="00334027" w:rsidRPr="000A574C">
        <w:t xml:space="preserve">тенденту, направившему запрос, а также размещает копию таких разъяснений (без указания наименования или адреса претендента, от которого был получен запрос на разъяснения) на официальном сайте заказчика и (или) в единой информационной системе </w:t>
      </w:r>
      <w:proofErr w:type="spellStart"/>
      <w:r w:rsidR="00334027" w:rsidRPr="000A574C">
        <w:t>www.zakupki.gov.ru</w:t>
      </w:r>
      <w:proofErr w:type="spellEnd"/>
      <w:r w:rsidR="00334027" w:rsidRPr="000A574C">
        <w:t>.</w:t>
      </w:r>
      <w:proofErr w:type="gramEnd"/>
    </w:p>
    <w:p w:rsidR="00334027" w:rsidRPr="000A574C" w:rsidRDefault="00BC50E7" w:rsidP="00334027">
      <w:pPr>
        <w:ind w:firstLine="720"/>
      </w:pPr>
      <w:bookmarkStart w:id="168" w:name="sub_10400"/>
      <w:bookmarkEnd w:id="167"/>
      <w:r>
        <w:rPr>
          <w:rStyle w:val="afffc"/>
          <w:color w:val="auto"/>
        </w:rPr>
        <w:t>6</w:t>
      </w:r>
      <w:r w:rsidR="00334027" w:rsidRPr="000A574C">
        <w:rPr>
          <w:rStyle w:val="afffc"/>
          <w:color w:val="auto"/>
        </w:rPr>
        <w:t>.4. Отказ от проведения конкурса</w:t>
      </w:r>
    </w:p>
    <w:p w:rsidR="00334027" w:rsidRPr="000A574C" w:rsidRDefault="00BC50E7" w:rsidP="00334027">
      <w:pPr>
        <w:ind w:firstLine="720"/>
      </w:pPr>
      <w:bookmarkStart w:id="169" w:name="sub_10401"/>
      <w:bookmarkEnd w:id="168"/>
      <w:r>
        <w:t>6</w:t>
      </w:r>
      <w:r w:rsidR="00334027" w:rsidRPr="000A574C">
        <w:t>.4.1. Заказчик вправе принять решение об отказе от проведения открытого конкурса в сроки, указанные в извещении о проведении открытого конкурса.</w:t>
      </w:r>
    </w:p>
    <w:p w:rsidR="00334027" w:rsidRPr="000A574C" w:rsidRDefault="00BC50E7" w:rsidP="00334027">
      <w:pPr>
        <w:ind w:firstLine="720"/>
      </w:pPr>
      <w:bookmarkStart w:id="170" w:name="sub_10402"/>
      <w:bookmarkEnd w:id="169"/>
      <w:r>
        <w:t>6</w:t>
      </w:r>
      <w:r w:rsidR="00334027" w:rsidRPr="000A574C">
        <w:t xml:space="preserve">.4.2. </w:t>
      </w:r>
      <w:proofErr w:type="gramStart"/>
      <w:r w:rsidR="00334027" w:rsidRPr="000A574C">
        <w:t>В случае принятия решения об отказе от проведения открытого конкурса, заказчик в течение дня, следующего за днем принятия такого решения размещает сведения об отказе от проведения открытого конкурса на официальном сайте заказчика и (или) в единой информац</w:t>
      </w:r>
      <w:r w:rsidR="00334027" w:rsidRPr="000A574C">
        <w:t>и</w:t>
      </w:r>
      <w:r w:rsidR="00334027" w:rsidRPr="000A574C">
        <w:t xml:space="preserve">онной системе </w:t>
      </w:r>
      <w:hyperlink r:id="rId33" w:history="1">
        <w:r w:rsidR="00334027" w:rsidRPr="000A574C">
          <w:rPr>
            <w:rStyle w:val="afffd"/>
            <w:color w:val="auto"/>
          </w:rPr>
          <w:t>www.zakupki.gov.ru</w:t>
        </w:r>
      </w:hyperlink>
      <w:r w:rsidR="00334027" w:rsidRPr="000A574C">
        <w:t xml:space="preserve"> и в течение трех дней направляет по электронной почте уведомления всем участникам закупок.</w:t>
      </w:r>
      <w:proofErr w:type="gramEnd"/>
      <w:r w:rsidR="00334027" w:rsidRPr="000A574C">
        <w:t xml:space="preserve"> Заказчик не несет обязательств или ответственности в </w:t>
      </w:r>
      <w:r w:rsidR="00334027" w:rsidRPr="000A574C">
        <w:lastRenderedPageBreak/>
        <w:t>случае не ознакомления претендентами, участниками закупок с извещением об отказе от пр</w:t>
      </w:r>
      <w:r w:rsidR="00334027" w:rsidRPr="000A574C">
        <w:t>о</w:t>
      </w:r>
      <w:r w:rsidR="00334027" w:rsidRPr="000A574C">
        <w:t>ведения открытого конкурса.</w:t>
      </w:r>
    </w:p>
    <w:p w:rsidR="00334027" w:rsidRPr="000A574C" w:rsidRDefault="00BC50E7" w:rsidP="00334027">
      <w:pPr>
        <w:ind w:firstLine="720"/>
      </w:pPr>
      <w:bookmarkStart w:id="171" w:name="sub_10403"/>
      <w:bookmarkEnd w:id="170"/>
      <w:r>
        <w:t>6</w:t>
      </w:r>
      <w:r w:rsidR="00334027" w:rsidRPr="000A574C">
        <w:t>.4.3. В случае</w:t>
      </w:r>
      <w:proofErr w:type="gramStart"/>
      <w:r w:rsidR="00334027" w:rsidRPr="000A574C">
        <w:t>,</w:t>
      </w:r>
      <w:proofErr w:type="gramEnd"/>
      <w:r w:rsidR="00334027" w:rsidRPr="000A574C">
        <w:t xml:space="preserve"> если решение об отказе от проведения открытого конкурса принято до вскрытия конвертов с конкурсными заявками, конкурсные заявки, полученные до принятия решения об отказе от проведения открытого конкурса, не вскрываются и по письменному з</w:t>
      </w:r>
      <w:r w:rsidR="00334027" w:rsidRPr="000A574C">
        <w:t>а</w:t>
      </w:r>
      <w:r w:rsidR="00334027" w:rsidRPr="000A574C">
        <w:t>просу участника закупки, подавшего конкурсную заявку, возвращаются данному участнику.</w:t>
      </w:r>
    </w:p>
    <w:p w:rsidR="00334027" w:rsidRPr="000A574C" w:rsidRDefault="00BC50E7" w:rsidP="00334027">
      <w:pPr>
        <w:ind w:firstLine="720"/>
      </w:pPr>
      <w:bookmarkStart w:id="172" w:name="sub_10404"/>
      <w:bookmarkEnd w:id="171"/>
      <w:r>
        <w:rPr>
          <w:rStyle w:val="afffc"/>
          <w:color w:val="auto"/>
        </w:rPr>
        <w:t>6</w:t>
      </w:r>
      <w:r w:rsidR="00334027" w:rsidRPr="000A574C">
        <w:rPr>
          <w:rStyle w:val="afffc"/>
          <w:color w:val="auto"/>
        </w:rPr>
        <w:t xml:space="preserve">.5.Требования к конкурсной заявке </w:t>
      </w:r>
    </w:p>
    <w:p w:rsidR="00334027" w:rsidRPr="000A574C" w:rsidRDefault="00BC50E7" w:rsidP="00334027">
      <w:pPr>
        <w:ind w:firstLine="720"/>
      </w:pPr>
      <w:bookmarkStart w:id="173" w:name="sub_10405"/>
      <w:bookmarkEnd w:id="172"/>
      <w:r>
        <w:t>6</w:t>
      </w:r>
      <w:r w:rsidR="00334027" w:rsidRPr="000A574C">
        <w:t>.5.1. Для участия в конкурсе претендент должен подготовить конкурсную заявку, оформленную в полном соответствии с требованиями конкурсной документации.</w:t>
      </w:r>
    </w:p>
    <w:p w:rsidR="00334027" w:rsidRPr="000A574C" w:rsidRDefault="00BC50E7" w:rsidP="00334027">
      <w:pPr>
        <w:ind w:firstLine="720"/>
      </w:pPr>
      <w:bookmarkStart w:id="174" w:name="sub_10406"/>
      <w:bookmarkEnd w:id="173"/>
      <w:r>
        <w:t>6</w:t>
      </w:r>
      <w:r w:rsidR="00334027" w:rsidRPr="000A574C">
        <w:t>.5.2. Заявка на участие в конкурсе в обязательном порядке должна содержать:</w:t>
      </w:r>
    </w:p>
    <w:p w:rsidR="00334027" w:rsidRPr="000A574C" w:rsidRDefault="00BC50E7" w:rsidP="00334027">
      <w:pPr>
        <w:ind w:firstLine="720"/>
      </w:pPr>
      <w:bookmarkStart w:id="175" w:name="sub_10407"/>
      <w:bookmarkEnd w:id="174"/>
      <w:r>
        <w:t>6</w:t>
      </w:r>
      <w:r w:rsidR="00334027" w:rsidRPr="000A574C">
        <w:t>.5.2.1. для юридического лица:</w:t>
      </w:r>
    </w:p>
    <w:p w:rsidR="00334027" w:rsidRPr="000A574C" w:rsidRDefault="00334027" w:rsidP="00334027">
      <w:pPr>
        <w:ind w:firstLine="720"/>
      </w:pPr>
      <w:bookmarkStart w:id="176" w:name="sub_11064"/>
      <w:bookmarkEnd w:id="175"/>
      <w:r w:rsidRPr="000A574C">
        <w:t>а) заполненную форму конкурсной заявки в соответствии с требованиями конкурсной документации (оригинал);</w:t>
      </w:r>
    </w:p>
    <w:p w:rsidR="00334027" w:rsidRPr="000A574C" w:rsidRDefault="00334027" w:rsidP="00334027">
      <w:pPr>
        <w:ind w:firstLine="720"/>
      </w:pPr>
      <w:bookmarkStart w:id="177" w:name="sub_11065"/>
      <w:bookmarkEnd w:id="176"/>
      <w:r w:rsidRPr="000A574C">
        <w:t>б) анкету юридического лица по установленной в конкурсной документации форме (оригинал);</w:t>
      </w:r>
    </w:p>
    <w:p w:rsidR="00334027" w:rsidRPr="000A574C" w:rsidRDefault="00334027" w:rsidP="00334027">
      <w:pPr>
        <w:ind w:firstLine="720"/>
      </w:pPr>
      <w:bookmarkStart w:id="178" w:name="sub_11066"/>
      <w:bookmarkEnd w:id="177"/>
      <w:r w:rsidRPr="000A574C">
        <w:t>в) копии учредительных документов с приложением имеющихся изменений (нотар</w:t>
      </w:r>
      <w:r w:rsidRPr="000A574C">
        <w:t>и</w:t>
      </w:r>
      <w:r w:rsidRPr="000A574C">
        <w:t>ально заверенные копии);</w:t>
      </w:r>
    </w:p>
    <w:p w:rsidR="00334027" w:rsidRPr="000A574C" w:rsidRDefault="00334027" w:rsidP="00334027">
      <w:pPr>
        <w:ind w:firstLine="720"/>
      </w:pPr>
      <w:bookmarkStart w:id="179" w:name="sub_11067"/>
      <w:bookmarkEnd w:id="178"/>
      <w:r w:rsidRPr="000A574C">
        <w:t>г) выписку из единого государственного реестра юридических лиц (оригинал) или нот</w:t>
      </w:r>
      <w:r w:rsidRPr="000A574C">
        <w:t>а</w:t>
      </w:r>
      <w:r w:rsidRPr="000A574C">
        <w:t>риально заверенную копию такой выписки, полученную не ранее чем за 20 дней до дня разм</w:t>
      </w:r>
      <w:r w:rsidRPr="000A574C">
        <w:t>е</w:t>
      </w:r>
      <w:r w:rsidRPr="000A574C">
        <w:t xml:space="preserve">щения на официальном сайте заказчика и (или) в единой информационной системе </w:t>
      </w:r>
      <w:hyperlink r:id="rId34" w:history="1">
        <w:r w:rsidRPr="000A574C">
          <w:rPr>
            <w:rStyle w:val="afffd"/>
            <w:color w:val="auto"/>
          </w:rPr>
          <w:t>www.zakupki.gov.ru</w:t>
        </w:r>
      </w:hyperlink>
      <w:r w:rsidRPr="000A574C">
        <w:t xml:space="preserve"> извещения о проведении открытого конкурса;</w:t>
      </w:r>
    </w:p>
    <w:p w:rsidR="00334027" w:rsidRPr="000A574C" w:rsidRDefault="00334027" w:rsidP="00334027">
      <w:pPr>
        <w:ind w:firstLine="720"/>
      </w:pPr>
      <w:bookmarkStart w:id="180" w:name="sub_11068"/>
      <w:bookmarkEnd w:id="179"/>
      <w:proofErr w:type="spellStart"/>
      <w:proofErr w:type="gramStart"/>
      <w:r w:rsidRPr="000A574C">
        <w:t>д</w:t>
      </w:r>
      <w:proofErr w:type="spellEnd"/>
      <w:r w:rsidRPr="000A574C">
        <w:t>) решение об одобрении или о совершении крупной сделки (оригинал) либо копия т</w:t>
      </w:r>
      <w:r w:rsidRPr="000A574C">
        <w:t>а</w:t>
      </w:r>
      <w:r w:rsidRPr="000A574C">
        <w:t>кого решения в случае, если требование о необходимости наличия такого решения для сове</w:t>
      </w:r>
      <w:r w:rsidRPr="000A574C">
        <w:t>р</w:t>
      </w:r>
      <w:r w:rsidRPr="000A574C">
        <w:t>шения крупной сделки установлено законодательством Российской Федерации, учредительн</w:t>
      </w:r>
      <w:r w:rsidRPr="000A574C">
        <w:t>ы</w:t>
      </w:r>
      <w:r w:rsidRPr="000A574C">
        <w:t>ми документами юридического лица и если для участника закупки поставка товаров, выполн</w:t>
      </w:r>
      <w:r w:rsidRPr="000A574C">
        <w:t>е</w:t>
      </w:r>
      <w:r w:rsidRPr="000A574C">
        <w:t>ние работ, оказание услуг, являющихся предметом договора, или внесение задатка в качестве обеспечения конкурсной заявки, обеспечения исполнения договора</w:t>
      </w:r>
      <w:proofErr w:type="gramEnd"/>
      <w:r w:rsidRPr="000A574C">
        <w:t xml:space="preserve"> является крупной сделкой;</w:t>
      </w:r>
    </w:p>
    <w:p w:rsidR="00334027" w:rsidRPr="000A574C" w:rsidRDefault="00334027" w:rsidP="00334027">
      <w:pPr>
        <w:ind w:firstLine="720"/>
      </w:pPr>
      <w:bookmarkStart w:id="181" w:name="sub_11069"/>
      <w:bookmarkEnd w:id="180"/>
      <w:r w:rsidRPr="000A574C">
        <w:t>е)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0A574C">
        <w:t>я</w:t>
      </w:r>
      <w:r w:rsidRPr="000A574C">
        <w:t>ми Федеральной налоговой службы не ранее чем за 20 дней до срока окончания приема ко</w:t>
      </w:r>
      <w:r w:rsidRPr="000A574C">
        <w:t>н</w:t>
      </w:r>
      <w:r w:rsidRPr="000A574C">
        <w:t>курсных заявок (оригинал или нотариально заверенную копию);</w:t>
      </w:r>
    </w:p>
    <w:p w:rsidR="00334027" w:rsidRPr="000A574C" w:rsidRDefault="00334027" w:rsidP="00334027">
      <w:pPr>
        <w:ind w:firstLine="720"/>
      </w:pPr>
      <w:bookmarkStart w:id="182" w:name="sub_11070"/>
      <w:bookmarkEnd w:id="181"/>
      <w:r w:rsidRPr="000A574C">
        <w:t>ж) документы, подтверждающие право участника закупки на поставку товара, произв</w:t>
      </w:r>
      <w:r w:rsidRPr="000A574C">
        <w:t>о</w:t>
      </w:r>
      <w:r w:rsidRPr="000A574C">
        <w:t>дителем которого он не является, и предоставление фирменных гарантий производителя товара (оригиналы или копии);</w:t>
      </w:r>
    </w:p>
    <w:p w:rsidR="00334027" w:rsidRPr="000A574C" w:rsidRDefault="00334027" w:rsidP="00334027">
      <w:pPr>
        <w:ind w:firstLine="720"/>
      </w:pPr>
      <w:bookmarkStart w:id="183" w:name="sub_11071"/>
      <w:bookmarkEnd w:id="182"/>
      <w:proofErr w:type="spellStart"/>
      <w:r w:rsidRPr="000A574C">
        <w:t>з</w:t>
      </w:r>
      <w:proofErr w:type="spellEnd"/>
      <w:r w:rsidRPr="000A574C">
        <w:t>)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w:t>
      </w:r>
      <w:r w:rsidRPr="000A574C">
        <w:t>е</w:t>
      </w:r>
      <w:r w:rsidRPr="000A574C">
        <w:t>ское лицо обладает правом действовать от имени участника закупки без доверенности (далее также - руководитель). В случае</w:t>
      </w:r>
      <w:proofErr w:type="gramStart"/>
      <w:r w:rsidRPr="000A574C">
        <w:t>,</w:t>
      </w:r>
      <w:proofErr w:type="gramEnd"/>
      <w:r w:rsidRPr="000A574C">
        <w:t xml:space="preserve"> если от имени участника закупки действует иное лицо, ко</w:t>
      </w:r>
      <w:r w:rsidRPr="000A574C">
        <w:t>н</w:t>
      </w:r>
      <w:r w:rsidRPr="000A574C">
        <w:t>курсная заявка должна содержать также доверенность на осуществление действий от имени участника закупки, заверенную печатью участника закупки (для юридических лиц) и подп</w:t>
      </w:r>
      <w:r w:rsidRPr="000A574C">
        <w:t>и</w:t>
      </w:r>
      <w:r w:rsidRPr="000A574C">
        <w:t xml:space="preserve">санную руководителем участника закупки или уполномоченным этим руководителем лицом, либо нотариально заверенную копию такой доверенности. </w:t>
      </w:r>
      <w:bookmarkStart w:id="184" w:name="sub_11072"/>
      <w:bookmarkEnd w:id="183"/>
    </w:p>
    <w:p w:rsidR="00334027" w:rsidRPr="000A574C" w:rsidRDefault="00334027" w:rsidP="00334027">
      <w:pPr>
        <w:ind w:firstLine="720"/>
      </w:pPr>
      <w:r w:rsidRPr="000A574C">
        <w:t>и) сведения о функциональных характеристиках (потребительских свойствах) и качес</w:t>
      </w:r>
      <w:r w:rsidRPr="000A574C">
        <w:t>т</w:t>
      </w:r>
      <w:r w:rsidRPr="000A574C">
        <w:t>венных характеристиках товара, работ, услуг и иные предложения об условиях исполнения д</w:t>
      </w:r>
      <w:r w:rsidRPr="000A574C">
        <w:t>о</w:t>
      </w:r>
      <w:r w:rsidRPr="000A574C">
        <w:t>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w:t>
      </w:r>
      <w:r w:rsidRPr="000A574C">
        <w:t>р</w:t>
      </w:r>
      <w:r w:rsidRPr="000A574C">
        <w:t xml:space="preserve">ждающих соответствие товара, работ, услуг требованиям, установленным в соответствии с </w:t>
      </w:r>
      <w:hyperlink r:id="rId35" w:history="1">
        <w:r w:rsidRPr="000A574C">
          <w:rPr>
            <w:rStyle w:val="afffd"/>
            <w:color w:val="auto"/>
          </w:rPr>
          <w:t>з</w:t>
        </w:r>
        <w:r w:rsidRPr="000A574C">
          <w:rPr>
            <w:rStyle w:val="afffd"/>
            <w:color w:val="auto"/>
          </w:rPr>
          <w:t>а</w:t>
        </w:r>
        <w:r w:rsidRPr="000A574C">
          <w:rPr>
            <w:rStyle w:val="afffd"/>
            <w:color w:val="auto"/>
          </w:rPr>
          <w:t>конодательством</w:t>
        </w:r>
      </w:hyperlink>
      <w:r w:rsidRPr="000A574C">
        <w:t xml:space="preserve"> Российской Федерации, если в соответствии с законодательством Росси</w:t>
      </w:r>
      <w:r w:rsidRPr="000A574C">
        <w:t>й</w:t>
      </w:r>
      <w:r w:rsidRPr="000A574C">
        <w:t>ской Федерации установлены требования к таким товарам, работам, услугам;</w:t>
      </w:r>
    </w:p>
    <w:p w:rsidR="00334027" w:rsidRPr="000A574C" w:rsidRDefault="00334027" w:rsidP="00334027">
      <w:pPr>
        <w:ind w:firstLine="720"/>
      </w:pPr>
      <w:bookmarkStart w:id="185" w:name="sub_11073"/>
      <w:bookmarkEnd w:id="184"/>
      <w:r w:rsidRPr="000A574C">
        <w:lastRenderedPageBreak/>
        <w:t>к) документ, подтверждающий внесение участником закупки задатка (оригинал);</w:t>
      </w:r>
    </w:p>
    <w:p w:rsidR="00334027" w:rsidRPr="000A574C" w:rsidRDefault="00334027" w:rsidP="00334027">
      <w:pPr>
        <w:ind w:firstLine="720"/>
      </w:pPr>
      <w:bookmarkStart w:id="186" w:name="sub_11074"/>
      <w:bookmarkEnd w:id="185"/>
      <w:r w:rsidRPr="000A574C">
        <w:t>л) копии бухгалтерского баланса со всеми приложениями, включая отчет о прибылях и убытках, за последний завершенный отчетный период (при необходимости);</w:t>
      </w:r>
    </w:p>
    <w:p w:rsidR="00334027" w:rsidRPr="000A574C" w:rsidRDefault="00334027" w:rsidP="00334027">
      <w:pPr>
        <w:ind w:firstLine="720"/>
      </w:pPr>
      <w:bookmarkStart w:id="187" w:name="sub_11075"/>
      <w:bookmarkEnd w:id="186"/>
      <w:r w:rsidRPr="000A574C">
        <w:t>м) иные документы или копии документов, перечень которых определен конкурсной документацией, подтверждающие соответствие конкурсной заявки на участие в конкурсе, уч</w:t>
      </w:r>
      <w:r w:rsidRPr="000A574C">
        <w:t>а</w:t>
      </w:r>
      <w:r w:rsidRPr="000A574C">
        <w:t>стника закупки требованиям, установленным в конкурсной документации.</w:t>
      </w:r>
    </w:p>
    <w:p w:rsidR="00334027" w:rsidRPr="000A574C" w:rsidRDefault="00BC50E7" w:rsidP="00334027">
      <w:pPr>
        <w:ind w:firstLine="720"/>
      </w:pPr>
      <w:bookmarkStart w:id="188" w:name="sub_10408"/>
      <w:bookmarkEnd w:id="187"/>
      <w:r>
        <w:t>6</w:t>
      </w:r>
      <w:r w:rsidR="00334027" w:rsidRPr="000A574C">
        <w:t>.5.2.2. для индивидуального предпринимателя:</w:t>
      </w:r>
    </w:p>
    <w:p w:rsidR="00334027" w:rsidRPr="000A574C" w:rsidRDefault="00334027" w:rsidP="00334027">
      <w:pPr>
        <w:ind w:firstLine="720"/>
      </w:pPr>
      <w:bookmarkStart w:id="189" w:name="sub_11076"/>
      <w:bookmarkEnd w:id="188"/>
      <w:r w:rsidRPr="000A574C">
        <w:t>а) заполненную форму конкурсной заявки в соответствии с требованиями конкурсной документации (оригинал);</w:t>
      </w:r>
    </w:p>
    <w:p w:rsidR="00334027" w:rsidRPr="000A574C" w:rsidRDefault="00334027" w:rsidP="00334027">
      <w:pPr>
        <w:ind w:firstLine="720"/>
      </w:pPr>
      <w:bookmarkStart w:id="190" w:name="sub_11077"/>
      <w:bookmarkEnd w:id="189"/>
      <w:r w:rsidRPr="000A574C">
        <w:t>б) фамилию, имя, отчество, паспортные данные, сведения о месте жительства, номер контактного телефона;</w:t>
      </w:r>
    </w:p>
    <w:p w:rsidR="00334027" w:rsidRPr="000A574C" w:rsidRDefault="00334027" w:rsidP="00334027">
      <w:pPr>
        <w:ind w:firstLine="720"/>
      </w:pPr>
      <w:bookmarkStart w:id="191" w:name="sub_11078"/>
      <w:bookmarkEnd w:id="190"/>
      <w:r w:rsidRPr="000A574C">
        <w:t>в) выписку из единого государственного реестра индивидуальных предпринимателей (оригинал) или нотариально заверенную копию такой выписки, полученную не ранее чем за 20 дней до дня размещения в единой информационной системе извещения о проведении открыт</w:t>
      </w:r>
      <w:r w:rsidRPr="000A574C">
        <w:t>о</w:t>
      </w:r>
      <w:r w:rsidRPr="000A574C">
        <w:t>го конкурса;</w:t>
      </w:r>
    </w:p>
    <w:p w:rsidR="00334027" w:rsidRPr="000A574C" w:rsidRDefault="00334027" w:rsidP="00334027">
      <w:pPr>
        <w:ind w:firstLine="720"/>
      </w:pPr>
      <w:bookmarkStart w:id="192" w:name="sub_11079"/>
      <w:bookmarkEnd w:id="191"/>
      <w:r w:rsidRPr="000A574C">
        <w:t>г)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0A574C">
        <w:t>я</w:t>
      </w:r>
      <w:r w:rsidRPr="000A574C">
        <w:t>ми Федеральной налоговой службы не ранее чем за 20 дней до срока окончания приема ко</w:t>
      </w:r>
      <w:r w:rsidRPr="000A574C">
        <w:t>н</w:t>
      </w:r>
      <w:r w:rsidRPr="000A574C">
        <w:t>курсных заявок (оригинал или нотариально заверенную копию);</w:t>
      </w:r>
    </w:p>
    <w:p w:rsidR="00334027" w:rsidRPr="000A574C" w:rsidRDefault="00334027" w:rsidP="00334027">
      <w:pPr>
        <w:ind w:firstLine="720"/>
      </w:pPr>
      <w:bookmarkStart w:id="193" w:name="sub_11080"/>
      <w:bookmarkEnd w:id="192"/>
      <w:proofErr w:type="spellStart"/>
      <w:r w:rsidRPr="000A574C">
        <w:t>д</w:t>
      </w:r>
      <w:proofErr w:type="spellEnd"/>
      <w:r w:rsidRPr="000A574C">
        <w:t>) документы, подтверждающие право участника закупки на поставку товара, произв</w:t>
      </w:r>
      <w:r w:rsidRPr="000A574C">
        <w:t>о</w:t>
      </w:r>
      <w:r w:rsidRPr="000A574C">
        <w:t>дителем которого он не является, и предоставление фирменных гарантий производителя товара (оригиналы или копии);</w:t>
      </w:r>
    </w:p>
    <w:p w:rsidR="00334027" w:rsidRPr="000A574C" w:rsidRDefault="00334027" w:rsidP="00334027">
      <w:pPr>
        <w:ind w:firstLine="720"/>
      </w:pPr>
      <w:bookmarkStart w:id="194" w:name="sub_11081"/>
      <w:bookmarkEnd w:id="193"/>
      <w:r w:rsidRPr="000A574C">
        <w:t>е) сведения о функциональных характеристиках (потребительских свойствах) и качес</w:t>
      </w:r>
      <w:r w:rsidRPr="000A574C">
        <w:t>т</w:t>
      </w:r>
      <w:r w:rsidRPr="000A574C">
        <w:t>венных характеристиках товара, работ, услуг и иные предложения об условиях исполнения д</w:t>
      </w:r>
      <w:r w:rsidRPr="000A574C">
        <w:t>о</w:t>
      </w:r>
      <w:r w:rsidRPr="000A574C">
        <w:t>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w:t>
      </w:r>
      <w:r w:rsidRPr="000A574C">
        <w:t>р</w:t>
      </w:r>
      <w:r w:rsidRPr="000A574C">
        <w:t xml:space="preserve">ждающих соответствие товара, работ, услуг требованиям, установленным в соответствии с </w:t>
      </w:r>
      <w:hyperlink r:id="rId36" w:history="1">
        <w:r w:rsidRPr="000A574C">
          <w:rPr>
            <w:rStyle w:val="afffd"/>
            <w:color w:val="auto"/>
          </w:rPr>
          <w:t>з</w:t>
        </w:r>
        <w:r w:rsidRPr="000A574C">
          <w:rPr>
            <w:rStyle w:val="afffd"/>
            <w:color w:val="auto"/>
          </w:rPr>
          <w:t>а</w:t>
        </w:r>
        <w:r w:rsidRPr="000A574C">
          <w:rPr>
            <w:rStyle w:val="afffd"/>
            <w:color w:val="auto"/>
          </w:rPr>
          <w:t>конодательством</w:t>
        </w:r>
      </w:hyperlink>
      <w:r w:rsidRPr="000A574C">
        <w:t xml:space="preserve"> Российской Федерации, если в соответствии с законодательством Росси</w:t>
      </w:r>
      <w:r w:rsidRPr="000A574C">
        <w:t>й</w:t>
      </w:r>
      <w:r w:rsidRPr="000A574C">
        <w:t>ской Федерации установлены требования к таким товарам, работам, услугам;</w:t>
      </w:r>
    </w:p>
    <w:p w:rsidR="00334027" w:rsidRPr="000A574C" w:rsidRDefault="00334027" w:rsidP="00334027">
      <w:pPr>
        <w:ind w:firstLine="720"/>
      </w:pPr>
      <w:bookmarkStart w:id="195" w:name="sub_11082"/>
      <w:bookmarkEnd w:id="194"/>
      <w:r w:rsidRPr="000A574C">
        <w:t>ж) документ, подтверждающий внесение участником закупки задатка (оригинал);</w:t>
      </w:r>
    </w:p>
    <w:p w:rsidR="00334027" w:rsidRPr="000A574C" w:rsidRDefault="00334027" w:rsidP="00334027">
      <w:pPr>
        <w:ind w:firstLine="720"/>
      </w:pPr>
      <w:bookmarkStart w:id="196" w:name="sub_11083"/>
      <w:bookmarkEnd w:id="195"/>
      <w:proofErr w:type="spellStart"/>
      <w:r w:rsidRPr="000A574C">
        <w:t>з</w:t>
      </w:r>
      <w:proofErr w:type="spellEnd"/>
      <w:r w:rsidRPr="000A574C">
        <w:t>) иные документы или копии документов, перечень которых определен конкурсной д</w:t>
      </w:r>
      <w:r w:rsidRPr="000A574C">
        <w:t>о</w:t>
      </w:r>
      <w:r w:rsidRPr="000A574C">
        <w:t>кументацией, подтверждающие соответствие конкурсной заявки участника закупки требован</w:t>
      </w:r>
      <w:r w:rsidRPr="000A574C">
        <w:t>и</w:t>
      </w:r>
      <w:r w:rsidRPr="000A574C">
        <w:t>ям, установленным в конкурсной документации.</w:t>
      </w:r>
    </w:p>
    <w:p w:rsidR="00334027" w:rsidRPr="000A574C" w:rsidRDefault="00BC50E7" w:rsidP="00334027">
      <w:pPr>
        <w:ind w:firstLine="720"/>
      </w:pPr>
      <w:bookmarkStart w:id="197" w:name="sub_10409"/>
      <w:bookmarkEnd w:id="196"/>
      <w:r>
        <w:t>6</w:t>
      </w:r>
      <w:r w:rsidR="00334027" w:rsidRPr="000A574C">
        <w:t>.5.2.3. для физического лица:</w:t>
      </w:r>
    </w:p>
    <w:p w:rsidR="00334027" w:rsidRPr="000A574C" w:rsidRDefault="00334027" w:rsidP="00334027">
      <w:pPr>
        <w:ind w:firstLine="720"/>
      </w:pPr>
      <w:bookmarkStart w:id="198" w:name="sub_11084"/>
      <w:bookmarkEnd w:id="197"/>
      <w:r w:rsidRPr="000A574C">
        <w:t>а) заполненную форму конкурсной заявки в соответствии с требованиями конкурсной документации (оригинал);</w:t>
      </w:r>
    </w:p>
    <w:p w:rsidR="00334027" w:rsidRPr="000A574C" w:rsidRDefault="00334027" w:rsidP="00334027">
      <w:pPr>
        <w:ind w:firstLine="720"/>
      </w:pPr>
      <w:bookmarkStart w:id="199" w:name="sub_11085"/>
      <w:bookmarkEnd w:id="198"/>
      <w:r w:rsidRPr="000A574C">
        <w:t>б) фамилию, имя, отчество, паспортные данные, сведения о месте жительства, номер контактного телефона;</w:t>
      </w:r>
    </w:p>
    <w:p w:rsidR="00334027" w:rsidRPr="000A574C" w:rsidRDefault="00334027" w:rsidP="00334027">
      <w:pPr>
        <w:ind w:firstLine="720"/>
      </w:pPr>
      <w:bookmarkStart w:id="200" w:name="sub_11086"/>
      <w:bookmarkEnd w:id="199"/>
      <w:r w:rsidRPr="000A574C">
        <w:t>в) документы, подтверждающие право участника закупки на поставку товара, произв</w:t>
      </w:r>
      <w:r w:rsidRPr="000A574C">
        <w:t>о</w:t>
      </w:r>
      <w:r w:rsidRPr="000A574C">
        <w:t>дителем которого он не является, и предоставление фирменных гарантий производителя товара (оригиналы или копии);</w:t>
      </w:r>
    </w:p>
    <w:p w:rsidR="00334027" w:rsidRPr="000A574C" w:rsidRDefault="00334027" w:rsidP="00334027">
      <w:pPr>
        <w:ind w:firstLine="720"/>
      </w:pPr>
      <w:bookmarkStart w:id="201" w:name="sub_11087"/>
      <w:bookmarkEnd w:id="200"/>
      <w:r w:rsidRPr="000A574C">
        <w:t>г) сведения о функциональных характеристиках (потребительских свойствах) и качес</w:t>
      </w:r>
      <w:r w:rsidRPr="000A574C">
        <w:t>т</w:t>
      </w:r>
      <w:r w:rsidRPr="000A574C">
        <w:t>венных характеристиках товара, работ, услуг и иные предложения об условиях исполнения д</w:t>
      </w:r>
      <w:r w:rsidRPr="000A574C">
        <w:t>о</w:t>
      </w:r>
      <w:r w:rsidRPr="000A574C">
        <w:t>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w:t>
      </w:r>
      <w:r w:rsidRPr="000A574C">
        <w:t>р</w:t>
      </w:r>
      <w:r w:rsidRPr="000A574C">
        <w:t xml:space="preserve">ждающих соответствие товара, работ, услуг требованиям, установленным в соответствии с </w:t>
      </w:r>
      <w:hyperlink r:id="rId37" w:history="1">
        <w:r w:rsidRPr="000A574C">
          <w:rPr>
            <w:rStyle w:val="afffd"/>
            <w:color w:val="auto"/>
          </w:rPr>
          <w:t>з</w:t>
        </w:r>
        <w:r w:rsidRPr="000A574C">
          <w:rPr>
            <w:rStyle w:val="afffd"/>
            <w:color w:val="auto"/>
          </w:rPr>
          <w:t>а</w:t>
        </w:r>
        <w:r w:rsidRPr="000A574C">
          <w:rPr>
            <w:rStyle w:val="afffd"/>
            <w:color w:val="auto"/>
          </w:rPr>
          <w:t>конодательством</w:t>
        </w:r>
      </w:hyperlink>
      <w:r w:rsidRPr="000A574C">
        <w:t xml:space="preserve"> Российской Федерации, если в соответствии с законодательством Росси</w:t>
      </w:r>
      <w:r w:rsidRPr="000A574C">
        <w:t>й</w:t>
      </w:r>
      <w:r w:rsidRPr="000A574C">
        <w:t>ской Федерации установлены требования к таким товарам, работам, услугам;</w:t>
      </w:r>
    </w:p>
    <w:p w:rsidR="00334027" w:rsidRPr="000A574C" w:rsidRDefault="00334027" w:rsidP="00334027">
      <w:pPr>
        <w:ind w:firstLine="720"/>
      </w:pPr>
      <w:bookmarkStart w:id="202" w:name="sub_11088"/>
      <w:bookmarkEnd w:id="201"/>
      <w:proofErr w:type="spellStart"/>
      <w:r w:rsidRPr="000A574C">
        <w:t>д</w:t>
      </w:r>
      <w:proofErr w:type="spellEnd"/>
      <w:r w:rsidRPr="000A574C">
        <w:t>) документ, подтверждающий внесение участником закупки задатка (оригинал);</w:t>
      </w:r>
    </w:p>
    <w:p w:rsidR="00334027" w:rsidRPr="000A574C" w:rsidRDefault="00334027" w:rsidP="00334027">
      <w:pPr>
        <w:ind w:firstLine="720"/>
      </w:pPr>
      <w:bookmarkStart w:id="203" w:name="sub_11089"/>
      <w:bookmarkEnd w:id="202"/>
      <w:r w:rsidRPr="000A574C">
        <w:lastRenderedPageBreak/>
        <w:t>е) иные документы или копии документов, перечень которых определен конкурсной д</w:t>
      </w:r>
      <w:r w:rsidRPr="000A574C">
        <w:t>о</w:t>
      </w:r>
      <w:r w:rsidRPr="000A574C">
        <w:t>кументацией, подтверждающие соответствие конкурсной заявки участника закупки требован</w:t>
      </w:r>
      <w:r w:rsidRPr="000A574C">
        <w:t>и</w:t>
      </w:r>
      <w:r w:rsidRPr="000A574C">
        <w:t>ям, установленным в конкурсной документации.</w:t>
      </w:r>
    </w:p>
    <w:p w:rsidR="00334027" w:rsidRPr="000A574C" w:rsidRDefault="00BC50E7" w:rsidP="00334027">
      <w:pPr>
        <w:ind w:firstLine="720"/>
      </w:pPr>
      <w:bookmarkStart w:id="204" w:name="sub_10410"/>
      <w:bookmarkEnd w:id="203"/>
      <w:r>
        <w:t>6</w:t>
      </w:r>
      <w:r w:rsidR="00334027" w:rsidRPr="000A574C">
        <w:t>.5.2.4. для группы (нескольких лиц) лиц, выступающих на стороне одного участника закупки:</w:t>
      </w:r>
    </w:p>
    <w:p w:rsidR="00334027" w:rsidRPr="000A574C" w:rsidRDefault="00334027" w:rsidP="00334027">
      <w:pPr>
        <w:ind w:firstLine="720"/>
      </w:pPr>
      <w:bookmarkStart w:id="205" w:name="sub_11090"/>
      <w:bookmarkEnd w:id="204"/>
      <w:r w:rsidRPr="000A574C">
        <w:t>а) документ, подтверждающий объединение лиц, выступающих на стороне одного уч</w:t>
      </w:r>
      <w:r w:rsidRPr="000A574C">
        <w:t>а</w:t>
      </w:r>
      <w:r w:rsidRPr="000A574C">
        <w:t>стника закупки в группу (оригинал или нотариально заверенная копия), и право конкретного участника закупки участвовать в конкурсе от имени группы лиц, в том числе подавать ко</w:t>
      </w:r>
      <w:r w:rsidRPr="000A574C">
        <w:t>н</w:t>
      </w:r>
      <w:r w:rsidRPr="000A574C">
        <w:t>курсную заявку, вносить обеспечение заявки, договора, подписывать протоколы, договор;</w:t>
      </w:r>
    </w:p>
    <w:p w:rsidR="00334027" w:rsidRPr="000A574C" w:rsidRDefault="00334027" w:rsidP="00334027">
      <w:pPr>
        <w:ind w:firstLine="720"/>
      </w:pPr>
      <w:bookmarkStart w:id="206" w:name="sub_11091"/>
      <w:bookmarkEnd w:id="205"/>
      <w:r w:rsidRPr="000A574C">
        <w:t xml:space="preserve">б) документы и сведения в соответствии с </w:t>
      </w:r>
      <w:hyperlink w:anchor="sub_10407" w:history="1">
        <w:r w:rsidR="00BC50E7">
          <w:rPr>
            <w:rStyle w:val="afffd"/>
            <w:color w:val="auto"/>
          </w:rPr>
          <w:t>пунктом 6</w:t>
        </w:r>
        <w:r w:rsidR="0079154E">
          <w:rPr>
            <w:rStyle w:val="afffd"/>
            <w:color w:val="auto"/>
          </w:rPr>
          <w:t>.</w:t>
        </w:r>
        <w:r w:rsidRPr="000A574C">
          <w:rPr>
            <w:rStyle w:val="afffd"/>
            <w:color w:val="auto"/>
          </w:rPr>
          <w:t>5.2.1</w:t>
        </w:r>
      </w:hyperlink>
      <w:r w:rsidRPr="000A574C">
        <w:t xml:space="preserve">, или </w:t>
      </w:r>
      <w:hyperlink w:anchor="sub_10408" w:history="1">
        <w:r w:rsidR="00BC50E7">
          <w:rPr>
            <w:rStyle w:val="afffd"/>
            <w:color w:val="auto"/>
          </w:rPr>
          <w:t>пунктами 6</w:t>
        </w:r>
        <w:r w:rsidRPr="000A574C">
          <w:rPr>
            <w:rStyle w:val="afffd"/>
            <w:color w:val="auto"/>
          </w:rPr>
          <w:t>.5.2.2</w:t>
        </w:r>
      </w:hyperlink>
      <w:r w:rsidRPr="000A574C">
        <w:t xml:space="preserve">, </w:t>
      </w:r>
      <w:hyperlink w:anchor="sub_10409" w:history="1">
        <w:r w:rsidR="00BC50E7">
          <w:rPr>
            <w:rStyle w:val="afffd"/>
            <w:color w:val="auto"/>
          </w:rPr>
          <w:t>6</w:t>
        </w:r>
        <w:r w:rsidRPr="000A574C">
          <w:rPr>
            <w:rStyle w:val="afffd"/>
            <w:color w:val="auto"/>
          </w:rPr>
          <w:t>.5.2.3.</w:t>
        </w:r>
      </w:hyperlink>
      <w:r w:rsidRPr="000A574C">
        <w:t xml:space="preserve"> </w:t>
      </w:r>
      <w:r w:rsidR="00FA46DF">
        <w:t>конкурсной документации</w:t>
      </w:r>
      <w:r w:rsidRPr="000A574C">
        <w:t xml:space="preserve"> участника закупки, которому от имени группы лиц поручено подать конкурсную заявку.</w:t>
      </w:r>
    </w:p>
    <w:p w:rsidR="00334027" w:rsidRPr="000A574C" w:rsidRDefault="00BC50E7" w:rsidP="00334027">
      <w:pPr>
        <w:ind w:firstLine="720"/>
      </w:pPr>
      <w:bookmarkStart w:id="207" w:name="sub_10411"/>
      <w:bookmarkEnd w:id="206"/>
      <w:r>
        <w:t>6</w:t>
      </w:r>
      <w:r w:rsidR="00334027" w:rsidRPr="000A574C">
        <w:t>.5.3. Иные требования к конкурсной заявке устанавливаются в конкурсной документ</w:t>
      </w:r>
      <w:r w:rsidR="00334027" w:rsidRPr="000A574C">
        <w:t>а</w:t>
      </w:r>
      <w:r w:rsidR="00334027" w:rsidRPr="000A574C">
        <w:t>ции в зависимости от предмета закупки.</w:t>
      </w:r>
    </w:p>
    <w:p w:rsidR="00334027" w:rsidRPr="000A574C" w:rsidRDefault="00BC50E7" w:rsidP="00334027">
      <w:pPr>
        <w:ind w:firstLine="720"/>
      </w:pPr>
      <w:bookmarkStart w:id="208" w:name="sub_10412"/>
      <w:bookmarkEnd w:id="207"/>
      <w:r>
        <w:rPr>
          <w:rStyle w:val="afffc"/>
          <w:color w:val="auto"/>
        </w:rPr>
        <w:t>6</w:t>
      </w:r>
      <w:r w:rsidR="00334027" w:rsidRPr="000A574C">
        <w:rPr>
          <w:rStyle w:val="afffc"/>
          <w:color w:val="auto"/>
        </w:rPr>
        <w:t xml:space="preserve">.6. Задаток как обеспечение конкурсной заявки </w:t>
      </w:r>
    </w:p>
    <w:p w:rsidR="00334027" w:rsidRPr="000A574C" w:rsidRDefault="00BC50E7" w:rsidP="00334027">
      <w:pPr>
        <w:ind w:firstLine="720"/>
      </w:pPr>
      <w:bookmarkStart w:id="209" w:name="sub_10413"/>
      <w:bookmarkEnd w:id="208"/>
      <w:r>
        <w:t>6</w:t>
      </w:r>
      <w:r w:rsidR="00334027" w:rsidRPr="000A574C">
        <w:t>.6.1. Исполнение обязательств участника закупки в связи с подачей конкурсной заявки может быть обеспечено внесением задатка в качестве обеспечения конкурсной заявки на ра</w:t>
      </w:r>
      <w:r w:rsidR="00334027" w:rsidRPr="000A574C">
        <w:t>с</w:t>
      </w:r>
      <w:r w:rsidR="00334027" w:rsidRPr="000A574C">
        <w:t>четный счет, указанный в конкурсной документации. Размер обеспечения конкурсной заявки не должен превышать 25 процентов начальной (максимальной) цены договора (цены лота), в случае указания в извещении о проведении открытого конкурса начальной (максимальной) ц</w:t>
      </w:r>
      <w:r w:rsidR="00334027" w:rsidRPr="000A574C">
        <w:t>е</w:t>
      </w:r>
      <w:r w:rsidR="00334027" w:rsidRPr="000A574C">
        <w:t>ны договора (цены лота).</w:t>
      </w:r>
    </w:p>
    <w:p w:rsidR="00334027" w:rsidRPr="000A574C" w:rsidRDefault="00BC50E7" w:rsidP="00334027">
      <w:pPr>
        <w:ind w:firstLine="720"/>
      </w:pPr>
      <w:bookmarkStart w:id="210" w:name="sub_10414"/>
      <w:bookmarkEnd w:id="209"/>
      <w:r>
        <w:t>6</w:t>
      </w:r>
      <w:r w:rsidR="00334027" w:rsidRPr="000A574C">
        <w:t>.6.2. Обязательства участника закупки, связанные с подачей конкурсной заявки вкл</w:t>
      </w:r>
      <w:r w:rsidR="00334027" w:rsidRPr="000A574C">
        <w:t>ю</w:t>
      </w:r>
      <w:r w:rsidR="00334027" w:rsidRPr="000A574C">
        <w:t>чают:</w:t>
      </w:r>
    </w:p>
    <w:p w:rsidR="00334027" w:rsidRPr="000A574C" w:rsidRDefault="00334027" w:rsidP="00334027">
      <w:pPr>
        <w:ind w:firstLine="720"/>
      </w:pPr>
      <w:bookmarkStart w:id="211" w:name="sub_11092"/>
      <w:bookmarkEnd w:id="210"/>
      <w:r w:rsidRPr="000A574C">
        <w:t>а) обязательство заключить договор на условиях, указанных в проекте договора, я</w:t>
      </w:r>
      <w:r w:rsidRPr="000A574C">
        <w:t>в</w:t>
      </w:r>
      <w:r w:rsidRPr="000A574C">
        <w:t>ляющегося неотъемлемой частью конкурсной документации и извещения о проведении откр</w:t>
      </w:r>
      <w:r w:rsidRPr="000A574C">
        <w:t>ы</w:t>
      </w:r>
      <w:r w:rsidRPr="000A574C">
        <w:t>того конкурса, и конкурсной заявки, а также обязательство предоставить заказчику обеспеч</w:t>
      </w:r>
      <w:r w:rsidRPr="000A574C">
        <w:t>е</w:t>
      </w:r>
      <w:r w:rsidRPr="000A574C">
        <w:t>ние исполнения договора, в случае если такая обязанность установлена условиями конкурсной документации;</w:t>
      </w:r>
    </w:p>
    <w:p w:rsidR="00334027" w:rsidRPr="000A574C" w:rsidRDefault="00334027" w:rsidP="00334027">
      <w:pPr>
        <w:ind w:firstLine="720"/>
      </w:pPr>
      <w:bookmarkStart w:id="212" w:name="sub_11093"/>
      <w:bookmarkEnd w:id="211"/>
      <w:r w:rsidRPr="000A574C">
        <w:t>б) обязательство не изменять и (или) не отзывать конкурсную заявку после истечения срока окончания подачи конкурсных заявок;</w:t>
      </w:r>
    </w:p>
    <w:p w:rsidR="00334027" w:rsidRPr="000A574C" w:rsidRDefault="00334027" w:rsidP="00334027">
      <w:pPr>
        <w:ind w:firstLine="720"/>
      </w:pPr>
      <w:bookmarkStart w:id="213" w:name="sub_11094"/>
      <w:bookmarkEnd w:id="212"/>
      <w:r w:rsidRPr="000A574C">
        <w:t>в) обязательство не предоставлять в составе заявки заведомо ложные сведения, инфо</w:t>
      </w:r>
      <w:r w:rsidRPr="000A574C">
        <w:t>р</w:t>
      </w:r>
      <w:r w:rsidRPr="000A574C">
        <w:t>мацию, документы.</w:t>
      </w:r>
    </w:p>
    <w:p w:rsidR="00334027" w:rsidRPr="000A574C" w:rsidRDefault="00BC50E7" w:rsidP="00334027">
      <w:pPr>
        <w:ind w:firstLine="720"/>
      </w:pPr>
      <w:bookmarkStart w:id="214" w:name="sub_10415"/>
      <w:bookmarkEnd w:id="213"/>
      <w:r>
        <w:t>6</w:t>
      </w:r>
      <w:r w:rsidR="00334027" w:rsidRPr="000A574C">
        <w:t>.6.3. Заказчик удерживает сумму обеспечения конкурсной заявки в случаях невыпо</w:t>
      </w:r>
      <w:r w:rsidR="00334027" w:rsidRPr="000A574C">
        <w:t>л</w:t>
      </w:r>
      <w:r w:rsidR="00334027" w:rsidRPr="000A574C">
        <w:t xml:space="preserve">нения участником закупки обязательств, предусмотренных </w:t>
      </w:r>
      <w:hyperlink w:anchor="sub_10414" w:history="1">
        <w:r>
          <w:rPr>
            <w:rStyle w:val="afffd"/>
            <w:color w:val="auto"/>
          </w:rPr>
          <w:t>пунктом 6</w:t>
        </w:r>
        <w:r w:rsidR="00334027" w:rsidRPr="000A574C">
          <w:rPr>
            <w:rStyle w:val="afffd"/>
            <w:color w:val="auto"/>
          </w:rPr>
          <w:t>.6.2.</w:t>
        </w:r>
      </w:hyperlink>
      <w:r w:rsidR="00334027" w:rsidRPr="000A574C">
        <w:t xml:space="preserve"> </w:t>
      </w:r>
      <w:r w:rsidR="00FA46DF">
        <w:t>конкурсной док</w:t>
      </w:r>
      <w:r w:rsidR="00FA46DF">
        <w:t>у</w:t>
      </w:r>
      <w:r w:rsidR="00FA46DF">
        <w:t>ментации</w:t>
      </w:r>
      <w:r w:rsidR="00334027" w:rsidRPr="000A574C">
        <w:t>.</w:t>
      </w:r>
    </w:p>
    <w:p w:rsidR="00334027" w:rsidRPr="000A574C" w:rsidRDefault="00BC50E7" w:rsidP="00334027">
      <w:pPr>
        <w:ind w:firstLine="720"/>
      </w:pPr>
      <w:bookmarkStart w:id="215" w:name="sub_10416"/>
      <w:bookmarkEnd w:id="214"/>
      <w:r>
        <w:t>6</w:t>
      </w:r>
      <w:r w:rsidR="00334027" w:rsidRPr="000A574C">
        <w:t>.6.4. Обеспечение конкурсной заявки возвращается:</w:t>
      </w:r>
    </w:p>
    <w:p w:rsidR="00334027" w:rsidRPr="000A574C" w:rsidRDefault="00BC50E7" w:rsidP="00334027">
      <w:pPr>
        <w:ind w:firstLine="720"/>
      </w:pPr>
      <w:bookmarkStart w:id="216" w:name="sub_10417"/>
      <w:bookmarkEnd w:id="215"/>
      <w:r>
        <w:t>6</w:t>
      </w:r>
      <w:r w:rsidR="00334027" w:rsidRPr="000A574C">
        <w:t>.6.4.1. участникам закупки, претендентам, внесшим обеспечение конкурсных заявок - в течение пяти дней со дня принятия решения об отказе от проведения конкурса;</w:t>
      </w:r>
    </w:p>
    <w:p w:rsidR="00334027" w:rsidRPr="000A574C" w:rsidRDefault="00BC50E7" w:rsidP="00334027">
      <w:pPr>
        <w:ind w:firstLine="720"/>
      </w:pPr>
      <w:bookmarkStart w:id="217" w:name="sub_10418"/>
      <w:bookmarkEnd w:id="216"/>
      <w:r>
        <w:t>6</w:t>
      </w:r>
      <w:r w:rsidR="00334027" w:rsidRPr="000A574C">
        <w:t>.6.4.2. участнику закупки, подавшему конкурсную заявку, полученную после оконч</w:t>
      </w:r>
      <w:r w:rsidR="00334027" w:rsidRPr="000A574C">
        <w:t>а</w:t>
      </w:r>
      <w:r w:rsidR="00334027" w:rsidRPr="000A574C">
        <w:t>ния приема конкурсных заявок - в течение 5 дней со дня получения такой заявки;</w:t>
      </w:r>
    </w:p>
    <w:p w:rsidR="00334027" w:rsidRPr="000A574C" w:rsidRDefault="00BC50E7" w:rsidP="00334027">
      <w:pPr>
        <w:ind w:firstLine="720"/>
      </w:pPr>
      <w:bookmarkStart w:id="218" w:name="sub_10419"/>
      <w:bookmarkEnd w:id="217"/>
      <w:r>
        <w:t>6</w:t>
      </w:r>
      <w:r w:rsidR="00334027" w:rsidRPr="000A574C">
        <w:t>.6.4.3. участнику закупки, подавшему конкурсную заявку и отозвавшему такую заявку до дня и времени начала процедуры вскрытия конвертов с конкурсными заявками - в течение 5 дней со дня поступления заказчику уведомления об отзыве конкурсной заявки;</w:t>
      </w:r>
    </w:p>
    <w:p w:rsidR="00334027" w:rsidRPr="000A574C" w:rsidRDefault="00BC50E7" w:rsidP="00334027">
      <w:pPr>
        <w:ind w:firstLine="720"/>
      </w:pPr>
      <w:bookmarkStart w:id="219" w:name="sub_10420"/>
      <w:bookmarkEnd w:id="218"/>
      <w:r>
        <w:t>6</w:t>
      </w:r>
      <w:r w:rsidR="00334027" w:rsidRPr="000A574C">
        <w:t>.6.4.4. участнику закупки, подавшему единственную конкурсную заявку на участие в конкурсе, которая соответствует всем требованиям и условиям, предусмотренным конкурсной документацией - в течение трех дней со дня заключения договора с таким участником;</w:t>
      </w:r>
    </w:p>
    <w:p w:rsidR="00334027" w:rsidRPr="000A574C" w:rsidRDefault="00BC50E7" w:rsidP="00334027">
      <w:pPr>
        <w:ind w:firstLine="720"/>
      </w:pPr>
      <w:bookmarkStart w:id="220" w:name="sub_10421"/>
      <w:bookmarkEnd w:id="219"/>
      <w:r>
        <w:t>6</w:t>
      </w:r>
      <w:r w:rsidR="00334027" w:rsidRPr="000A574C">
        <w:t>.6.4.5. участнику закупки, подавшему конкурсную заявку и не допущенному к участию в конкурсе по результатам отборочной стадии - в течение пяти дней со дня подписания прот</w:t>
      </w:r>
      <w:r w:rsidR="00334027" w:rsidRPr="000A574C">
        <w:t>о</w:t>
      </w:r>
      <w:r w:rsidR="00334027" w:rsidRPr="000A574C">
        <w:t>кола о результатах конкурса;</w:t>
      </w:r>
    </w:p>
    <w:p w:rsidR="00334027" w:rsidRPr="000A574C" w:rsidRDefault="00BC50E7" w:rsidP="00334027">
      <w:pPr>
        <w:ind w:firstLine="720"/>
      </w:pPr>
      <w:bookmarkStart w:id="221" w:name="sub_10422"/>
      <w:bookmarkEnd w:id="220"/>
      <w:r>
        <w:lastRenderedPageBreak/>
        <w:t>6</w:t>
      </w:r>
      <w:r w:rsidR="00334027" w:rsidRPr="000A574C">
        <w:t>.6.4.6. участнику закупки, признанному единственным участником конкурса по резул</w:t>
      </w:r>
      <w:r w:rsidR="00334027" w:rsidRPr="000A574C">
        <w:t>ь</w:t>
      </w:r>
      <w:r w:rsidR="00334027" w:rsidRPr="000A574C">
        <w:t>татам отборочной стадии - в течение трех дней со дня заключения договора с таким участн</w:t>
      </w:r>
      <w:r w:rsidR="00334027" w:rsidRPr="000A574C">
        <w:t>и</w:t>
      </w:r>
      <w:r w:rsidR="00334027" w:rsidRPr="000A574C">
        <w:t>ком;</w:t>
      </w:r>
    </w:p>
    <w:p w:rsidR="00334027" w:rsidRPr="000A574C" w:rsidRDefault="00BC50E7" w:rsidP="00334027">
      <w:pPr>
        <w:ind w:firstLine="720"/>
      </w:pPr>
      <w:bookmarkStart w:id="222" w:name="sub_10423"/>
      <w:bookmarkEnd w:id="221"/>
      <w:r>
        <w:t>6</w:t>
      </w:r>
      <w:r w:rsidR="00334027" w:rsidRPr="000A574C">
        <w:t>.6.4.7. участнику конкурса, который участвовал в конкурсе, но не стал победителем конкурса, за исключением участника конкурса, конкурсной заявке которого, был присвоен второй порядковый номер - в течение пяти дней со дня подписания протокола о результатах конкурса;</w:t>
      </w:r>
    </w:p>
    <w:p w:rsidR="00334027" w:rsidRPr="000A574C" w:rsidRDefault="00BC50E7" w:rsidP="00334027">
      <w:pPr>
        <w:ind w:firstLine="720"/>
      </w:pPr>
      <w:bookmarkStart w:id="223" w:name="sub_10424"/>
      <w:bookmarkEnd w:id="222"/>
      <w:r>
        <w:t>6</w:t>
      </w:r>
      <w:r w:rsidR="00334027" w:rsidRPr="000A574C">
        <w:t>.6.4.8. участнику конкурса, конкурсной заявке которого, был присвоен второй номер - в течение пяти дней со дня заключения договора с победителем конкурса или с таким участн</w:t>
      </w:r>
      <w:r w:rsidR="00334027" w:rsidRPr="000A574C">
        <w:t>и</w:t>
      </w:r>
      <w:r w:rsidR="00334027" w:rsidRPr="000A574C">
        <w:t>ком конкурса;</w:t>
      </w:r>
    </w:p>
    <w:p w:rsidR="00334027" w:rsidRPr="000A574C" w:rsidRDefault="00BC50E7" w:rsidP="00334027">
      <w:pPr>
        <w:ind w:firstLine="720"/>
      </w:pPr>
      <w:bookmarkStart w:id="224" w:name="sub_10425"/>
      <w:bookmarkEnd w:id="223"/>
      <w:r>
        <w:t>6</w:t>
      </w:r>
      <w:r w:rsidR="00334027" w:rsidRPr="000A574C">
        <w:t>.6.4.9. победителю конкурса - в течение трех дней со дня заключения с ним договора в случае, если конкурсной документацией не было предусмотрено предоставления обеспечения исполнения договора.</w:t>
      </w:r>
    </w:p>
    <w:bookmarkEnd w:id="224"/>
    <w:p w:rsidR="00334027" w:rsidRPr="000A574C" w:rsidRDefault="00334027" w:rsidP="00334027">
      <w:pPr>
        <w:ind w:firstLine="720"/>
      </w:pPr>
      <w:r w:rsidRPr="000A574C">
        <w:t>В случае</w:t>
      </w:r>
      <w:proofErr w:type="gramStart"/>
      <w:r w:rsidRPr="000A574C">
        <w:t>,</w:t>
      </w:r>
      <w:proofErr w:type="gramEnd"/>
      <w:r w:rsidRPr="000A574C">
        <w:t xml:space="preserve"> если конкурсной документацией было предусмотрено предоставления обесп</w:t>
      </w:r>
      <w:r w:rsidRPr="000A574C">
        <w:t>е</w:t>
      </w:r>
      <w:r w:rsidRPr="000A574C">
        <w:t>чения исполнения договора, победителю конкурса обеспечение заявки возвращается в течение пяти дней со дня заключения договора и предоставления обеспечения исполнения договора. В случае</w:t>
      </w:r>
      <w:proofErr w:type="gramStart"/>
      <w:r w:rsidRPr="000A574C">
        <w:t>,</w:t>
      </w:r>
      <w:proofErr w:type="gramEnd"/>
      <w:r w:rsidRPr="000A574C">
        <w:t xml:space="preserve"> если конкурсной документации было предусмотрено предоставление обеспечения и</w:t>
      </w:r>
      <w:r w:rsidRPr="000A574C">
        <w:t>с</w:t>
      </w:r>
      <w:r w:rsidRPr="000A574C">
        <w:t>полнения договора, задаток засчитывается в счет обеспечения исполнения договора (частично или полностью - в зависимости от размера обеспечения исполнения договора).</w:t>
      </w:r>
    </w:p>
    <w:p w:rsidR="00334027" w:rsidRPr="000A574C" w:rsidRDefault="00064CD1" w:rsidP="00334027">
      <w:pPr>
        <w:ind w:firstLine="720"/>
      </w:pPr>
      <w:bookmarkStart w:id="225" w:name="sub_10426"/>
      <w:r>
        <w:rPr>
          <w:rStyle w:val="afffc"/>
          <w:color w:val="auto"/>
        </w:rPr>
        <w:t>6</w:t>
      </w:r>
      <w:r w:rsidR="00334027" w:rsidRPr="000A574C">
        <w:rPr>
          <w:rStyle w:val="afffc"/>
          <w:color w:val="auto"/>
        </w:rPr>
        <w:t>.7. Порядок приема конкурсных заявок</w:t>
      </w:r>
    </w:p>
    <w:p w:rsidR="00334027" w:rsidRPr="000A574C" w:rsidRDefault="00064CD1" w:rsidP="00334027">
      <w:pPr>
        <w:ind w:firstLine="720"/>
      </w:pPr>
      <w:bookmarkStart w:id="226" w:name="sub_10427"/>
      <w:bookmarkEnd w:id="225"/>
      <w:r>
        <w:t>6</w:t>
      </w:r>
      <w:r w:rsidR="00334027" w:rsidRPr="000A574C">
        <w:t xml:space="preserve">.7.1. Со дня размещения извещения на официальном сайте заказчика и (или) в единой информационной системе </w:t>
      </w:r>
      <w:hyperlink r:id="rId38" w:history="1">
        <w:r w:rsidR="00334027" w:rsidRPr="000A574C">
          <w:rPr>
            <w:rStyle w:val="afffd"/>
            <w:color w:val="auto"/>
          </w:rPr>
          <w:t>www.zakupki.gov.ru</w:t>
        </w:r>
      </w:hyperlink>
      <w:r w:rsidR="00334027" w:rsidRPr="000A574C">
        <w:t xml:space="preserve"> и до окончания срока подачи конкурсных за</w:t>
      </w:r>
      <w:r w:rsidR="00334027" w:rsidRPr="000A574C">
        <w:t>я</w:t>
      </w:r>
      <w:r w:rsidR="00334027" w:rsidRPr="000A574C">
        <w:t>вок, установленного в извещении о проведении открытого конкурса, заказчик осуществляет прием конкурсных заявок.</w:t>
      </w:r>
    </w:p>
    <w:p w:rsidR="00334027" w:rsidRPr="000A574C" w:rsidRDefault="00064CD1" w:rsidP="00334027">
      <w:pPr>
        <w:ind w:firstLine="720"/>
      </w:pPr>
      <w:bookmarkStart w:id="227" w:name="sub_10428"/>
      <w:bookmarkEnd w:id="226"/>
      <w:r>
        <w:t>6</w:t>
      </w:r>
      <w:r w:rsidR="00334027" w:rsidRPr="000A574C">
        <w:t xml:space="preserve">.7.2. </w:t>
      </w:r>
      <w:proofErr w:type="gramStart"/>
      <w:r w:rsidR="00334027" w:rsidRPr="000A574C">
        <w:t>Для участия в конку</w:t>
      </w:r>
      <w:r w:rsidR="006D3AC5">
        <w:t xml:space="preserve">рсе претендент должен подать в </w:t>
      </w:r>
      <w:r w:rsidR="00334027" w:rsidRPr="000A574C">
        <w:t>запечатанном конверте ко</w:t>
      </w:r>
      <w:r w:rsidR="00334027" w:rsidRPr="000A574C">
        <w:t>н</w:t>
      </w:r>
      <w:r w:rsidR="00334027" w:rsidRPr="000A574C">
        <w:t>курсную заявку по форме и в порядке, установленным конкурсной документацией.</w:t>
      </w:r>
      <w:proofErr w:type="gramEnd"/>
      <w:r w:rsidR="00334027" w:rsidRPr="000A574C">
        <w:t xml:space="preserve"> Претендент вправе подать только одну конкурсную заявку в отношении каждого предмета конкурса (лота).</w:t>
      </w:r>
    </w:p>
    <w:p w:rsidR="00334027" w:rsidRPr="000A574C" w:rsidRDefault="00064CD1" w:rsidP="00334027">
      <w:pPr>
        <w:ind w:firstLine="720"/>
      </w:pPr>
      <w:bookmarkStart w:id="228" w:name="sub_10429"/>
      <w:bookmarkEnd w:id="227"/>
      <w:r>
        <w:t>6</w:t>
      </w:r>
      <w:r w:rsidR="00334027" w:rsidRPr="000A574C">
        <w:t>.7.3. Все конкурсные заявки, полученные до истечения срока подачи конкурсных за</w:t>
      </w:r>
      <w:r w:rsidR="00334027" w:rsidRPr="000A574C">
        <w:t>я</w:t>
      </w:r>
      <w:r w:rsidR="00334027" w:rsidRPr="000A574C">
        <w:t>вок, регистрируются заказчиком. По требованию участника закупки заказчик выдает расписку о получении конверта с конкурсной заявкой с указанием даты и времени его получения</w:t>
      </w:r>
    </w:p>
    <w:p w:rsidR="00334027" w:rsidRPr="000A574C" w:rsidRDefault="00064CD1" w:rsidP="00334027">
      <w:pPr>
        <w:ind w:firstLine="720"/>
      </w:pPr>
      <w:bookmarkStart w:id="229" w:name="sub_10430"/>
      <w:bookmarkEnd w:id="228"/>
      <w:r>
        <w:t>6</w:t>
      </w:r>
      <w:r w:rsidR="00334027" w:rsidRPr="000A574C">
        <w:t>.7.3.1. О получении ненадлежащим образом запечатанной заявки делается соответс</w:t>
      </w:r>
      <w:r w:rsidR="00334027" w:rsidRPr="000A574C">
        <w:t>т</w:t>
      </w:r>
      <w:r w:rsidR="00334027" w:rsidRPr="000A574C">
        <w:t>вующая пометка в расписке.</w:t>
      </w:r>
    </w:p>
    <w:p w:rsidR="00334027" w:rsidRPr="000A574C" w:rsidRDefault="00064CD1" w:rsidP="00334027">
      <w:pPr>
        <w:ind w:firstLine="720"/>
      </w:pPr>
      <w:bookmarkStart w:id="230" w:name="sub_10431"/>
      <w:bookmarkEnd w:id="229"/>
      <w:r>
        <w:t>6</w:t>
      </w:r>
      <w:r w:rsidR="00334027" w:rsidRPr="000A574C">
        <w:t>.7.4. Заказчик обеспечивает конфиденциальность сведений, содержащихся в поданных конкурсных заявках.</w:t>
      </w:r>
    </w:p>
    <w:p w:rsidR="00334027" w:rsidRPr="000A574C" w:rsidRDefault="00064CD1" w:rsidP="00334027">
      <w:pPr>
        <w:ind w:firstLine="720"/>
      </w:pPr>
      <w:bookmarkStart w:id="231" w:name="sub_10432"/>
      <w:bookmarkEnd w:id="230"/>
      <w:r>
        <w:t>6</w:t>
      </w:r>
      <w:r w:rsidR="00334027" w:rsidRPr="000A574C">
        <w:t>.7.5. Участник закупки вправе изменить или отозвать ранее поданную конкурсную з</w:t>
      </w:r>
      <w:r w:rsidR="00334027" w:rsidRPr="000A574C">
        <w:t>а</w:t>
      </w:r>
      <w:r w:rsidR="00334027" w:rsidRPr="000A574C">
        <w:t>явку в порядке, предусмотренном конкурсной документацией. Изменение и (или) отзыв ко</w:t>
      </w:r>
      <w:r w:rsidR="00334027" w:rsidRPr="000A574C">
        <w:t>н</w:t>
      </w:r>
      <w:r w:rsidR="00334027" w:rsidRPr="000A574C">
        <w:t>курсных заявок после истечения срока подачи конкурсных заявок, установленного конкурсной документацией, не допускается.</w:t>
      </w:r>
    </w:p>
    <w:p w:rsidR="00334027" w:rsidRPr="000A574C" w:rsidRDefault="00064CD1" w:rsidP="00334027">
      <w:pPr>
        <w:ind w:firstLine="720"/>
      </w:pPr>
      <w:bookmarkStart w:id="232" w:name="sub_10433"/>
      <w:bookmarkEnd w:id="231"/>
      <w:r>
        <w:t>6</w:t>
      </w:r>
      <w:r w:rsidR="00334027" w:rsidRPr="000A574C">
        <w:t>.7.6. Если заказчик продлевает срок окончания приема конкурсных заявок, то участник, уже подавший заявку, вправе принять любое из следующих решений:</w:t>
      </w:r>
    </w:p>
    <w:p w:rsidR="00334027" w:rsidRPr="000A574C" w:rsidRDefault="00064CD1" w:rsidP="00334027">
      <w:pPr>
        <w:ind w:firstLine="720"/>
      </w:pPr>
      <w:bookmarkStart w:id="233" w:name="sub_10434"/>
      <w:bookmarkEnd w:id="232"/>
      <w:r>
        <w:t>6</w:t>
      </w:r>
      <w:r w:rsidR="00334027" w:rsidRPr="000A574C">
        <w:t>.7.6.1. отозвать поданную заявку;</w:t>
      </w:r>
    </w:p>
    <w:p w:rsidR="00334027" w:rsidRPr="000A574C" w:rsidRDefault="00064CD1" w:rsidP="00334027">
      <w:pPr>
        <w:ind w:firstLine="720"/>
      </w:pPr>
      <w:bookmarkStart w:id="234" w:name="sub_10435"/>
      <w:bookmarkEnd w:id="233"/>
      <w:r>
        <w:t>6</w:t>
      </w:r>
      <w:r w:rsidR="00334027" w:rsidRPr="000A574C">
        <w:t>.7.6.2. не отзывать поданную заявку, продлив при этом срок ее действия и срок дейс</w:t>
      </w:r>
      <w:r w:rsidR="00334027" w:rsidRPr="000A574C">
        <w:t>т</w:t>
      </w:r>
      <w:r w:rsidR="00334027" w:rsidRPr="000A574C">
        <w:t>вия обеспечения заявки на соответствующий период времени и изменив ее (при желании);</w:t>
      </w:r>
    </w:p>
    <w:p w:rsidR="00334027" w:rsidRPr="000A574C" w:rsidRDefault="00064CD1" w:rsidP="00334027">
      <w:pPr>
        <w:ind w:firstLine="720"/>
      </w:pPr>
      <w:bookmarkStart w:id="235" w:name="sub_10436"/>
      <w:bookmarkEnd w:id="234"/>
      <w:r>
        <w:t>6</w:t>
      </w:r>
      <w:r w:rsidR="00334027" w:rsidRPr="000A574C">
        <w:t>.7.6.3. не отзывать поданную заявку и не изменять срок ее действия, при этом конкур</w:t>
      </w:r>
      <w:r w:rsidR="00334027" w:rsidRPr="000A574C">
        <w:t>с</w:t>
      </w:r>
      <w:r w:rsidR="00334027" w:rsidRPr="000A574C">
        <w:t>ная заявка утрачивает свою силу в первоначально установленный в ней срок.</w:t>
      </w:r>
    </w:p>
    <w:p w:rsidR="00334027" w:rsidRPr="000A574C" w:rsidRDefault="00064CD1" w:rsidP="00334027">
      <w:pPr>
        <w:ind w:firstLine="720"/>
      </w:pPr>
      <w:bookmarkStart w:id="236" w:name="sub_10437"/>
      <w:bookmarkEnd w:id="235"/>
      <w:r>
        <w:t>6</w:t>
      </w:r>
      <w:r w:rsidR="00334027" w:rsidRPr="000A574C">
        <w:t>.7.7. Если по окончании срока подачи заявок на участие в конкурсе, установленного конкурсной документацией, заказчиком будет получена только одна конкурсная заявка или не будет получено ни одной конкурсной заявки, конкурс будет признан несостоявшимся.</w:t>
      </w:r>
    </w:p>
    <w:p w:rsidR="00334027" w:rsidRPr="000A574C" w:rsidRDefault="00064CD1" w:rsidP="00334027">
      <w:pPr>
        <w:ind w:firstLine="720"/>
      </w:pPr>
      <w:bookmarkStart w:id="237" w:name="sub_10438"/>
      <w:bookmarkEnd w:id="236"/>
      <w:r>
        <w:lastRenderedPageBreak/>
        <w:t>6.</w:t>
      </w:r>
      <w:r w:rsidR="00334027" w:rsidRPr="000A574C">
        <w:t>7.8. В случае</w:t>
      </w:r>
      <w:proofErr w:type="gramStart"/>
      <w:r w:rsidR="00334027" w:rsidRPr="000A574C">
        <w:t>,</w:t>
      </w:r>
      <w:proofErr w:type="gramEnd"/>
      <w:r w:rsidR="00334027" w:rsidRPr="000A574C">
        <w:t xml:space="preserve"> если конкурсной документацией предусмотрено два и более лота, ко</w:t>
      </w:r>
      <w:r w:rsidR="00334027" w:rsidRPr="000A574C">
        <w:t>н</w:t>
      </w:r>
      <w:r w:rsidR="00334027" w:rsidRPr="000A574C">
        <w:t>курс признается несостоявшимся только в отношении тех лотов, в отношении которых подана только одна конкурсная заявка или не подана ни одна конкурсная заявка.</w:t>
      </w:r>
    </w:p>
    <w:p w:rsidR="00334027" w:rsidRPr="000A574C" w:rsidRDefault="00064CD1" w:rsidP="00334027">
      <w:pPr>
        <w:ind w:firstLine="720"/>
      </w:pPr>
      <w:bookmarkStart w:id="238" w:name="sub_10439"/>
      <w:bookmarkEnd w:id="237"/>
      <w:r>
        <w:t>6</w:t>
      </w:r>
      <w:r w:rsidR="00334027" w:rsidRPr="000A574C">
        <w:t>.7.9. Если по окончании срока подачи конкурсных заявок, установленного конкурсной документацией, заказчиком будет получена только одна конкурсная заявка, несмотря на то, что конкурс признается несостоявшимся, комиссия по закупке осуществит вскрытие конверта с т</w:t>
      </w:r>
      <w:r w:rsidR="00334027" w:rsidRPr="000A574C">
        <w:t>а</w:t>
      </w:r>
      <w:r w:rsidR="00334027" w:rsidRPr="000A574C">
        <w:t>кой заявкой и рассмотрит ее в порядке, установленном настоящим Положением. Если рассма</w:t>
      </w:r>
      <w:r w:rsidR="00334027" w:rsidRPr="000A574C">
        <w:t>т</w:t>
      </w:r>
      <w:r w:rsidR="00334027" w:rsidRPr="000A574C">
        <w:t>риваемая конкурсная заявка и подавший такую заявку участник закупки соответствуют треб</w:t>
      </w:r>
      <w:r w:rsidR="00334027" w:rsidRPr="000A574C">
        <w:t>о</w:t>
      </w:r>
      <w:r w:rsidR="00334027" w:rsidRPr="000A574C">
        <w:t>ваниям и условиям, предусмотренным конкурсной документацией, заказчик заключит договор с участником закупки, подавшим такую конкурсную заявку на условиях конкурсной докуме</w:t>
      </w:r>
      <w:r w:rsidR="00334027" w:rsidRPr="000A574C">
        <w:t>н</w:t>
      </w:r>
      <w:r w:rsidR="00334027" w:rsidRPr="000A574C">
        <w:t>тации, проекта договора и конкурсной заявки, поданной участником. Такой участник не вправе отказаться от заключения договора с заказчиком.</w:t>
      </w:r>
    </w:p>
    <w:p w:rsidR="00334027" w:rsidRPr="000A574C" w:rsidRDefault="00064CD1" w:rsidP="00334027">
      <w:pPr>
        <w:ind w:firstLine="720"/>
      </w:pPr>
      <w:bookmarkStart w:id="239" w:name="sub_10440"/>
      <w:bookmarkEnd w:id="238"/>
      <w:r>
        <w:t>6</w:t>
      </w:r>
      <w:r w:rsidR="00334027" w:rsidRPr="000A574C">
        <w:t>.7.10. Конкурсные заявки, полученные заказчиком после окончания срока подачи ко</w:t>
      </w:r>
      <w:r w:rsidR="00334027" w:rsidRPr="000A574C">
        <w:t>н</w:t>
      </w:r>
      <w:r w:rsidR="00334027" w:rsidRPr="000A574C">
        <w:t>курсных заявок, установленного конкурсной документацией, не рассматриваются и направл</w:t>
      </w:r>
      <w:r w:rsidR="00334027" w:rsidRPr="000A574C">
        <w:t>я</w:t>
      </w:r>
      <w:r w:rsidR="00334027" w:rsidRPr="000A574C">
        <w:t xml:space="preserve">ются участникам закупки, подавшим такие заявки, в течение </w:t>
      </w:r>
      <w:r w:rsidR="0079154E" w:rsidRPr="000A574C">
        <w:t>пяти дней</w:t>
      </w:r>
      <w:r w:rsidR="00334027" w:rsidRPr="000A574C">
        <w:t xml:space="preserve"> с момента получения заявок без нарушения целостности конверта, в котором была подана такая заявка. Опоздавшие конкурсные заявки вскрываются только в случае, если на конверте не указаны почтовый адрес (для юридического лица) или сведения о месте жительства (для физического лица) участника закупки.</w:t>
      </w:r>
    </w:p>
    <w:p w:rsidR="00334027" w:rsidRPr="000A574C" w:rsidRDefault="00064CD1" w:rsidP="00334027">
      <w:pPr>
        <w:ind w:firstLine="720"/>
      </w:pPr>
      <w:bookmarkStart w:id="240" w:name="sub_10441"/>
      <w:bookmarkEnd w:id="239"/>
      <w:r>
        <w:rPr>
          <w:rStyle w:val="afffc"/>
          <w:color w:val="auto"/>
        </w:rPr>
        <w:t>6</w:t>
      </w:r>
      <w:r w:rsidR="00334027" w:rsidRPr="000A574C">
        <w:rPr>
          <w:rStyle w:val="afffc"/>
          <w:color w:val="auto"/>
        </w:rPr>
        <w:t xml:space="preserve">.8. Вскрытие конвертов с конкурсными заявками </w:t>
      </w:r>
    </w:p>
    <w:p w:rsidR="00334027" w:rsidRPr="000A574C" w:rsidRDefault="00E2304A" w:rsidP="00334027">
      <w:pPr>
        <w:ind w:firstLine="720"/>
      </w:pPr>
      <w:bookmarkStart w:id="241" w:name="sub_10442"/>
      <w:bookmarkEnd w:id="240"/>
      <w:r>
        <w:t>6</w:t>
      </w:r>
      <w:r w:rsidR="00334027" w:rsidRPr="000A574C">
        <w:t>.8.1. Публично в день, во время и в месте, указанные в конкурсной документации, к</w:t>
      </w:r>
      <w:r w:rsidR="00334027" w:rsidRPr="000A574C">
        <w:t>о</w:t>
      </w:r>
      <w:r w:rsidR="00334027" w:rsidRPr="000A574C">
        <w:t>миссией по закупке вскрываются конверты с конкурсными заявками.</w:t>
      </w:r>
    </w:p>
    <w:p w:rsidR="00334027" w:rsidRPr="000A574C" w:rsidRDefault="00E2304A" w:rsidP="00334027">
      <w:pPr>
        <w:ind w:firstLine="720"/>
      </w:pPr>
      <w:bookmarkStart w:id="242" w:name="sub_10443"/>
      <w:bookmarkEnd w:id="241"/>
      <w:r>
        <w:t>6</w:t>
      </w:r>
      <w:r w:rsidR="00334027" w:rsidRPr="000A574C">
        <w:t>.8.2. Комиссией по закупке вскрываются конверты с конкурсными заявками, которые поступили заказчику в установленные конкурсной документацией сроки. В случае</w:t>
      </w:r>
      <w:proofErr w:type="gramStart"/>
      <w:r w:rsidR="00334027" w:rsidRPr="000A574C">
        <w:t>,</w:t>
      </w:r>
      <w:proofErr w:type="gramEnd"/>
      <w:r w:rsidR="00334027" w:rsidRPr="000A574C">
        <w:t xml:space="preserve"> если ко</w:t>
      </w:r>
      <w:r w:rsidR="00334027" w:rsidRPr="000A574C">
        <w:t>н</w:t>
      </w:r>
      <w:r w:rsidR="00334027" w:rsidRPr="000A574C">
        <w:t>курсная заявка подается в форме электронного документа, комиссией по закупке также осущ</w:t>
      </w:r>
      <w:r w:rsidR="00334027" w:rsidRPr="000A574C">
        <w:t>е</w:t>
      </w:r>
      <w:r w:rsidR="00334027" w:rsidRPr="000A574C">
        <w:t>ствляется открытие доступа к поданным в форме электронных документов конкурсным зая</w:t>
      </w:r>
      <w:r w:rsidR="00334027" w:rsidRPr="000A574C">
        <w:t>в</w:t>
      </w:r>
      <w:r w:rsidR="00334027" w:rsidRPr="000A574C">
        <w:t>кам.</w:t>
      </w:r>
    </w:p>
    <w:p w:rsidR="00334027" w:rsidRPr="000A574C" w:rsidRDefault="00E2304A" w:rsidP="00334027">
      <w:pPr>
        <w:ind w:firstLine="720"/>
      </w:pPr>
      <w:bookmarkStart w:id="243" w:name="sub_10444"/>
      <w:bookmarkEnd w:id="242"/>
      <w:r>
        <w:t>6</w:t>
      </w:r>
      <w:r w:rsidR="00334027" w:rsidRPr="000A574C">
        <w:t>.8.2.1. В случае установления факта подачи одним участником закупки двух и более конкурсных заявок в отношении одного и того же лота при условии, что поданные ранее зая</w:t>
      </w:r>
      <w:r w:rsidR="00334027" w:rsidRPr="000A574C">
        <w:t>в</w:t>
      </w:r>
      <w:r w:rsidR="00334027" w:rsidRPr="000A574C">
        <w:t>ки таким участником не отозваны, все конкурсные заявки участника закупки, поданные в о</w:t>
      </w:r>
      <w:r w:rsidR="00334027" w:rsidRPr="000A574C">
        <w:t>т</w:t>
      </w:r>
      <w:r w:rsidR="00334027" w:rsidRPr="000A574C">
        <w:t>ношении данного лота, не рассматриваются и возвращаются участнику.</w:t>
      </w:r>
    </w:p>
    <w:p w:rsidR="00334027" w:rsidRPr="000A574C" w:rsidRDefault="00E2304A" w:rsidP="00334027">
      <w:pPr>
        <w:ind w:firstLine="720"/>
      </w:pPr>
      <w:bookmarkStart w:id="244" w:name="sub_10445"/>
      <w:bookmarkEnd w:id="243"/>
      <w:r>
        <w:t>6</w:t>
      </w:r>
      <w:r w:rsidR="00334027" w:rsidRPr="000A574C">
        <w:t>.8.3. Участники закупки, подавшие конкурсные заявки, или их представители вправе присутствовать при вскрытии конвертов с конкурсными заявками.</w:t>
      </w:r>
    </w:p>
    <w:p w:rsidR="00334027" w:rsidRPr="000A574C" w:rsidRDefault="00E2304A" w:rsidP="00334027">
      <w:pPr>
        <w:ind w:firstLine="720"/>
      </w:pPr>
      <w:bookmarkStart w:id="245" w:name="sub_10446"/>
      <w:bookmarkEnd w:id="244"/>
      <w:r>
        <w:t>6</w:t>
      </w:r>
      <w:r w:rsidR="00334027" w:rsidRPr="000A574C">
        <w:t>.8.4. В ходе вскрытия поступивших на конкурс конвертов председатель или замеща</w:t>
      </w:r>
      <w:r w:rsidR="00334027" w:rsidRPr="000A574C">
        <w:t>ю</w:t>
      </w:r>
      <w:r w:rsidR="00334027" w:rsidRPr="000A574C">
        <w:t>щий его член комиссии по закупке, исходя из представленных в конкурсной заявке докуме</w:t>
      </w:r>
      <w:r w:rsidR="00334027" w:rsidRPr="000A574C">
        <w:t>н</w:t>
      </w:r>
      <w:r w:rsidR="00334027" w:rsidRPr="000A574C">
        <w:t>тов, оглашает следующую информацию:</w:t>
      </w:r>
    </w:p>
    <w:p w:rsidR="00334027" w:rsidRPr="000A574C" w:rsidRDefault="00E2304A" w:rsidP="00334027">
      <w:pPr>
        <w:ind w:firstLine="720"/>
      </w:pPr>
      <w:bookmarkStart w:id="246" w:name="sub_10447"/>
      <w:bookmarkEnd w:id="245"/>
      <w:r>
        <w:t>6</w:t>
      </w:r>
      <w:r w:rsidR="00334027" w:rsidRPr="000A574C">
        <w:t>.8.4.1. о содержимом конверта (конкурсная заявка, ее изменение, отзыв, иное);</w:t>
      </w:r>
    </w:p>
    <w:p w:rsidR="00334027" w:rsidRPr="000A574C" w:rsidRDefault="00E2304A" w:rsidP="00334027">
      <w:pPr>
        <w:ind w:firstLine="720"/>
      </w:pPr>
      <w:bookmarkStart w:id="247" w:name="sub_10448"/>
      <w:bookmarkEnd w:id="246"/>
      <w:r>
        <w:t>6</w:t>
      </w:r>
      <w:r w:rsidR="00334027" w:rsidRPr="000A574C">
        <w:t>.8.4.2. наименование (для юридического лица), фамилия, имя, отчество (для физич</w:t>
      </w:r>
      <w:r w:rsidR="00334027" w:rsidRPr="000A574C">
        <w:t>е</w:t>
      </w:r>
      <w:r w:rsidR="00334027" w:rsidRPr="000A574C">
        <w:t xml:space="preserve">ского лица) и почтовый адрес каждого участника закупки, </w:t>
      </w:r>
      <w:proofErr w:type="gramStart"/>
      <w:r w:rsidR="00334027" w:rsidRPr="000A574C">
        <w:t>конверт</w:t>
      </w:r>
      <w:proofErr w:type="gramEnd"/>
      <w:r w:rsidR="00334027" w:rsidRPr="000A574C">
        <w:t xml:space="preserve"> с конкурсной заявкой кот</w:t>
      </w:r>
      <w:r w:rsidR="00334027" w:rsidRPr="000A574C">
        <w:t>о</w:t>
      </w:r>
      <w:r w:rsidR="00334027" w:rsidRPr="000A574C">
        <w:t>рого вскрывается;</w:t>
      </w:r>
    </w:p>
    <w:p w:rsidR="00334027" w:rsidRPr="000A574C" w:rsidRDefault="00E2304A" w:rsidP="00334027">
      <w:pPr>
        <w:ind w:firstLine="720"/>
      </w:pPr>
      <w:bookmarkStart w:id="248" w:name="sub_10449"/>
      <w:bookmarkEnd w:id="247"/>
      <w:r>
        <w:t>6</w:t>
      </w:r>
      <w:r w:rsidR="00334027" w:rsidRPr="000A574C">
        <w:t>.8.4.3. наличие сведений и документов, предусмотренных конкурсной документацией,</w:t>
      </w:r>
    </w:p>
    <w:p w:rsidR="00334027" w:rsidRPr="000A574C" w:rsidRDefault="00E2304A" w:rsidP="00334027">
      <w:pPr>
        <w:ind w:firstLine="720"/>
      </w:pPr>
      <w:bookmarkStart w:id="249" w:name="sub_10450"/>
      <w:bookmarkEnd w:id="248"/>
      <w:r>
        <w:t>6</w:t>
      </w:r>
      <w:r w:rsidR="00334027" w:rsidRPr="000A574C">
        <w:t>.8.4.4. условия исполнения договора, указанные в такой заявке и являющиеся критер</w:t>
      </w:r>
      <w:r w:rsidR="00334027" w:rsidRPr="000A574C">
        <w:t>и</w:t>
      </w:r>
      <w:r w:rsidR="00334027" w:rsidRPr="000A574C">
        <w:t>ем оценки заявок на участие в конкурсе,</w:t>
      </w:r>
    </w:p>
    <w:p w:rsidR="00334027" w:rsidRPr="000A574C" w:rsidRDefault="00E2304A" w:rsidP="00334027">
      <w:pPr>
        <w:ind w:firstLine="720"/>
      </w:pPr>
      <w:bookmarkStart w:id="250" w:name="sub_10451"/>
      <w:bookmarkEnd w:id="249"/>
      <w:r>
        <w:t>6</w:t>
      </w:r>
      <w:r w:rsidR="00334027" w:rsidRPr="000A574C">
        <w:t>.8.4.5. для конвертов с изменениями и отзывами заявок - существо изменений или факт отзыва заявки;</w:t>
      </w:r>
    </w:p>
    <w:p w:rsidR="00334027" w:rsidRPr="000A574C" w:rsidRDefault="00E2304A" w:rsidP="00334027">
      <w:pPr>
        <w:ind w:firstLine="720"/>
      </w:pPr>
      <w:bookmarkStart w:id="251" w:name="sub_10452"/>
      <w:bookmarkEnd w:id="250"/>
      <w:r>
        <w:t>6</w:t>
      </w:r>
      <w:r w:rsidR="00334027" w:rsidRPr="000A574C">
        <w:t>.8.4.6. любую другую информацию, которую комиссия по закупке сочтет нужной огл</w:t>
      </w:r>
      <w:r w:rsidR="00334027" w:rsidRPr="000A574C">
        <w:t>а</w:t>
      </w:r>
      <w:r w:rsidR="00334027" w:rsidRPr="000A574C">
        <w:t>сить.</w:t>
      </w:r>
    </w:p>
    <w:p w:rsidR="00334027" w:rsidRPr="000A574C" w:rsidRDefault="00E2304A" w:rsidP="00334027">
      <w:pPr>
        <w:ind w:firstLine="720"/>
      </w:pPr>
      <w:bookmarkStart w:id="252" w:name="sub_10453"/>
      <w:bookmarkEnd w:id="251"/>
      <w:r>
        <w:t>6</w:t>
      </w:r>
      <w:r w:rsidR="00334027" w:rsidRPr="000A574C">
        <w:t>.8.5. Представителям участников закупки может быть предоставлено право для инфо</w:t>
      </w:r>
      <w:r w:rsidR="00334027" w:rsidRPr="000A574C">
        <w:t>р</w:t>
      </w:r>
      <w:r w:rsidR="00334027" w:rsidRPr="000A574C">
        <w:t>мационного сообщения по сути конкурсной заявки и ответов на вопросы членов комиссии по закупке.</w:t>
      </w:r>
    </w:p>
    <w:p w:rsidR="00334027" w:rsidRPr="000A574C" w:rsidRDefault="00E2304A" w:rsidP="00334027">
      <w:pPr>
        <w:ind w:firstLine="720"/>
      </w:pPr>
      <w:bookmarkStart w:id="253" w:name="sub_10454"/>
      <w:bookmarkEnd w:id="252"/>
      <w:r>
        <w:lastRenderedPageBreak/>
        <w:t>6</w:t>
      </w:r>
      <w:r w:rsidR="00334027" w:rsidRPr="000A574C">
        <w:t>.8.6. Конкурсные заявки, не вскрытые и не зачитанные в описанном выше порядке, не могут в дальнейшем приниматься в данной закупке к рассмотрению ни при каких условиях.</w:t>
      </w:r>
    </w:p>
    <w:p w:rsidR="00334027" w:rsidRPr="000A574C" w:rsidRDefault="00E2304A" w:rsidP="00334027">
      <w:pPr>
        <w:ind w:firstLine="720"/>
      </w:pPr>
      <w:bookmarkStart w:id="254" w:name="sub_10455"/>
      <w:bookmarkEnd w:id="253"/>
      <w:r>
        <w:t>6</w:t>
      </w:r>
      <w:r w:rsidR="00334027" w:rsidRPr="000A574C">
        <w:t>.8.7. По результатам процедуры вскрытия конвертов с конкурсными заявками коми</w:t>
      </w:r>
      <w:r w:rsidR="00334027" w:rsidRPr="000A574C">
        <w:t>с</w:t>
      </w:r>
      <w:r w:rsidR="00334027" w:rsidRPr="000A574C">
        <w:t xml:space="preserve">сия по закупке составляет соответствующий протокол, который должен содержать оглашенные в соответствии с </w:t>
      </w:r>
      <w:hyperlink w:anchor="sub_10446" w:history="1">
        <w:r w:rsidR="0079154E">
          <w:rPr>
            <w:rStyle w:val="afffd"/>
            <w:color w:val="auto"/>
          </w:rPr>
          <w:t xml:space="preserve">п. </w:t>
        </w:r>
        <w:r>
          <w:rPr>
            <w:rStyle w:val="afffd"/>
            <w:color w:val="auto"/>
          </w:rPr>
          <w:t>5.5</w:t>
        </w:r>
        <w:r w:rsidR="00334027" w:rsidRPr="000A574C">
          <w:rPr>
            <w:rStyle w:val="afffd"/>
            <w:color w:val="auto"/>
          </w:rPr>
          <w:t>.</w:t>
        </w:r>
      </w:hyperlink>
      <w:r w:rsidR="00334027" w:rsidRPr="000A574C">
        <w:t xml:space="preserve"> сведения, а также:</w:t>
      </w:r>
    </w:p>
    <w:p w:rsidR="00334027" w:rsidRPr="000A574C" w:rsidRDefault="00E2304A" w:rsidP="00334027">
      <w:pPr>
        <w:ind w:firstLine="720"/>
      </w:pPr>
      <w:bookmarkStart w:id="255" w:name="sub_10456"/>
      <w:bookmarkEnd w:id="254"/>
      <w:r>
        <w:t>6</w:t>
      </w:r>
      <w:r w:rsidR="0079154E">
        <w:t>.</w:t>
      </w:r>
      <w:r w:rsidR="00334027" w:rsidRPr="000A574C">
        <w:t>8.7.1. поименный состав присутствующих на процедуре вскрытия членов комиссии по закупке;</w:t>
      </w:r>
    </w:p>
    <w:p w:rsidR="00334027" w:rsidRPr="000A574C" w:rsidRDefault="00E2304A" w:rsidP="00334027">
      <w:pPr>
        <w:ind w:firstLine="720"/>
      </w:pPr>
      <w:bookmarkStart w:id="256" w:name="sub_10457"/>
      <w:bookmarkEnd w:id="255"/>
      <w:r>
        <w:t>6</w:t>
      </w:r>
      <w:r w:rsidR="00334027" w:rsidRPr="000A574C">
        <w:t>.8.7.2. общее количество поступивших конкурсных заявок;</w:t>
      </w:r>
    </w:p>
    <w:p w:rsidR="00334027" w:rsidRPr="000A574C" w:rsidRDefault="00E2304A" w:rsidP="00334027">
      <w:pPr>
        <w:ind w:firstLine="720"/>
      </w:pPr>
      <w:bookmarkStart w:id="257" w:name="sub_10458"/>
      <w:bookmarkEnd w:id="256"/>
      <w:r>
        <w:t>6</w:t>
      </w:r>
      <w:r w:rsidR="00334027" w:rsidRPr="000A574C">
        <w:t>.8.7.3. перечень опоздавших конкурсных заявок.</w:t>
      </w:r>
    </w:p>
    <w:p w:rsidR="00334027" w:rsidRPr="000A574C" w:rsidRDefault="00E2304A" w:rsidP="00334027">
      <w:pPr>
        <w:ind w:firstLine="720"/>
      </w:pPr>
      <w:bookmarkStart w:id="258" w:name="sub_10459"/>
      <w:bookmarkEnd w:id="257"/>
      <w:r>
        <w:t>6</w:t>
      </w:r>
      <w:r w:rsidR="00334027" w:rsidRPr="000A574C">
        <w:t>.8.8. В случае</w:t>
      </w:r>
      <w:proofErr w:type="gramStart"/>
      <w:r w:rsidR="00334027" w:rsidRPr="000A574C">
        <w:t>,</w:t>
      </w:r>
      <w:proofErr w:type="gramEnd"/>
      <w:r w:rsidR="00334027" w:rsidRPr="000A574C">
        <w:t xml:space="preserve"> если по окончании срока подачи конкурсных заявок подана только одна конкурсная заявка или не подано ни одной конкурсной, в указанный протокол вносится и</w:t>
      </w:r>
      <w:r w:rsidR="00334027" w:rsidRPr="000A574C">
        <w:t>н</w:t>
      </w:r>
      <w:r w:rsidR="00334027" w:rsidRPr="000A574C">
        <w:t>формация о признании конкурса несостоявшимся.</w:t>
      </w:r>
    </w:p>
    <w:p w:rsidR="00334027" w:rsidRPr="000A574C" w:rsidRDefault="00E2304A" w:rsidP="00334027">
      <w:pPr>
        <w:ind w:firstLine="720"/>
      </w:pPr>
      <w:bookmarkStart w:id="259" w:name="sub_10460"/>
      <w:bookmarkEnd w:id="258"/>
      <w:r>
        <w:t>6</w:t>
      </w:r>
      <w:r w:rsidR="00334027" w:rsidRPr="000A574C">
        <w:t xml:space="preserve">.8.9. Протокол вскрытия конвертов с конкурсными заявками подписывается всеми присутствующими на заседании членами комиссии по закупке не позднее двух дней </w:t>
      </w:r>
      <w:proofErr w:type="gramStart"/>
      <w:r w:rsidR="00334027" w:rsidRPr="000A574C">
        <w:t>с даты проведения</w:t>
      </w:r>
      <w:proofErr w:type="gramEnd"/>
      <w:r w:rsidR="00334027" w:rsidRPr="000A574C">
        <w:t xml:space="preserve"> закупки.</w:t>
      </w:r>
    </w:p>
    <w:p w:rsidR="00334027" w:rsidRPr="000A574C" w:rsidRDefault="00E2304A" w:rsidP="00334027">
      <w:pPr>
        <w:ind w:firstLine="720"/>
      </w:pPr>
      <w:bookmarkStart w:id="260" w:name="sub_10461"/>
      <w:bookmarkEnd w:id="259"/>
      <w:r>
        <w:t>6</w:t>
      </w:r>
      <w:r w:rsidR="00334027" w:rsidRPr="000A574C">
        <w:t xml:space="preserve">.8.10. Указанный протокол размещается заказчиком не позднее чем через 3 дня со дня подписания на официальном сайте заказчика и (или) в единой информационной системе </w:t>
      </w:r>
      <w:hyperlink r:id="rId39" w:history="1">
        <w:r w:rsidR="00334027" w:rsidRPr="000A574C">
          <w:rPr>
            <w:rStyle w:val="afffd"/>
            <w:color w:val="auto"/>
          </w:rPr>
          <w:t>www.zakupki.gov.ru</w:t>
        </w:r>
      </w:hyperlink>
      <w:r w:rsidR="00334027" w:rsidRPr="000A574C">
        <w:t>.</w:t>
      </w:r>
    </w:p>
    <w:p w:rsidR="00334027" w:rsidRPr="000A574C" w:rsidRDefault="00E2304A" w:rsidP="00334027">
      <w:pPr>
        <w:ind w:firstLine="720"/>
      </w:pPr>
      <w:bookmarkStart w:id="261" w:name="sub_10462"/>
      <w:bookmarkEnd w:id="260"/>
      <w:r>
        <w:rPr>
          <w:rStyle w:val="afffc"/>
          <w:color w:val="auto"/>
        </w:rPr>
        <w:t>6</w:t>
      </w:r>
      <w:r w:rsidR="00334027" w:rsidRPr="000A574C">
        <w:rPr>
          <w:rStyle w:val="afffc"/>
          <w:color w:val="auto"/>
        </w:rPr>
        <w:t>.9. Оценка и сопоставление конкурсных заявок</w:t>
      </w:r>
    </w:p>
    <w:p w:rsidR="00334027" w:rsidRPr="000A574C" w:rsidRDefault="00E2304A" w:rsidP="00334027">
      <w:pPr>
        <w:ind w:firstLine="720"/>
      </w:pPr>
      <w:bookmarkStart w:id="262" w:name="sub_10463"/>
      <w:bookmarkEnd w:id="261"/>
      <w:r>
        <w:t>6</w:t>
      </w:r>
      <w:r w:rsidR="00334027" w:rsidRPr="000A574C">
        <w:t>.9.1. Оценку и сопоставление конкурсных заявок осуществляет комиссия по закупке. Она вправе привлекать к данному процессу экспертов и любых других лиц, которых сочтет н</w:t>
      </w:r>
      <w:r w:rsidR="00334027" w:rsidRPr="000A574C">
        <w:t>е</w:t>
      </w:r>
      <w:r w:rsidR="00334027" w:rsidRPr="000A574C">
        <w:t>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334027" w:rsidRPr="000A574C" w:rsidRDefault="00E2304A" w:rsidP="00334027">
      <w:pPr>
        <w:ind w:firstLine="720"/>
      </w:pPr>
      <w:bookmarkStart w:id="263" w:name="sub_10464"/>
      <w:bookmarkEnd w:id="262"/>
      <w:r>
        <w:t>6</w:t>
      </w:r>
      <w:r w:rsidR="00334027" w:rsidRPr="000A574C">
        <w:t>.9.2. Оценка и сопоставление конкурсных заявок осуществляется в следующем поря</w:t>
      </w:r>
      <w:r w:rsidR="00334027" w:rsidRPr="000A574C">
        <w:t>д</w:t>
      </w:r>
      <w:r w:rsidR="00334027" w:rsidRPr="000A574C">
        <w:t>ке:</w:t>
      </w:r>
    </w:p>
    <w:p w:rsidR="00334027" w:rsidRPr="000A574C" w:rsidRDefault="00E2304A" w:rsidP="00334027">
      <w:pPr>
        <w:ind w:firstLine="720"/>
      </w:pPr>
      <w:bookmarkStart w:id="264" w:name="sub_10465"/>
      <w:bookmarkEnd w:id="263"/>
      <w:r>
        <w:t>6</w:t>
      </w:r>
      <w:r w:rsidR="00334027" w:rsidRPr="000A574C">
        <w:t>.9.2.1. проведение отборочной стадии;</w:t>
      </w:r>
    </w:p>
    <w:p w:rsidR="00334027" w:rsidRPr="000A574C" w:rsidRDefault="00E2304A" w:rsidP="00334027">
      <w:pPr>
        <w:ind w:firstLine="720"/>
      </w:pPr>
      <w:bookmarkStart w:id="265" w:name="sub_10466"/>
      <w:bookmarkEnd w:id="264"/>
      <w:r>
        <w:t>6</w:t>
      </w:r>
      <w:r w:rsidR="00334027" w:rsidRPr="000A574C">
        <w:t>.9.2.2. проведение оценочной стадии.</w:t>
      </w:r>
    </w:p>
    <w:p w:rsidR="00334027" w:rsidRPr="000A574C" w:rsidRDefault="00E2304A" w:rsidP="00334027">
      <w:pPr>
        <w:ind w:firstLine="720"/>
      </w:pPr>
      <w:bookmarkStart w:id="266" w:name="sub_10467"/>
      <w:bookmarkEnd w:id="265"/>
      <w:r>
        <w:t>6</w:t>
      </w:r>
      <w:r w:rsidR="00334027" w:rsidRPr="000A574C">
        <w:t>.9.3. Отборочная стадия. В рамках отборочной стадии последовательно выполняются следующие действия:</w:t>
      </w:r>
    </w:p>
    <w:p w:rsidR="00334027" w:rsidRPr="000A574C" w:rsidRDefault="00E2304A" w:rsidP="00334027">
      <w:pPr>
        <w:ind w:firstLine="720"/>
      </w:pPr>
      <w:bookmarkStart w:id="267" w:name="sub_10468"/>
      <w:bookmarkEnd w:id="266"/>
      <w:r>
        <w:t>6</w:t>
      </w:r>
      <w:r w:rsidR="00334027" w:rsidRPr="000A574C">
        <w:t>.9.3.1. затребование от участников закупки разъяснения положений конкурсных заявок и представления недостающих документов (при необходимости). При этом не допускаются з</w:t>
      </w:r>
      <w:r w:rsidR="00334027" w:rsidRPr="000A574C">
        <w:t>а</w:t>
      </w:r>
      <w:r w:rsidR="00334027" w:rsidRPr="000A574C">
        <w:t>просы или требования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заявки (перечня предлагаемой продукции, ее технических характеристик, иных технических условий). Не допускаются также запросы на изменение или представление отсутствующего обеспечения конкурсной заявки;</w:t>
      </w:r>
    </w:p>
    <w:p w:rsidR="00334027" w:rsidRPr="000A574C" w:rsidRDefault="00E2304A" w:rsidP="00334027">
      <w:pPr>
        <w:ind w:firstLine="720"/>
      </w:pPr>
      <w:bookmarkStart w:id="268" w:name="sub_10469"/>
      <w:bookmarkEnd w:id="267"/>
      <w:r>
        <w:t>6</w:t>
      </w:r>
      <w:r w:rsidR="00334027" w:rsidRPr="000A574C">
        <w:t xml:space="preserve">.9.3.2. </w:t>
      </w:r>
      <w:bookmarkStart w:id="269" w:name="sub_10470"/>
      <w:bookmarkEnd w:id="268"/>
      <w:r w:rsidR="00334027" w:rsidRPr="000A574C">
        <w:t>проверка заявок на соблюдение требований конкурсной документации к офор</w:t>
      </w:r>
      <w:r w:rsidR="00334027" w:rsidRPr="000A574C">
        <w:t>м</w:t>
      </w:r>
      <w:r w:rsidR="00334027" w:rsidRPr="000A574C">
        <w:t>лению заявок; при этом конкурсные заявки рассматриваются как отвечающие требованиям конкурсной документации, даже если в них имеются несущественные несоответствия по фо</w:t>
      </w:r>
      <w:r w:rsidR="00334027" w:rsidRPr="000A574C">
        <w:t>р</w:t>
      </w:r>
      <w:r w:rsidR="00334027" w:rsidRPr="000A574C">
        <w:t>ме, или арифметические и грамматические ошибки;</w:t>
      </w:r>
    </w:p>
    <w:p w:rsidR="00334027" w:rsidRPr="000A574C" w:rsidRDefault="00E2304A" w:rsidP="00334027">
      <w:pPr>
        <w:ind w:firstLine="720"/>
      </w:pPr>
      <w:bookmarkStart w:id="270" w:name="sub_10471"/>
      <w:bookmarkEnd w:id="269"/>
      <w:r>
        <w:t>6</w:t>
      </w:r>
      <w:r w:rsidR="00334027" w:rsidRPr="000A574C">
        <w:t>.9.3.3. проверка участника закупки на соответствие требованиям конкурса;</w:t>
      </w:r>
    </w:p>
    <w:p w:rsidR="00334027" w:rsidRPr="000A574C" w:rsidRDefault="00E2304A" w:rsidP="00334027">
      <w:pPr>
        <w:ind w:firstLine="720"/>
      </w:pPr>
      <w:bookmarkStart w:id="271" w:name="sub_10472"/>
      <w:bookmarkEnd w:id="270"/>
      <w:r>
        <w:t>6</w:t>
      </w:r>
      <w:r w:rsidR="00334027" w:rsidRPr="000A574C">
        <w:t>.9.3.4. проверка предлагаемых товаров, работ, услуг на соответствие требованиям ко</w:t>
      </w:r>
      <w:r w:rsidR="00334027" w:rsidRPr="000A574C">
        <w:t>н</w:t>
      </w:r>
      <w:r w:rsidR="00334027" w:rsidRPr="000A574C">
        <w:t>курса;</w:t>
      </w:r>
    </w:p>
    <w:p w:rsidR="00334027" w:rsidRPr="000A574C" w:rsidRDefault="00E2304A" w:rsidP="00334027">
      <w:pPr>
        <w:ind w:firstLine="720"/>
      </w:pPr>
      <w:bookmarkStart w:id="272" w:name="sub_10473"/>
      <w:bookmarkEnd w:id="271"/>
      <w:r>
        <w:t>6</w:t>
      </w:r>
      <w:r w:rsidR="00334027" w:rsidRPr="000A574C">
        <w:t xml:space="preserve">.9.3.5. отклонение конкурсных заявок, </w:t>
      </w:r>
      <w:proofErr w:type="gramStart"/>
      <w:r w:rsidR="00334027" w:rsidRPr="000A574C">
        <w:t>которые</w:t>
      </w:r>
      <w:proofErr w:type="gramEnd"/>
      <w:r w:rsidR="00334027" w:rsidRPr="000A574C">
        <w:t xml:space="preserve"> по мнению членов комиссии по закупке не соответствуют требованиям конкурса по существу, и принятие решения об отказе участн</w:t>
      </w:r>
      <w:r w:rsidR="00334027" w:rsidRPr="000A574C">
        <w:t>и</w:t>
      </w:r>
      <w:r w:rsidR="00334027" w:rsidRPr="000A574C">
        <w:t>кам закупки, подавшим такие заявки в допуске к участию в конкурсе.</w:t>
      </w:r>
    </w:p>
    <w:p w:rsidR="00334027" w:rsidRPr="000A574C" w:rsidRDefault="00E2304A" w:rsidP="00334027">
      <w:pPr>
        <w:ind w:firstLine="720"/>
      </w:pPr>
      <w:bookmarkStart w:id="273" w:name="sub_10474"/>
      <w:bookmarkEnd w:id="272"/>
      <w:r>
        <w:t>6</w:t>
      </w:r>
      <w:r w:rsidR="00334027" w:rsidRPr="000A574C">
        <w:t>.9.4. Участнику закупки будет отказано в признании его участником конкурса, и его з</w:t>
      </w:r>
      <w:r w:rsidR="00334027" w:rsidRPr="000A574C">
        <w:t>а</w:t>
      </w:r>
      <w:r w:rsidR="00334027" w:rsidRPr="000A574C">
        <w:t>явка не будет допущена до оценочной стадии в случаях:</w:t>
      </w:r>
    </w:p>
    <w:p w:rsidR="00334027" w:rsidRPr="000A574C" w:rsidRDefault="00E2304A" w:rsidP="00334027">
      <w:pPr>
        <w:ind w:firstLine="720"/>
      </w:pPr>
      <w:bookmarkStart w:id="274" w:name="sub_10475"/>
      <w:bookmarkEnd w:id="273"/>
      <w:r>
        <w:lastRenderedPageBreak/>
        <w:t>6</w:t>
      </w:r>
      <w:r w:rsidR="00334027" w:rsidRPr="000A574C">
        <w:t>.9.4.1. непредставления оригиналов и копий документов, а также иных сведений, тр</w:t>
      </w:r>
      <w:r w:rsidR="00334027" w:rsidRPr="000A574C">
        <w:t>е</w:t>
      </w:r>
      <w:r w:rsidR="00334027" w:rsidRPr="000A574C">
        <w:t>бование о наличии которых установлено конкурсной документацией;</w:t>
      </w:r>
    </w:p>
    <w:p w:rsidR="00334027" w:rsidRPr="000A574C" w:rsidRDefault="00E2304A" w:rsidP="00334027">
      <w:pPr>
        <w:ind w:firstLine="720"/>
      </w:pPr>
      <w:bookmarkStart w:id="275" w:name="sub_10476"/>
      <w:bookmarkEnd w:id="274"/>
      <w:r>
        <w:t>6</w:t>
      </w:r>
      <w:r w:rsidR="00334027" w:rsidRPr="000A574C">
        <w:t>.9.4.2 несоответствия участника закупки требованиям к участникам конкурса, устано</w:t>
      </w:r>
      <w:r w:rsidR="00334027" w:rsidRPr="000A574C">
        <w:t>в</w:t>
      </w:r>
      <w:r w:rsidR="00334027" w:rsidRPr="000A574C">
        <w:t>ленным конкурсной документацией;</w:t>
      </w:r>
    </w:p>
    <w:p w:rsidR="00334027" w:rsidRPr="000A574C" w:rsidRDefault="00E2304A" w:rsidP="00334027">
      <w:pPr>
        <w:ind w:firstLine="720"/>
      </w:pPr>
      <w:bookmarkStart w:id="276" w:name="sub_10477"/>
      <w:bookmarkEnd w:id="275"/>
      <w:r>
        <w:t>6</w:t>
      </w:r>
      <w:r w:rsidR="00334027" w:rsidRPr="000A574C">
        <w:t>.9.4.3. несоответствия конкурсной заявки требованиям к конкурсным заявкам, устано</w:t>
      </w:r>
      <w:r w:rsidR="00334027" w:rsidRPr="000A574C">
        <w:t>в</w:t>
      </w:r>
      <w:r w:rsidR="00334027" w:rsidRPr="000A574C">
        <w:t>ленным конкурсной документацией, в том числе непредставления документа, подтверждающ</w:t>
      </w:r>
      <w:r w:rsidR="00334027" w:rsidRPr="000A574C">
        <w:t>е</w:t>
      </w:r>
      <w:r w:rsidR="00334027" w:rsidRPr="000A574C">
        <w:t>го внесение задатка в качестве обеспечения заявки на участие в конкурсе;</w:t>
      </w:r>
    </w:p>
    <w:p w:rsidR="00334027" w:rsidRPr="000A574C" w:rsidRDefault="00E2304A" w:rsidP="00334027">
      <w:pPr>
        <w:ind w:firstLine="720"/>
      </w:pPr>
      <w:bookmarkStart w:id="277" w:name="sub_10478"/>
      <w:bookmarkEnd w:id="276"/>
      <w:r>
        <w:t>6</w:t>
      </w:r>
      <w:r w:rsidR="00334027" w:rsidRPr="000A574C">
        <w:t>.9.4.4. несоответствия предлагаемых товаров, работ, услуг требованиям конкурсной документации;</w:t>
      </w:r>
    </w:p>
    <w:p w:rsidR="00334027" w:rsidRPr="000A574C" w:rsidRDefault="00E2304A" w:rsidP="00334027">
      <w:pPr>
        <w:ind w:firstLine="720"/>
      </w:pPr>
      <w:bookmarkStart w:id="278" w:name="sub_10479"/>
      <w:bookmarkEnd w:id="277"/>
      <w:r>
        <w:t>6</w:t>
      </w:r>
      <w:r w:rsidR="00334027" w:rsidRPr="000A574C">
        <w:t>.9.4.5. непредставления задатка в качестве обеспечения заявки;</w:t>
      </w:r>
    </w:p>
    <w:p w:rsidR="00334027" w:rsidRPr="000A574C" w:rsidRDefault="00E2304A" w:rsidP="00334027">
      <w:pPr>
        <w:ind w:firstLine="720"/>
      </w:pPr>
      <w:bookmarkStart w:id="279" w:name="sub_10480"/>
      <w:bookmarkEnd w:id="278"/>
      <w:r>
        <w:t>6</w:t>
      </w:r>
      <w:r w:rsidR="00334027" w:rsidRPr="000A574C">
        <w:t>.9.4.6. непредставления разъяснений конкурсной заявки по запросу комиссии по заку</w:t>
      </w:r>
      <w:r w:rsidR="00334027" w:rsidRPr="000A574C">
        <w:t>п</w:t>
      </w:r>
      <w:r w:rsidR="00334027" w:rsidRPr="000A574C">
        <w:t>ке;</w:t>
      </w:r>
    </w:p>
    <w:p w:rsidR="00334027" w:rsidRPr="000A574C" w:rsidRDefault="00E2304A" w:rsidP="00334027">
      <w:pPr>
        <w:ind w:firstLine="720"/>
      </w:pPr>
      <w:bookmarkStart w:id="280" w:name="sub_10481"/>
      <w:bookmarkEnd w:id="279"/>
      <w:r>
        <w:t>6</w:t>
      </w:r>
      <w:r w:rsidR="00334027" w:rsidRPr="000A574C">
        <w:t>.9.4.7. предоставления в составе конкурсной заявки заведомо ложных сведений, нам</w:t>
      </w:r>
      <w:r w:rsidR="00334027" w:rsidRPr="000A574C">
        <w:t>е</w:t>
      </w:r>
      <w:r w:rsidR="00334027" w:rsidRPr="000A574C">
        <w:t>ренного искажения информации или документов, входящих в состав заявки.</w:t>
      </w:r>
    </w:p>
    <w:p w:rsidR="00334027" w:rsidRPr="000A574C" w:rsidRDefault="00E2304A" w:rsidP="00334027">
      <w:pPr>
        <w:ind w:firstLine="720"/>
      </w:pPr>
      <w:bookmarkStart w:id="281" w:name="sub_10482"/>
      <w:bookmarkEnd w:id="280"/>
      <w:r>
        <w:t>6</w:t>
      </w:r>
      <w:r w:rsidR="00334027" w:rsidRPr="000A574C">
        <w:t xml:space="preserve">.9.5. Отказ в допуске к участию в конкурсе по иным основаниям, не указанным в </w:t>
      </w:r>
      <w:hyperlink w:anchor="sub_10474" w:history="1">
        <w:r w:rsidR="0079154E">
          <w:rPr>
            <w:rStyle w:val="afffd"/>
            <w:color w:val="auto"/>
          </w:rPr>
          <w:t xml:space="preserve">пунктах </w:t>
        </w:r>
        <w:r>
          <w:rPr>
            <w:rStyle w:val="afffd"/>
            <w:color w:val="auto"/>
          </w:rPr>
          <w:t>6</w:t>
        </w:r>
        <w:r w:rsidR="00334027" w:rsidRPr="000A574C">
          <w:rPr>
            <w:rStyle w:val="afffd"/>
            <w:color w:val="auto"/>
          </w:rPr>
          <w:t>.9.4.</w:t>
        </w:r>
      </w:hyperlink>
      <w:r w:rsidR="00334027" w:rsidRPr="000A574C">
        <w:rPr>
          <w:b/>
        </w:rPr>
        <w:t xml:space="preserve">, </w:t>
      </w:r>
      <w:hyperlink w:anchor="sub_10483" w:history="1">
        <w:r>
          <w:rPr>
            <w:rStyle w:val="afffd"/>
            <w:color w:val="auto"/>
          </w:rPr>
          <w:t>6</w:t>
        </w:r>
        <w:r w:rsidR="00334027" w:rsidRPr="000A574C">
          <w:rPr>
            <w:rStyle w:val="afffd"/>
            <w:color w:val="auto"/>
          </w:rPr>
          <w:t>.9.6.</w:t>
        </w:r>
      </w:hyperlink>
      <w:r w:rsidR="00334027" w:rsidRPr="000A574C">
        <w:t xml:space="preserve"> не допускается.</w:t>
      </w:r>
    </w:p>
    <w:p w:rsidR="00334027" w:rsidRPr="000A574C" w:rsidRDefault="00E2304A" w:rsidP="00334027">
      <w:pPr>
        <w:ind w:firstLine="720"/>
      </w:pPr>
      <w:bookmarkStart w:id="282" w:name="sub_10483"/>
      <w:bookmarkEnd w:id="281"/>
      <w:r>
        <w:t>6</w:t>
      </w:r>
      <w:r w:rsidR="00334027" w:rsidRPr="000A574C">
        <w:t xml:space="preserve">.9.6. </w:t>
      </w:r>
      <w:proofErr w:type="gramStart"/>
      <w:r w:rsidR="00334027" w:rsidRPr="000A574C">
        <w:t>В случае установления недостоверности сведений, содержащихся в конкурсной заявке, установления факта проведения ликвидации участника закупки или принятия арби</w:t>
      </w:r>
      <w:r w:rsidR="00334027" w:rsidRPr="000A574C">
        <w:t>т</w:t>
      </w:r>
      <w:r w:rsidR="00334027" w:rsidRPr="000A574C">
        <w:t>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w:t>
      </w:r>
      <w:r w:rsidR="00334027" w:rsidRPr="000A574C">
        <w:t>т</w:t>
      </w:r>
      <w:r w:rsidR="00334027" w:rsidRPr="000A574C">
        <w:t xml:space="preserve">ренном </w:t>
      </w:r>
      <w:hyperlink r:id="rId40" w:history="1">
        <w:r w:rsidR="00334027" w:rsidRPr="000A574C">
          <w:rPr>
            <w:rStyle w:val="afffd"/>
            <w:color w:val="auto"/>
          </w:rPr>
          <w:t>Кодексом</w:t>
        </w:r>
      </w:hyperlink>
      <w:r w:rsidR="00334027" w:rsidRPr="000A574C">
        <w:t xml:space="preserve"> Российской Федерации об административных правонарушениях, факта н</w:t>
      </w:r>
      <w:r w:rsidR="00334027" w:rsidRPr="000A574C">
        <w:t>а</w:t>
      </w:r>
      <w:r w:rsidR="00334027" w:rsidRPr="000A574C">
        <w:t>личия задолженности по начисленным налогам, сборам и иным обязательным платежам в бюджеты любого уровня или</w:t>
      </w:r>
      <w:proofErr w:type="gramEnd"/>
      <w:r w:rsidR="00334027" w:rsidRPr="000A574C">
        <w:t xml:space="preserve"> государственные внебюджетные фонды за прошедший календа</w:t>
      </w:r>
      <w:r w:rsidR="00334027" w:rsidRPr="000A574C">
        <w:t>р</w:t>
      </w:r>
      <w:r w:rsidR="00334027" w:rsidRPr="000A574C">
        <w:t>ный год, такой участник закупки отстраняется от участия в конкурсе на любом этапе его пр</w:t>
      </w:r>
      <w:r w:rsidR="00334027" w:rsidRPr="000A574C">
        <w:t>о</w:t>
      </w:r>
      <w:r w:rsidR="00334027" w:rsidRPr="000A574C">
        <w:t>ведения.</w:t>
      </w:r>
    </w:p>
    <w:p w:rsidR="00334027" w:rsidRPr="000A574C" w:rsidRDefault="00E2304A" w:rsidP="00334027">
      <w:pPr>
        <w:ind w:firstLine="720"/>
      </w:pPr>
      <w:bookmarkStart w:id="283" w:name="sub_10484"/>
      <w:bookmarkEnd w:id="282"/>
      <w:r>
        <w:t>6</w:t>
      </w:r>
      <w:r w:rsidR="00334027" w:rsidRPr="000A574C">
        <w:t>.9.7. В случае</w:t>
      </w:r>
      <w:proofErr w:type="gramStart"/>
      <w:r w:rsidR="00334027" w:rsidRPr="000A574C">
        <w:t>,</w:t>
      </w:r>
      <w:proofErr w:type="gramEnd"/>
      <w:r w:rsidR="00334027" w:rsidRPr="000A574C">
        <w:t xml:space="preserve"> если при проведении отборочной стадии заявка только одного участника признана соответствующей требованиям конкурсной документации, такой участник считается единственным участником конкурса. Заказчик заключит договор с участником закупки, п</w:t>
      </w:r>
      <w:r w:rsidR="00334027" w:rsidRPr="000A574C">
        <w:t>о</w:t>
      </w:r>
      <w:r w:rsidR="00334027" w:rsidRPr="000A574C">
        <w:t>давшим такую конкурсную заявку на условиях конкурсной документации, проекта договора и конкурсной заявки, поданной участником. Такой участник не вправе отказаться от заключения договора с заказчиком.</w:t>
      </w:r>
    </w:p>
    <w:p w:rsidR="00334027" w:rsidRPr="000A574C" w:rsidRDefault="00E2304A" w:rsidP="00334027">
      <w:pPr>
        <w:ind w:firstLine="720"/>
      </w:pPr>
      <w:bookmarkStart w:id="284" w:name="sub_10485"/>
      <w:bookmarkEnd w:id="283"/>
      <w:r>
        <w:t>6</w:t>
      </w:r>
      <w:r w:rsidR="00334027" w:rsidRPr="000A574C">
        <w:t>.9.7.1. В случае</w:t>
      </w:r>
      <w:proofErr w:type="gramStart"/>
      <w:r w:rsidR="00334027" w:rsidRPr="000A574C">
        <w:t>,</w:t>
      </w:r>
      <w:proofErr w:type="gramEnd"/>
      <w:r w:rsidR="00334027" w:rsidRPr="000A574C">
        <w:t xml:space="preserve"> если при проведении отборочной стадии были признаны несоответс</w:t>
      </w:r>
      <w:r w:rsidR="00334027" w:rsidRPr="000A574C">
        <w:t>т</w:t>
      </w:r>
      <w:r w:rsidR="00334027" w:rsidRPr="000A574C">
        <w:t>вующими требованиям конкурсной документации все конкурсные заявки, отказано в допуске к участию в конкурсе всем участникам, подавшим заявки, или заявка только одного участника признана соответствующей требованиям конкурсной документации, конкурс признается нес</w:t>
      </w:r>
      <w:r w:rsidR="00334027" w:rsidRPr="000A574C">
        <w:t>о</w:t>
      </w:r>
      <w:r w:rsidR="00334027" w:rsidRPr="000A574C">
        <w:t>стоявшимся. Эта информация вносится в протокол о результатах закупки.</w:t>
      </w:r>
    </w:p>
    <w:p w:rsidR="00334027" w:rsidRPr="000A574C" w:rsidRDefault="00E2304A" w:rsidP="00334027">
      <w:pPr>
        <w:ind w:firstLine="720"/>
      </w:pPr>
      <w:bookmarkStart w:id="285" w:name="sub_10486"/>
      <w:bookmarkEnd w:id="284"/>
      <w:r>
        <w:t>6</w:t>
      </w:r>
      <w:r w:rsidR="00334027" w:rsidRPr="000A574C">
        <w:t>.9.8. Оценочная стадия. В рамках оценочной стадии комиссия по закупке оценивает и сопоставляет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w:t>
      </w:r>
      <w:r w:rsidR="00334027" w:rsidRPr="000A574C">
        <w:t>о</w:t>
      </w:r>
      <w:r w:rsidR="00334027" w:rsidRPr="000A574C">
        <w:t>сти для заказчика с целью определения победителя конкурса.</w:t>
      </w:r>
    </w:p>
    <w:p w:rsidR="00334027" w:rsidRPr="000A574C" w:rsidRDefault="00E2304A" w:rsidP="00334027">
      <w:pPr>
        <w:ind w:firstLine="720"/>
      </w:pPr>
      <w:bookmarkStart w:id="286" w:name="sub_10487"/>
      <w:bookmarkEnd w:id="285"/>
      <w:r>
        <w:t>6</w:t>
      </w:r>
      <w:r w:rsidR="00334027" w:rsidRPr="000A574C">
        <w:t>.9.8.1. Оценка осуществляется в строгом соответствии с критериями и процедурами, указанными в конкурсной документации.</w:t>
      </w:r>
    </w:p>
    <w:p w:rsidR="00334027" w:rsidRPr="000A574C" w:rsidRDefault="00E2304A" w:rsidP="00334027">
      <w:pPr>
        <w:ind w:firstLine="720"/>
      </w:pPr>
      <w:bookmarkStart w:id="287" w:name="sub_10488"/>
      <w:bookmarkEnd w:id="286"/>
      <w:r>
        <w:t>6</w:t>
      </w:r>
      <w:r w:rsidR="00334027" w:rsidRPr="000A574C">
        <w:t>.9.8.2. При ранжировании заявок комиссия по закупке принимает оценки и рекоменд</w:t>
      </w:r>
      <w:r w:rsidR="00334027" w:rsidRPr="000A574C">
        <w:t>а</w:t>
      </w:r>
      <w:r w:rsidR="00334027" w:rsidRPr="000A574C">
        <w:t>ции экспертов (если они привлекались), однако может принимать любые самостоятельные р</w:t>
      </w:r>
      <w:r w:rsidR="00334027" w:rsidRPr="000A574C">
        <w:t>е</w:t>
      </w:r>
      <w:r w:rsidR="00334027" w:rsidRPr="000A574C">
        <w:t>шения.</w:t>
      </w:r>
    </w:p>
    <w:p w:rsidR="00334027" w:rsidRPr="000A574C" w:rsidRDefault="00E2304A" w:rsidP="00334027">
      <w:pPr>
        <w:ind w:firstLine="720"/>
      </w:pPr>
      <w:bookmarkStart w:id="288" w:name="sub_10489"/>
      <w:bookmarkEnd w:id="287"/>
      <w:r>
        <w:t>6</w:t>
      </w:r>
      <w:r w:rsidR="00334027" w:rsidRPr="000A574C">
        <w:t>.9.8.3. В составе конкурсной документации должны быть указаны как критерии оценки и сопоставления заявок, так и их веса, а также порядок оценки и сопоставления заявок в соо</w:t>
      </w:r>
      <w:r w:rsidR="00334027" w:rsidRPr="000A574C">
        <w:t>т</w:t>
      </w:r>
      <w:r w:rsidR="00334027" w:rsidRPr="000A574C">
        <w:t>ветствии с указанными критериями.</w:t>
      </w:r>
    </w:p>
    <w:p w:rsidR="00334027" w:rsidRPr="000A574C" w:rsidRDefault="00E2304A" w:rsidP="00334027">
      <w:pPr>
        <w:ind w:firstLine="720"/>
      </w:pPr>
      <w:bookmarkStart w:id="289" w:name="sub_10490"/>
      <w:bookmarkEnd w:id="288"/>
      <w:r>
        <w:t>6</w:t>
      </w:r>
      <w:r w:rsidR="00334027" w:rsidRPr="000A574C">
        <w:t>.9.8.4. Критериями могут быть:</w:t>
      </w:r>
    </w:p>
    <w:p w:rsidR="00334027" w:rsidRPr="000A574C" w:rsidRDefault="00334027" w:rsidP="00334027">
      <w:pPr>
        <w:ind w:firstLine="720"/>
      </w:pPr>
      <w:bookmarkStart w:id="290" w:name="sub_11095"/>
      <w:bookmarkEnd w:id="289"/>
      <w:r w:rsidRPr="000A574C">
        <w:lastRenderedPageBreak/>
        <w:t>а) квалификация и надежность участника закупки и заявленных соисполнителей (су</w:t>
      </w:r>
      <w:r w:rsidRPr="000A574C">
        <w:t>б</w:t>
      </w:r>
      <w:r w:rsidRPr="000A574C">
        <w:t>подрядчиков);</w:t>
      </w:r>
    </w:p>
    <w:p w:rsidR="00334027" w:rsidRPr="000A574C" w:rsidRDefault="00334027" w:rsidP="00334027">
      <w:pPr>
        <w:ind w:firstLine="720"/>
      </w:pPr>
      <w:bookmarkStart w:id="291" w:name="sub_11096"/>
      <w:bookmarkEnd w:id="290"/>
      <w:r w:rsidRPr="000A574C">
        <w:t>б) эффективность предложения, представленного участником, с точки зрения удовл</w:t>
      </w:r>
      <w:r w:rsidRPr="000A574C">
        <w:t>е</w:t>
      </w:r>
      <w:r w:rsidRPr="000A574C">
        <w:t>творения потребностей заказчика (включая предлагаемые договорные условия);</w:t>
      </w:r>
    </w:p>
    <w:p w:rsidR="00334027" w:rsidRPr="000A574C" w:rsidRDefault="00334027" w:rsidP="00334027">
      <w:pPr>
        <w:ind w:firstLine="720"/>
      </w:pPr>
      <w:bookmarkStart w:id="292" w:name="sub_11097"/>
      <w:bookmarkEnd w:id="291"/>
      <w:r w:rsidRPr="000A574C">
        <w:t>в) цена предложения, рассматриваемая либо непосредственно, либо как рассчитываемые суммарные издержки заказчика при принятии данного предложения (например, цена плюс ра</w:t>
      </w:r>
      <w:r w:rsidRPr="000A574C">
        <w:t>с</w:t>
      </w:r>
      <w:r w:rsidRPr="000A574C">
        <w:t>ходы на эксплуатацию, обслуживание и ремонт, требуемые дополнительные затраты и т.д.);</w:t>
      </w:r>
    </w:p>
    <w:p w:rsidR="00334027" w:rsidRPr="000A574C" w:rsidRDefault="00334027" w:rsidP="00334027">
      <w:pPr>
        <w:ind w:firstLine="720"/>
      </w:pPr>
      <w:bookmarkStart w:id="293" w:name="sub_11098"/>
      <w:bookmarkEnd w:id="292"/>
      <w:r w:rsidRPr="000A574C">
        <w:t>г) иные критерии, указанные в документации о закупке.</w:t>
      </w:r>
    </w:p>
    <w:p w:rsidR="00334027" w:rsidRPr="000A574C" w:rsidRDefault="00E2304A" w:rsidP="00334027">
      <w:pPr>
        <w:ind w:firstLine="720"/>
      </w:pPr>
      <w:bookmarkStart w:id="294" w:name="sub_10491"/>
      <w:bookmarkEnd w:id="293"/>
      <w:r>
        <w:t>6</w:t>
      </w:r>
      <w:r w:rsidR="00334027" w:rsidRPr="000A574C">
        <w:t>.9.8.5. Отборочная и оценочная стадии могут совмещаться (проводиться одновреме</w:t>
      </w:r>
      <w:r w:rsidR="00334027" w:rsidRPr="000A574C">
        <w:t>н</w:t>
      </w:r>
      <w:r w:rsidR="00334027" w:rsidRPr="000A574C">
        <w:t>но).</w:t>
      </w:r>
    </w:p>
    <w:p w:rsidR="00334027" w:rsidRPr="000A574C" w:rsidRDefault="00E2304A" w:rsidP="00334027">
      <w:pPr>
        <w:ind w:firstLine="720"/>
      </w:pPr>
      <w:bookmarkStart w:id="295" w:name="sub_10492"/>
      <w:bookmarkEnd w:id="294"/>
      <w:r>
        <w:rPr>
          <w:rStyle w:val="afffc"/>
          <w:color w:val="auto"/>
        </w:rPr>
        <w:t>6</w:t>
      </w:r>
      <w:r w:rsidR="00334027" w:rsidRPr="000A574C">
        <w:rPr>
          <w:rStyle w:val="afffc"/>
          <w:color w:val="auto"/>
        </w:rPr>
        <w:t>.10. Определение победителя конкурса</w:t>
      </w:r>
    </w:p>
    <w:p w:rsidR="00334027" w:rsidRPr="000A574C" w:rsidRDefault="00E2304A" w:rsidP="00334027">
      <w:pPr>
        <w:ind w:firstLine="720"/>
      </w:pPr>
      <w:bookmarkStart w:id="296" w:name="sub_10493"/>
      <w:bookmarkEnd w:id="295"/>
      <w:r>
        <w:t>6</w:t>
      </w:r>
      <w:r w:rsidR="00334027" w:rsidRPr="000A574C">
        <w:t>.10.1. На основании результатов оценки и сопоставления конкурсных заявок комиссия по закупке каждой конкурсной заявке относительно других по мере уменьшения степени в</w:t>
      </w:r>
      <w:r w:rsidR="00334027" w:rsidRPr="000A574C">
        <w:t>ы</w:t>
      </w:r>
      <w:r w:rsidR="00334027" w:rsidRPr="000A574C">
        <w:t>годности содержащихся в них условий исполнения договора присваивает порядковые номера. Конкурсной заявке, в которой содержится лучшее сочетание условий исполнения договора, комиссия по закупке присвоит первый номер. Победителем конкурса признается участник ко</w:t>
      </w:r>
      <w:r w:rsidR="00334027" w:rsidRPr="000A574C">
        <w:t>н</w:t>
      </w:r>
      <w:r w:rsidR="00334027" w:rsidRPr="000A574C">
        <w:t>курса, предложивший лучшее сочетание условий исполнения договора и конкурсной заявке которого по результатам оценки и сопоставления конкурсных заявок присвоен первый номер.</w:t>
      </w:r>
    </w:p>
    <w:p w:rsidR="00334027" w:rsidRPr="000A574C" w:rsidRDefault="00E2304A" w:rsidP="00334027">
      <w:pPr>
        <w:ind w:firstLine="720"/>
      </w:pPr>
      <w:bookmarkStart w:id="297" w:name="sub_10494"/>
      <w:bookmarkEnd w:id="296"/>
      <w:r>
        <w:t>6</w:t>
      </w:r>
      <w:r w:rsidR="00334027" w:rsidRPr="000A574C">
        <w:t>.10.1.1. В случае</w:t>
      </w:r>
      <w:proofErr w:type="gramStart"/>
      <w:r w:rsidR="00334027" w:rsidRPr="000A574C">
        <w:t>,</w:t>
      </w:r>
      <w:proofErr w:type="gramEnd"/>
      <w:r w:rsidR="00334027" w:rsidRPr="000A574C">
        <w:t xml:space="preserve"> если в нескольких конкурсных заявках содержатся равнозначные с</w:t>
      </w:r>
      <w:r w:rsidR="00334027" w:rsidRPr="000A574C">
        <w:t>о</w:t>
      </w:r>
      <w:r w:rsidR="00334027" w:rsidRPr="000A574C">
        <w:t>четания условий исполнения договора, меньший порядковый номер присваивается конкурсной заявке, которая поступила ранее других конкурсных заявок, содержащих такие условия.</w:t>
      </w:r>
    </w:p>
    <w:p w:rsidR="00334027" w:rsidRPr="000A574C" w:rsidRDefault="00E2304A" w:rsidP="00334027">
      <w:pPr>
        <w:ind w:firstLine="720"/>
      </w:pPr>
      <w:bookmarkStart w:id="298" w:name="sub_10495"/>
      <w:bookmarkEnd w:id="297"/>
      <w:r>
        <w:t>6</w:t>
      </w:r>
      <w:r w:rsidR="00334027" w:rsidRPr="000A574C">
        <w:t>.10.2. По результатам заседания комиссии по закупке, на котором осуществляется оценка конкурсных заявок и определение победителя конкурса, оформляется протокол о р</w:t>
      </w:r>
      <w:r w:rsidR="00334027" w:rsidRPr="000A574C">
        <w:t>е</w:t>
      </w:r>
      <w:r w:rsidR="00334027" w:rsidRPr="000A574C">
        <w:t xml:space="preserve">зультатах конкурса. </w:t>
      </w:r>
      <w:proofErr w:type="gramStart"/>
      <w:r w:rsidR="00334027" w:rsidRPr="000A574C">
        <w:t xml:space="preserve">В нем указываются сведения в соответствии с </w:t>
      </w:r>
      <w:hyperlink w:anchor="sub_10349" w:history="1">
        <w:r w:rsidR="0079154E">
          <w:rPr>
            <w:rStyle w:val="afffd"/>
            <w:color w:val="000000" w:themeColor="text1"/>
          </w:rPr>
          <w:t xml:space="preserve">пунктами </w:t>
        </w:r>
        <w:r>
          <w:rPr>
            <w:rStyle w:val="afffd"/>
            <w:color w:val="000000" w:themeColor="text1"/>
          </w:rPr>
          <w:t>6</w:t>
        </w:r>
        <w:r w:rsidR="0079154E">
          <w:rPr>
            <w:rStyle w:val="afffd"/>
            <w:color w:val="000000" w:themeColor="text1"/>
          </w:rPr>
          <w:t xml:space="preserve">.5.1 - </w:t>
        </w:r>
        <w:r>
          <w:rPr>
            <w:rStyle w:val="afffd"/>
            <w:color w:val="000000" w:themeColor="text1"/>
          </w:rPr>
          <w:t>6</w:t>
        </w:r>
        <w:r w:rsidR="00334027" w:rsidRPr="000A574C">
          <w:rPr>
            <w:rStyle w:val="afffd"/>
            <w:color w:val="000000" w:themeColor="text1"/>
          </w:rPr>
          <w:t>.5.3.</w:t>
        </w:r>
      </w:hyperlink>
      <w:r w:rsidR="00334027" w:rsidRPr="000A574C">
        <w:t xml:space="preserve"> н</w:t>
      </w:r>
      <w:r w:rsidR="00334027" w:rsidRPr="000A574C">
        <w:t>а</w:t>
      </w:r>
      <w:r w:rsidR="00334027" w:rsidRPr="000A574C">
        <w:t>стоящего Положения о закупке, а также поименный состав присутствующих на заседании чл</w:t>
      </w:r>
      <w:r w:rsidR="00334027" w:rsidRPr="000A574C">
        <w:t>е</w:t>
      </w:r>
      <w:r w:rsidR="00334027" w:rsidRPr="000A574C">
        <w:t>нов комиссии по закупке, сведения о наименовании и месте нахождения (для юридического лица), о фамилии, имени, отчестве и месте жительства (для физического лица) участников ко</w:t>
      </w:r>
      <w:r w:rsidR="00334027" w:rsidRPr="000A574C">
        <w:t>н</w:t>
      </w:r>
      <w:r w:rsidR="00334027" w:rsidRPr="000A574C">
        <w:t>курса, заявки которых были рассмотрены, установленное комиссией по закупке ранжирование заявок по степени предпочтительности и</w:t>
      </w:r>
      <w:proofErr w:type="gramEnd"/>
      <w:r w:rsidR="00334027" w:rsidRPr="000A574C">
        <w:t xml:space="preserve"> называется победитель конкурса.</w:t>
      </w:r>
    </w:p>
    <w:bookmarkEnd w:id="298"/>
    <w:p w:rsidR="00334027" w:rsidRPr="000A574C" w:rsidRDefault="00334027" w:rsidP="00334027">
      <w:pPr>
        <w:ind w:firstLine="720"/>
      </w:pPr>
      <w:r w:rsidRPr="000A574C">
        <w:t>Протокол подписывается членами комиссии по закупке, присутствовавшими на засед</w:t>
      </w:r>
      <w:r w:rsidRPr="000A574C">
        <w:t>а</w:t>
      </w:r>
      <w:r w:rsidRPr="000A574C">
        <w:t>нии, не позднее следующего рабочего дня.</w:t>
      </w:r>
    </w:p>
    <w:p w:rsidR="00334027" w:rsidRPr="000A574C" w:rsidRDefault="00E2304A" w:rsidP="00334027">
      <w:pPr>
        <w:ind w:firstLine="720"/>
      </w:pPr>
      <w:bookmarkStart w:id="299" w:name="sub_10496"/>
      <w:r>
        <w:t>6</w:t>
      </w:r>
      <w:r w:rsidR="00334027" w:rsidRPr="000A574C">
        <w:t xml:space="preserve">.10.3 Указанный протокол размещается заказчиком не позднее чем через 3 дня со дня подписания на официальном сайте заказчика и (или) в единой информационной системе </w:t>
      </w:r>
      <w:hyperlink r:id="rId41" w:history="1">
        <w:r w:rsidR="00334027" w:rsidRPr="000A574C">
          <w:rPr>
            <w:rStyle w:val="afffd"/>
            <w:color w:val="auto"/>
          </w:rPr>
          <w:t>www.zakupki.gov.ru</w:t>
        </w:r>
      </w:hyperlink>
      <w:r w:rsidR="00334027" w:rsidRPr="000A574C">
        <w:t>.</w:t>
      </w:r>
    </w:p>
    <w:p w:rsidR="00334027" w:rsidRPr="000A574C" w:rsidRDefault="00E2304A" w:rsidP="00334027">
      <w:pPr>
        <w:ind w:firstLine="720"/>
      </w:pPr>
      <w:bookmarkStart w:id="300" w:name="sub_10497"/>
      <w:bookmarkEnd w:id="299"/>
      <w:r>
        <w:t>6</w:t>
      </w:r>
      <w:r w:rsidR="00334027" w:rsidRPr="000A574C">
        <w:t>.10.4. Заказчик незамедлительно направляет выигравшему участнику уведомление в письменной форме о признании его победителем конкурса и приглашает его подписать прот</w:t>
      </w:r>
      <w:r w:rsidR="00334027" w:rsidRPr="000A574C">
        <w:t>о</w:t>
      </w:r>
      <w:r w:rsidR="00334027" w:rsidRPr="000A574C">
        <w:t xml:space="preserve">кол о результатах конкурса в соответствии с требованиями </w:t>
      </w:r>
      <w:hyperlink r:id="rId42" w:history="1">
        <w:r w:rsidR="00334027" w:rsidRPr="000A574C">
          <w:rPr>
            <w:rStyle w:val="afffd"/>
            <w:color w:val="auto"/>
          </w:rPr>
          <w:t>статьи 448</w:t>
        </w:r>
      </w:hyperlink>
      <w:r w:rsidR="00334027" w:rsidRPr="000A574C">
        <w:t xml:space="preserve"> Гражданского кодекса РФ.</w:t>
      </w:r>
    </w:p>
    <w:p w:rsidR="00334027" w:rsidRPr="000A574C" w:rsidRDefault="00E2304A" w:rsidP="00334027">
      <w:pPr>
        <w:ind w:firstLine="720"/>
      </w:pPr>
      <w:bookmarkStart w:id="301" w:name="sub_10498"/>
      <w:bookmarkEnd w:id="300"/>
      <w:r>
        <w:t>6</w:t>
      </w:r>
      <w:r w:rsidR="00334027" w:rsidRPr="000A574C">
        <w:t>.10.5. По требованию любого участника конкурса заказчик в течение трех рабочих дней со дня получения соответствующего запроса на бумажном носителе предоставляет ему следующую информацию:</w:t>
      </w:r>
    </w:p>
    <w:p w:rsidR="00334027" w:rsidRPr="000A574C" w:rsidRDefault="00E2304A" w:rsidP="00334027">
      <w:pPr>
        <w:ind w:firstLine="720"/>
      </w:pPr>
      <w:bookmarkStart w:id="302" w:name="sub_10499"/>
      <w:bookmarkEnd w:id="301"/>
      <w:r>
        <w:t>6</w:t>
      </w:r>
      <w:r w:rsidR="00334027" w:rsidRPr="000A574C">
        <w:t>.10.5.1. причины отклонения (проигрыша) его конкурсной заявки.</w:t>
      </w:r>
    </w:p>
    <w:p w:rsidR="00334027" w:rsidRPr="000A574C" w:rsidRDefault="00E2304A" w:rsidP="00334027">
      <w:pPr>
        <w:ind w:firstLine="720"/>
      </w:pPr>
      <w:bookmarkStart w:id="303" w:name="sub_10500"/>
      <w:bookmarkEnd w:id="302"/>
      <w:r>
        <w:t>6</w:t>
      </w:r>
      <w:r w:rsidR="00334027" w:rsidRPr="000A574C">
        <w:t>.10.6. В случае уклонения победителя конкурса от заключения договора, заказчик вправе заключить договор с участником, заявке которого по результатам оценки и сопоставл</w:t>
      </w:r>
      <w:r w:rsidR="00334027" w:rsidRPr="000A574C">
        <w:t>е</w:t>
      </w:r>
      <w:r w:rsidR="00334027" w:rsidRPr="000A574C">
        <w:t>ния конкурсных заявок был присвоен второй номер, на условиях проекта договора, прилага</w:t>
      </w:r>
      <w:r w:rsidR="00334027" w:rsidRPr="000A574C">
        <w:t>е</w:t>
      </w:r>
      <w:r w:rsidR="00334027" w:rsidRPr="000A574C">
        <w:t xml:space="preserve">мого к конкурсной документации, и условиях исполнения договора, предложенных данным участником в конкурсной заявке. Такой участник не вправе отказаться от заключения договора. </w:t>
      </w:r>
    </w:p>
    <w:p w:rsidR="00334027" w:rsidRPr="000A574C" w:rsidRDefault="00E2304A" w:rsidP="00334027">
      <w:pPr>
        <w:ind w:firstLine="720"/>
      </w:pPr>
      <w:bookmarkStart w:id="304" w:name="sub_10501"/>
      <w:bookmarkEnd w:id="303"/>
      <w:r>
        <w:t>6</w:t>
      </w:r>
      <w:r w:rsidR="00334027" w:rsidRPr="000A574C">
        <w:t>.10.6.1. В случае уклонения участника, конкурсной заявке которого был присвоен вт</w:t>
      </w:r>
      <w:r w:rsidR="00334027" w:rsidRPr="000A574C">
        <w:t>о</w:t>
      </w:r>
      <w:r w:rsidR="00334027" w:rsidRPr="000A574C">
        <w:t>рой номер, от заключения договора конкурс признается несостоявшимся. В данном случае з</w:t>
      </w:r>
      <w:r w:rsidR="00334027" w:rsidRPr="000A574C">
        <w:t>а</w:t>
      </w:r>
      <w:r w:rsidR="00334027" w:rsidRPr="000A574C">
        <w:t>казчик праве заключить договор с  единственным участником.</w:t>
      </w:r>
    </w:p>
    <w:p w:rsidR="00334027" w:rsidRPr="000A574C" w:rsidRDefault="00E2304A" w:rsidP="00334027">
      <w:pPr>
        <w:ind w:firstLine="720"/>
      </w:pPr>
      <w:bookmarkStart w:id="305" w:name="sub_11144"/>
      <w:bookmarkEnd w:id="304"/>
      <w:r>
        <w:rPr>
          <w:rStyle w:val="afffc"/>
          <w:color w:val="auto"/>
        </w:rPr>
        <w:lastRenderedPageBreak/>
        <w:t>6</w:t>
      </w:r>
      <w:r w:rsidR="00334027" w:rsidRPr="000A574C">
        <w:rPr>
          <w:rStyle w:val="afffc"/>
          <w:color w:val="auto"/>
        </w:rPr>
        <w:t xml:space="preserve">.11. Последствия признания конкурса </w:t>
      </w:r>
      <w:proofErr w:type="gramStart"/>
      <w:r w:rsidR="00334027" w:rsidRPr="000A574C">
        <w:rPr>
          <w:rStyle w:val="afffc"/>
          <w:color w:val="auto"/>
        </w:rPr>
        <w:t>несостоявшимся</w:t>
      </w:r>
      <w:proofErr w:type="gramEnd"/>
    </w:p>
    <w:p w:rsidR="00EB49D4" w:rsidRDefault="00EB49D4" w:rsidP="00EB49D4">
      <w:pPr>
        <w:ind w:firstLine="720"/>
      </w:pPr>
      <w:bookmarkStart w:id="306" w:name="sub_11055"/>
      <w:bookmarkEnd w:id="305"/>
      <w:r w:rsidRPr="00E803B5">
        <w:t>В случае</w:t>
      </w:r>
      <w:proofErr w:type="gramStart"/>
      <w:r w:rsidRPr="00E803B5">
        <w:t>,</w:t>
      </w:r>
      <w:proofErr w:type="gramEnd"/>
      <w:r w:rsidRPr="00E803B5">
        <w:t xml:space="preserve"> если конкурс признан несостоявшимся и (или) договор не заключен с учас</w:t>
      </w:r>
      <w:r w:rsidRPr="00E803B5">
        <w:t>т</w:t>
      </w:r>
      <w:r w:rsidRPr="00E803B5">
        <w:t xml:space="preserve">ником закупки, подавшим единственную конкурсную заявку, или признанным единственным участником конкурса, заказчик заключает договор с единственным источником </w:t>
      </w:r>
    </w:p>
    <w:p w:rsidR="00334027" w:rsidRPr="00B126D2" w:rsidRDefault="00334027" w:rsidP="00334027">
      <w:pPr>
        <w:pStyle w:val="1"/>
        <w:rPr>
          <w:b/>
          <w:color w:val="000000" w:themeColor="text1"/>
          <w:sz w:val="24"/>
          <w:szCs w:val="24"/>
        </w:rPr>
      </w:pPr>
      <w:r w:rsidRPr="00B126D2">
        <w:rPr>
          <w:b/>
          <w:color w:val="000000" w:themeColor="text1"/>
          <w:sz w:val="24"/>
          <w:szCs w:val="24"/>
        </w:rPr>
        <w:t>Заключение и исполнение договора</w:t>
      </w:r>
    </w:p>
    <w:bookmarkEnd w:id="306"/>
    <w:p w:rsidR="00334027" w:rsidRPr="000A574C" w:rsidRDefault="00334027" w:rsidP="00334027">
      <w:pPr>
        <w:ind w:firstLine="720"/>
        <w:rPr>
          <w:color w:val="000000" w:themeColor="text1"/>
          <w:sz w:val="28"/>
          <w:szCs w:val="28"/>
        </w:rPr>
      </w:pPr>
    </w:p>
    <w:p w:rsidR="00334027" w:rsidRPr="00B126D2" w:rsidRDefault="00C85669" w:rsidP="00334027">
      <w:pPr>
        <w:ind w:firstLine="720"/>
      </w:pPr>
      <w:bookmarkStart w:id="307" w:name="sub_24"/>
      <w:r>
        <w:t>7</w:t>
      </w:r>
      <w:r w:rsidR="00334027" w:rsidRPr="00B126D2">
        <w:t>.1. По результатам закупки товаров, работ, услуг заказчиком и победителем заключае</w:t>
      </w:r>
      <w:r w:rsidR="00334027" w:rsidRPr="00B126D2">
        <w:t>т</w:t>
      </w:r>
      <w:r w:rsidR="00334027" w:rsidRPr="00B126D2">
        <w:t>ся договор, формируемый путем включения условий, предложенных в заявке победителя, с к</w:t>
      </w:r>
      <w:r w:rsidR="00334027" w:rsidRPr="00B126D2">
        <w:t>о</w:t>
      </w:r>
      <w:r w:rsidR="00334027" w:rsidRPr="00B126D2">
        <w:t>торым заключается договор, в проект договора, являющийся неотъемлемой частью извещения о закупке и документации о закупке.</w:t>
      </w:r>
    </w:p>
    <w:p w:rsidR="00334027" w:rsidRPr="00B126D2" w:rsidRDefault="00C85669" w:rsidP="00334027">
      <w:pPr>
        <w:ind w:firstLine="720"/>
      </w:pPr>
      <w:bookmarkStart w:id="308" w:name="sub_11007"/>
      <w:bookmarkEnd w:id="307"/>
      <w:r>
        <w:t>7</w:t>
      </w:r>
      <w:r w:rsidR="00334027" w:rsidRPr="00B126D2">
        <w:t>.2. В случае уклонения победителя закупки от заключения договора заказчик вправе обратиться в суд с требованием о понуждении победителя заключить договор, а также о во</w:t>
      </w:r>
      <w:r w:rsidR="00334027" w:rsidRPr="00B126D2">
        <w:t>з</w:t>
      </w:r>
      <w:r w:rsidR="00334027" w:rsidRPr="00B126D2">
        <w:t>мещении убытков, причиненных уклонением от заключения договора либо заключить договор с иным участником, если указание на это содержится в документации о закупке.</w:t>
      </w:r>
    </w:p>
    <w:p w:rsidR="00334027" w:rsidRPr="00B126D2" w:rsidRDefault="00C85669" w:rsidP="00334027">
      <w:pPr>
        <w:ind w:firstLine="720"/>
      </w:pPr>
      <w:bookmarkStart w:id="309" w:name="sub_11008"/>
      <w:bookmarkEnd w:id="308"/>
      <w:r>
        <w:t>7</w:t>
      </w:r>
      <w:r w:rsidR="00334027" w:rsidRPr="00B126D2">
        <w:t>.3. В случае признания процедуры закупки несостоявшейся заказчик заключит договор с участником закупки, если указание на это содержится в документации о закупке.</w:t>
      </w:r>
    </w:p>
    <w:p w:rsidR="00334027" w:rsidRPr="00B126D2" w:rsidRDefault="00C85669" w:rsidP="00334027">
      <w:pPr>
        <w:ind w:firstLine="720"/>
      </w:pPr>
      <w:bookmarkStart w:id="310" w:name="sub_11009"/>
      <w:bookmarkEnd w:id="309"/>
      <w:r>
        <w:t>7</w:t>
      </w:r>
      <w:r w:rsidR="00334027" w:rsidRPr="00B126D2">
        <w:t xml:space="preserve">.4. Срок передачи договора от заказчика участнику, с которым заключается договор, не должен превышать десять рабочих дней со дня размещения на официальном сайте заказчика и (или) в единой информационной системе </w:t>
      </w:r>
      <w:hyperlink r:id="rId43" w:history="1">
        <w:r w:rsidR="00334027" w:rsidRPr="00B126D2">
          <w:rPr>
            <w:b/>
            <w:bCs/>
          </w:rPr>
          <w:t>www.zakupki.gov.ru</w:t>
        </w:r>
      </w:hyperlink>
      <w:r w:rsidR="00334027" w:rsidRPr="00B126D2">
        <w:t xml:space="preserve"> соответствующего протокола.</w:t>
      </w:r>
    </w:p>
    <w:p w:rsidR="00334027" w:rsidRPr="00B126D2" w:rsidRDefault="00C85669" w:rsidP="00334027">
      <w:pPr>
        <w:ind w:firstLine="720"/>
      </w:pPr>
      <w:r>
        <w:t>7</w:t>
      </w:r>
      <w:r w:rsidR="00334027" w:rsidRPr="00B126D2">
        <w:t>.5. Способ передачи договора от заказчика участнику, с которым заключается договор, может осуществляться любым существующим способом: в электронном виде или отправлен</w:t>
      </w:r>
      <w:r w:rsidR="00334027" w:rsidRPr="00B126D2">
        <w:t>и</w:t>
      </w:r>
      <w:r w:rsidR="00334027" w:rsidRPr="00B126D2">
        <w:t xml:space="preserve">ем бумажного носителя (оригинала) по почте, либо иным удобным способом для заказчика и участника. </w:t>
      </w:r>
    </w:p>
    <w:p w:rsidR="00334027" w:rsidRPr="00B126D2" w:rsidRDefault="00C85669" w:rsidP="00334027">
      <w:pPr>
        <w:ind w:firstLine="720"/>
      </w:pPr>
      <w:bookmarkStart w:id="311" w:name="sub_11010"/>
      <w:bookmarkEnd w:id="310"/>
      <w:r>
        <w:t>7</w:t>
      </w:r>
      <w:r w:rsidR="00334027" w:rsidRPr="00B126D2">
        <w:t>.6. Договор может быть заключен не ранее чем через десять дней со дня размещения результатов закупки на официальном сайте заказчика и (или) в единой информационной си</w:t>
      </w:r>
      <w:r w:rsidR="00334027" w:rsidRPr="00B126D2">
        <w:t>с</w:t>
      </w:r>
      <w:r w:rsidR="00334027" w:rsidRPr="00B126D2">
        <w:t xml:space="preserve">теме </w:t>
      </w:r>
      <w:hyperlink r:id="rId44" w:history="1">
        <w:r w:rsidR="00334027" w:rsidRPr="00B126D2">
          <w:rPr>
            <w:b/>
            <w:bCs/>
          </w:rPr>
          <w:t>www.zakupki.gov.ru</w:t>
        </w:r>
      </w:hyperlink>
      <w:r w:rsidR="00334027" w:rsidRPr="00B126D2">
        <w:rPr>
          <w:b/>
          <w:bCs/>
        </w:rPr>
        <w:t>.</w:t>
      </w:r>
    </w:p>
    <w:p w:rsidR="00334027" w:rsidRPr="00B126D2" w:rsidRDefault="00C85669" w:rsidP="00334027">
      <w:pPr>
        <w:ind w:firstLine="720"/>
      </w:pPr>
      <w:bookmarkStart w:id="312" w:name="sub_11011"/>
      <w:bookmarkEnd w:id="311"/>
      <w:r>
        <w:t>7</w:t>
      </w:r>
      <w:r w:rsidR="00334027" w:rsidRPr="00B126D2">
        <w:t>.7. В случае непредставления подписанного договора победителем, иным участником, с которым заключается д</w:t>
      </w:r>
      <w:r w:rsidR="00334027">
        <w:t xml:space="preserve">оговор в </w:t>
      </w:r>
      <w:proofErr w:type="gramStart"/>
      <w:r w:rsidR="00334027">
        <w:t>выше указанные</w:t>
      </w:r>
      <w:proofErr w:type="gramEnd"/>
      <w:r w:rsidR="00334027">
        <w:t xml:space="preserve"> сроки, </w:t>
      </w:r>
      <w:r w:rsidR="00334027" w:rsidRPr="00B126D2">
        <w:t>победитель, иной участник считаю</w:t>
      </w:r>
      <w:r w:rsidR="00334027" w:rsidRPr="00B126D2">
        <w:t>т</w:t>
      </w:r>
      <w:r w:rsidR="00334027" w:rsidRPr="00B126D2">
        <w:t>ся уклонившимися от заключения договора.</w:t>
      </w:r>
    </w:p>
    <w:p w:rsidR="00334027" w:rsidRPr="00B126D2" w:rsidRDefault="00C85669" w:rsidP="00334027">
      <w:pPr>
        <w:ind w:firstLine="720"/>
      </w:pPr>
      <w:bookmarkStart w:id="313" w:name="sub_11012"/>
      <w:bookmarkEnd w:id="312"/>
      <w:r>
        <w:t>7</w:t>
      </w:r>
      <w:r w:rsidR="00334027" w:rsidRPr="00B126D2">
        <w:t>.8. В случае непредставления победителем, иным участником, с которым заключается договор, обеспечения исполнения договора, в случае наличия такого требования в документ</w:t>
      </w:r>
      <w:r w:rsidR="00334027" w:rsidRPr="00B126D2">
        <w:t>а</w:t>
      </w:r>
      <w:r w:rsidR="00334027" w:rsidRPr="00B126D2">
        <w:t>ции о закупке, в сроки, указанные в документации о закупке, победитель, иной участник сч</w:t>
      </w:r>
      <w:r w:rsidR="00334027" w:rsidRPr="00B126D2">
        <w:t>и</w:t>
      </w:r>
      <w:r w:rsidR="00334027" w:rsidRPr="00B126D2">
        <w:t>таются уклонившимися от заключения договора.</w:t>
      </w:r>
    </w:p>
    <w:p w:rsidR="00334027" w:rsidRPr="00B126D2" w:rsidRDefault="00C85669" w:rsidP="00334027">
      <w:pPr>
        <w:ind w:firstLine="720"/>
      </w:pPr>
      <w:bookmarkStart w:id="314" w:name="sub_11013"/>
      <w:bookmarkEnd w:id="313"/>
      <w:r>
        <w:t>7</w:t>
      </w:r>
      <w:r w:rsidR="00334027" w:rsidRPr="00B126D2">
        <w:t>.9. В случае</w:t>
      </w:r>
      <w:proofErr w:type="gramStart"/>
      <w:r w:rsidR="00334027" w:rsidRPr="00B126D2">
        <w:t>,</w:t>
      </w:r>
      <w:proofErr w:type="gramEnd"/>
      <w:r w:rsidR="00334027" w:rsidRPr="00B126D2">
        <w:t xml:space="preserve"> если документацией о закупке было предусмотрено представление обе</w:t>
      </w:r>
      <w:r w:rsidR="00334027" w:rsidRPr="00B126D2">
        <w:t>с</w:t>
      </w:r>
      <w:r w:rsidR="00334027" w:rsidRPr="00B126D2">
        <w:t xml:space="preserve">печения исполнения заявки на участие в процедуре, заказчик удерживает такое обеспечения при наступлении обстоятельств по </w:t>
      </w:r>
      <w:hyperlink w:anchor="sub_11011" w:history="1">
        <w:r w:rsidR="00334027" w:rsidRPr="00B126D2">
          <w:rPr>
            <w:b/>
            <w:bCs/>
          </w:rPr>
          <w:t xml:space="preserve">пунктам </w:t>
        </w:r>
        <w:r w:rsidR="00E2304A">
          <w:rPr>
            <w:b/>
            <w:bCs/>
          </w:rPr>
          <w:t>6</w:t>
        </w:r>
        <w:r w:rsidR="00334027" w:rsidRPr="00B126D2">
          <w:rPr>
            <w:b/>
            <w:bCs/>
          </w:rPr>
          <w:t>.</w:t>
        </w:r>
        <w:r w:rsidR="00E2304A">
          <w:rPr>
            <w:b/>
            <w:bCs/>
          </w:rPr>
          <w:t>6</w:t>
        </w:r>
        <w:r w:rsidR="00334027" w:rsidRPr="00B126D2">
          <w:rPr>
            <w:b/>
            <w:bCs/>
          </w:rPr>
          <w:t>.</w:t>
        </w:r>
      </w:hyperlink>
      <w:r w:rsidR="00334027" w:rsidRPr="00B126D2">
        <w:t xml:space="preserve">, </w:t>
      </w:r>
      <w:hyperlink w:anchor="sub_11012" w:history="1">
        <w:r w:rsidR="00E2304A">
          <w:rPr>
            <w:b/>
            <w:bCs/>
          </w:rPr>
          <w:t>6</w:t>
        </w:r>
        <w:r w:rsidR="00334027" w:rsidRPr="00B126D2">
          <w:rPr>
            <w:b/>
            <w:bCs/>
          </w:rPr>
          <w:t>.</w:t>
        </w:r>
        <w:r w:rsidR="00E2304A">
          <w:rPr>
            <w:b/>
            <w:bCs/>
          </w:rPr>
          <w:t>7</w:t>
        </w:r>
        <w:r w:rsidR="00334027" w:rsidRPr="00B126D2">
          <w:rPr>
            <w:b/>
            <w:bCs/>
          </w:rPr>
          <w:t>.</w:t>
        </w:r>
      </w:hyperlink>
      <w:r w:rsidR="00334027" w:rsidRPr="00B126D2">
        <w:t xml:space="preserve"> настоящего Положения.</w:t>
      </w:r>
    </w:p>
    <w:p w:rsidR="00334027" w:rsidRPr="00B126D2" w:rsidRDefault="00C85669" w:rsidP="00334027">
      <w:pPr>
        <w:ind w:firstLine="720"/>
      </w:pPr>
      <w:r>
        <w:t>7</w:t>
      </w:r>
      <w:r w:rsidR="00334027" w:rsidRPr="00B126D2">
        <w:t>.10. Срок подписания договора победителем, (участником, с которым заключается д</w:t>
      </w:r>
      <w:r w:rsidR="00334027" w:rsidRPr="00B126D2">
        <w:t>о</w:t>
      </w:r>
      <w:r w:rsidR="00334027" w:rsidRPr="00B126D2">
        <w:t xml:space="preserve">говор), не должен превышать двадцати рабочих дней со дня размещения на официальном сайте заказчика и (или) в единой информационной системе </w:t>
      </w:r>
      <w:hyperlink r:id="rId45" w:history="1">
        <w:r w:rsidR="00334027" w:rsidRPr="00B126D2">
          <w:rPr>
            <w:b/>
            <w:bCs/>
          </w:rPr>
          <w:t>www.zakupki.gov.ru</w:t>
        </w:r>
      </w:hyperlink>
      <w:r w:rsidR="00334027" w:rsidRPr="00B126D2">
        <w:t xml:space="preserve"> соответствующего протокола.</w:t>
      </w:r>
    </w:p>
    <w:p w:rsidR="00334027" w:rsidRPr="00B126D2" w:rsidRDefault="00C85669" w:rsidP="00334027">
      <w:pPr>
        <w:ind w:firstLine="720"/>
      </w:pPr>
      <w:bookmarkStart w:id="315" w:name="sub_11014"/>
      <w:bookmarkEnd w:id="314"/>
      <w:r>
        <w:t>7</w:t>
      </w:r>
      <w:r w:rsidR="00334027" w:rsidRPr="00B126D2">
        <w:t>.11. В случае</w:t>
      </w:r>
      <w:proofErr w:type="gramStart"/>
      <w:r w:rsidR="00334027" w:rsidRPr="00B126D2">
        <w:t>,</w:t>
      </w:r>
      <w:proofErr w:type="gramEnd"/>
      <w:r w:rsidR="00334027" w:rsidRPr="00B126D2">
        <w:t xml:space="preserve"> если документацией о закупке установлено требование обеспечения и</w:t>
      </w:r>
      <w:r w:rsidR="00334027" w:rsidRPr="00B126D2">
        <w:t>с</w:t>
      </w:r>
      <w:r w:rsidR="00334027" w:rsidRPr="00B126D2">
        <w:t>полнения договора, договор может быть заключен только после предоставления участником закупки, с которым заключается договор, обеспечения исполнения договора в порядке, форме и в размере, указанным в документации о закупке.</w:t>
      </w:r>
    </w:p>
    <w:p w:rsidR="00334027" w:rsidRPr="00B126D2" w:rsidRDefault="00C85669" w:rsidP="00334027">
      <w:pPr>
        <w:ind w:firstLine="720"/>
      </w:pPr>
      <w:bookmarkStart w:id="316" w:name="sub_11015"/>
      <w:bookmarkEnd w:id="315"/>
      <w:r>
        <w:t>7</w:t>
      </w:r>
      <w:r w:rsidR="00334027" w:rsidRPr="00B126D2">
        <w:t>.12. После определения участника, с которым в соответствии с настоящим Положением должен быть заключен договор, в срок, предусмотренный для заключения договора, заказчик вправе отказаться от заключения договора с таким участником в случае установления относ</w:t>
      </w:r>
      <w:r w:rsidR="00334027" w:rsidRPr="00B126D2">
        <w:t>и</w:t>
      </w:r>
      <w:r w:rsidR="00334027" w:rsidRPr="00B126D2">
        <w:t>тельно него следующих фактов:</w:t>
      </w:r>
    </w:p>
    <w:p w:rsidR="00334027" w:rsidRPr="00B126D2" w:rsidRDefault="00C85669" w:rsidP="00334027">
      <w:pPr>
        <w:ind w:firstLine="720"/>
      </w:pPr>
      <w:bookmarkStart w:id="317" w:name="sub_11016"/>
      <w:bookmarkEnd w:id="316"/>
      <w:r>
        <w:lastRenderedPageBreak/>
        <w:t>7</w:t>
      </w:r>
      <w:r w:rsidR="00334027" w:rsidRPr="00B126D2">
        <w:t>.13. проведения ликвидации участника закупки - юридического лица или принятия а</w:t>
      </w:r>
      <w:r w:rsidR="00334027" w:rsidRPr="00B126D2">
        <w:t>р</w:t>
      </w:r>
      <w:r w:rsidR="00334027" w:rsidRPr="00B126D2">
        <w:t>битражным судом решения о признании участника закупки - юридического лица, индивид</w:t>
      </w:r>
      <w:r w:rsidR="00334027" w:rsidRPr="00B126D2">
        <w:t>у</w:t>
      </w:r>
      <w:r w:rsidR="00334027" w:rsidRPr="00B126D2">
        <w:t>ального предпринимателя банкротами и об открытии конкурсного производства;</w:t>
      </w:r>
    </w:p>
    <w:p w:rsidR="00334027" w:rsidRPr="00B126D2" w:rsidRDefault="00C85669" w:rsidP="00334027">
      <w:pPr>
        <w:ind w:firstLine="720"/>
      </w:pPr>
      <w:bookmarkStart w:id="318" w:name="sub_11017"/>
      <w:bookmarkEnd w:id="317"/>
      <w:r>
        <w:t>7</w:t>
      </w:r>
      <w:r w:rsidR="00334027" w:rsidRPr="00B126D2">
        <w:t xml:space="preserve">.14. приостановления деятельности участника закупки в порядке, предусмотренном </w:t>
      </w:r>
      <w:hyperlink r:id="rId46" w:history="1">
        <w:r w:rsidR="00334027" w:rsidRPr="00B126D2">
          <w:rPr>
            <w:b/>
            <w:bCs/>
          </w:rPr>
          <w:t>Кодексом</w:t>
        </w:r>
      </w:hyperlink>
      <w:r w:rsidR="00334027" w:rsidRPr="00B126D2">
        <w:t xml:space="preserve"> Российской Федерации об административных правонарушениях;</w:t>
      </w:r>
    </w:p>
    <w:p w:rsidR="00334027" w:rsidRPr="00B126D2" w:rsidRDefault="00C85669" w:rsidP="00334027">
      <w:pPr>
        <w:ind w:firstLine="720"/>
      </w:pPr>
      <w:bookmarkStart w:id="319" w:name="sub_11018"/>
      <w:bookmarkEnd w:id="318"/>
      <w:r>
        <w:t>7</w:t>
      </w:r>
      <w:r w:rsidR="00334027" w:rsidRPr="00B126D2">
        <w:t>.15. предоставления участником закупки заведомо ложных сведений, содержащихся в представленных ими документах;</w:t>
      </w:r>
    </w:p>
    <w:p w:rsidR="00334027" w:rsidRPr="00B126D2" w:rsidRDefault="00C85669" w:rsidP="00334027">
      <w:pPr>
        <w:ind w:firstLine="720"/>
      </w:pPr>
      <w:bookmarkStart w:id="320" w:name="sub_11019"/>
      <w:bookmarkEnd w:id="319"/>
      <w:r>
        <w:t>7</w:t>
      </w:r>
      <w:r w:rsidR="00334027" w:rsidRPr="00B126D2">
        <w:t>.16. нахождения имущества участника закупки под арестом, наложенным по решению суда;</w:t>
      </w:r>
    </w:p>
    <w:p w:rsidR="00334027" w:rsidRPr="00B126D2" w:rsidRDefault="00C85669" w:rsidP="00334027">
      <w:pPr>
        <w:ind w:firstLine="720"/>
      </w:pPr>
      <w:bookmarkStart w:id="321" w:name="sub_11020"/>
      <w:bookmarkEnd w:id="320"/>
      <w:r>
        <w:t>7</w:t>
      </w:r>
      <w:r w:rsidR="00334027" w:rsidRPr="00B126D2">
        <w:t>.17. наличия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rsidR="00334027" w:rsidRPr="00B126D2" w:rsidRDefault="00C85669" w:rsidP="00334027">
      <w:pPr>
        <w:ind w:firstLine="720"/>
      </w:pPr>
      <w:bookmarkStart w:id="322" w:name="sub_11021"/>
      <w:bookmarkEnd w:id="321"/>
      <w:r>
        <w:t>7</w:t>
      </w:r>
      <w:r w:rsidR="00334027" w:rsidRPr="00B126D2">
        <w:t>.18. Заказчик по согласованию с участником при заключении и исполнении договора вправе изменить:</w:t>
      </w:r>
    </w:p>
    <w:p w:rsidR="00334027" w:rsidRPr="00B126D2" w:rsidRDefault="00C85669" w:rsidP="00334027">
      <w:pPr>
        <w:ind w:firstLine="720"/>
      </w:pPr>
      <w:r>
        <w:t>7</w:t>
      </w:r>
      <w:r w:rsidR="00334027" w:rsidRPr="00B126D2">
        <w:t>.19.</w:t>
      </w:r>
      <w:r w:rsidR="00334027" w:rsidRPr="00B126D2">
        <w:tab/>
        <w:t>предусмотренный договором объем закупаемой продукции.  При увеличении объема закупаемой продукции, заказчик по согласованию с участником вправе изменить пе</w:t>
      </w:r>
      <w:r w:rsidR="00334027" w:rsidRPr="00B126D2">
        <w:t>р</w:t>
      </w:r>
      <w:r w:rsidR="00334027" w:rsidRPr="00B126D2">
        <w:t>воначальную цену договора соответственно изменяемому объему продукции. При внесении соответствующих изменений в договор в связи с сокращением объема закупаемой продукции, заказчик обязан изменить цену договора указанным образом;</w:t>
      </w:r>
    </w:p>
    <w:p w:rsidR="00334027" w:rsidRPr="00B126D2" w:rsidRDefault="00C85669" w:rsidP="00334027">
      <w:pPr>
        <w:ind w:firstLine="720"/>
      </w:pPr>
      <w:r>
        <w:t>7</w:t>
      </w:r>
      <w:r w:rsidR="00334027" w:rsidRPr="00B126D2">
        <w:t>.20.</w:t>
      </w:r>
      <w:r w:rsidR="00334027" w:rsidRPr="00B126D2">
        <w:tab/>
        <w:t>сроки исполнения обязательств по договору, в случае если необходимость изм</w:t>
      </w:r>
      <w:r w:rsidR="00334027" w:rsidRPr="00B126D2">
        <w:t>е</w:t>
      </w:r>
      <w:r w:rsidR="00334027" w:rsidRPr="00B126D2">
        <w:t>нения сроков вызвана обстоятельствами непреодолимой силы или просрочкой выполнения з</w:t>
      </w:r>
      <w:r w:rsidR="00334027" w:rsidRPr="00B126D2">
        <w:t>а</w:t>
      </w:r>
      <w:r w:rsidR="00334027" w:rsidRPr="00B126D2">
        <w:t>казчика своих обязательств по договору;</w:t>
      </w:r>
    </w:p>
    <w:p w:rsidR="00334027" w:rsidRPr="00B126D2" w:rsidRDefault="00C85669" w:rsidP="00334027">
      <w:pPr>
        <w:ind w:firstLine="720"/>
      </w:pPr>
      <w:r>
        <w:t>7</w:t>
      </w:r>
      <w:r w:rsidR="00334027" w:rsidRPr="00B126D2">
        <w:t>.21.</w:t>
      </w:r>
      <w:r w:rsidR="00334027" w:rsidRPr="00B126D2">
        <w:tab/>
        <w:t>цену договора путем ее уменьшения без изменения иных условий исполнения д</w:t>
      </w:r>
      <w:r w:rsidR="00334027" w:rsidRPr="00B126D2">
        <w:t>о</w:t>
      </w:r>
      <w:r w:rsidR="00334027" w:rsidRPr="00B126D2">
        <w:t>говора;</w:t>
      </w:r>
    </w:p>
    <w:p w:rsidR="00334027" w:rsidRPr="00B126D2" w:rsidRDefault="00C85669" w:rsidP="00334027">
      <w:pPr>
        <w:ind w:firstLine="720"/>
      </w:pPr>
      <w:r>
        <w:t>7</w:t>
      </w:r>
      <w:r w:rsidR="00334027" w:rsidRPr="00B126D2">
        <w:t>.22.</w:t>
      </w:r>
      <w:r w:rsidR="00334027" w:rsidRPr="00B126D2">
        <w:tab/>
        <w:t>цену договора в случае инфляционного роста цен на основании показателей пр</w:t>
      </w:r>
      <w:r w:rsidR="00334027" w:rsidRPr="00B126D2">
        <w:t>о</w:t>
      </w:r>
      <w:r w:rsidR="00334027" w:rsidRPr="00B126D2">
        <w:t>гнозного индекса дефлятора, публикуемого Министерством экономического развития Росси</w:t>
      </w:r>
      <w:r w:rsidR="00334027" w:rsidRPr="00B126D2">
        <w:t>й</w:t>
      </w:r>
      <w:r w:rsidR="00334027" w:rsidRPr="00B126D2">
        <w:t>ской Федерации либо другими источниками информации, заслуживающими доверия;</w:t>
      </w:r>
    </w:p>
    <w:p w:rsidR="00334027" w:rsidRPr="00B126D2" w:rsidRDefault="00C85669" w:rsidP="00334027">
      <w:pPr>
        <w:ind w:firstLine="720"/>
      </w:pPr>
      <w:r>
        <w:t>7</w:t>
      </w:r>
      <w:r w:rsidR="00334027" w:rsidRPr="00B126D2">
        <w:t>.23.</w:t>
      </w:r>
      <w:r w:rsidR="00334027" w:rsidRPr="00B126D2">
        <w:tab/>
        <w:t>цену договора в случае изменения в соответствии с законодательством Росси</w:t>
      </w:r>
      <w:r w:rsidR="00334027" w:rsidRPr="00B126D2">
        <w:t>й</w:t>
      </w:r>
      <w:r w:rsidR="00334027" w:rsidRPr="00B126D2">
        <w:t>ской Федерации регулируемых государством цен (тарифов);</w:t>
      </w:r>
    </w:p>
    <w:p w:rsidR="00334027" w:rsidRPr="00B126D2" w:rsidRDefault="00C85669" w:rsidP="00334027">
      <w:pPr>
        <w:ind w:firstLine="720"/>
      </w:pPr>
      <w:r>
        <w:t>7</w:t>
      </w:r>
      <w:r w:rsidR="00334027" w:rsidRPr="00B126D2">
        <w:t>.24.  цену договора в случае заключения договора энергоснабжения или купли-продажи электрической энергии с гарантирующим (гарантированным) поставщиком электр</w:t>
      </w:r>
      <w:r w:rsidR="00334027" w:rsidRPr="00B126D2">
        <w:t>и</w:t>
      </w:r>
      <w:r w:rsidR="00334027" w:rsidRPr="00B126D2">
        <w:t>ческой энергии.</w:t>
      </w:r>
    </w:p>
    <w:p w:rsidR="00334027" w:rsidRPr="00B126D2" w:rsidRDefault="00334027" w:rsidP="00334027">
      <w:pPr>
        <w:ind w:firstLine="567"/>
      </w:pPr>
      <w:r w:rsidRPr="00B126D2">
        <w:tab/>
      </w:r>
      <w:bookmarkStart w:id="323" w:name="sub_11022"/>
      <w:bookmarkEnd w:id="322"/>
      <w:r w:rsidR="00C85669">
        <w:t>7</w:t>
      </w:r>
      <w:r w:rsidRPr="00B126D2">
        <w:t>.25. Заказчик по согласованию с исполнителем договора вправе изменить или растор</w:t>
      </w:r>
      <w:r w:rsidRPr="00B126D2">
        <w:t>г</w:t>
      </w:r>
      <w:r w:rsidRPr="00B126D2">
        <w:t xml:space="preserve">нуть договор в случае существенного изменения обстоятельств, из которых они исходили при заключении договора, в порядке, предусмотренном </w:t>
      </w:r>
      <w:hyperlink r:id="rId47" w:history="1">
        <w:r w:rsidRPr="00B126D2">
          <w:rPr>
            <w:b/>
            <w:bCs/>
          </w:rPr>
          <w:t>Гражданским кодексом</w:t>
        </w:r>
      </w:hyperlink>
      <w:r w:rsidRPr="00B126D2">
        <w:t xml:space="preserve"> Российской Ф</w:t>
      </w:r>
      <w:r w:rsidRPr="00B126D2">
        <w:t>е</w:t>
      </w:r>
      <w:r w:rsidRPr="00B126D2">
        <w:t>дерации.</w:t>
      </w:r>
    </w:p>
    <w:p w:rsidR="00334027" w:rsidRPr="00B126D2" w:rsidRDefault="00C85669" w:rsidP="00334027">
      <w:pPr>
        <w:ind w:firstLine="720"/>
      </w:pPr>
      <w:bookmarkStart w:id="324" w:name="sub_11023"/>
      <w:bookmarkEnd w:id="323"/>
      <w:r>
        <w:t>7</w:t>
      </w:r>
      <w:r w:rsidR="00334027" w:rsidRPr="00B126D2">
        <w:t>.26. В случае не достижения соглашения об изменении условий договора в соответс</w:t>
      </w:r>
      <w:r w:rsidR="00334027" w:rsidRPr="00B126D2">
        <w:t>т</w:t>
      </w:r>
      <w:r w:rsidR="00334027" w:rsidRPr="00B126D2">
        <w:t xml:space="preserve">вии с существенно изменившимися обстоятельствами или о его расторжении, </w:t>
      </w:r>
      <w:proofErr w:type="gramStart"/>
      <w:r w:rsidR="00334027" w:rsidRPr="00B126D2">
        <w:t>договор</w:t>
      </w:r>
      <w:proofErr w:type="gramEnd"/>
      <w:r w:rsidR="00334027" w:rsidRPr="00B126D2">
        <w:t xml:space="preserve"> может быть расторгнут или изменен судом в порядке и по основаниям, предусмотренным </w:t>
      </w:r>
      <w:hyperlink r:id="rId48" w:history="1">
        <w:r w:rsidR="00334027" w:rsidRPr="00B126D2">
          <w:rPr>
            <w:b/>
            <w:bCs/>
          </w:rPr>
          <w:t>Гражда</w:t>
        </w:r>
        <w:r w:rsidR="00334027" w:rsidRPr="00B126D2">
          <w:rPr>
            <w:b/>
            <w:bCs/>
          </w:rPr>
          <w:t>н</w:t>
        </w:r>
        <w:r w:rsidR="00334027" w:rsidRPr="00B126D2">
          <w:rPr>
            <w:b/>
            <w:bCs/>
          </w:rPr>
          <w:t>ским кодексом</w:t>
        </w:r>
      </w:hyperlink>
      <w:r w:rsidR="00334027" w:rsidRPr="00B126D2">
        <w:t xml:space="preserve"> Российской Федерации.</w:t>
      </w:r>
    </w:p>
    <w:p w:rsidR="00334027" w:rsidRPr="00B126D2" w:rsidRDefault="00C85669" w:rsidP="00334027">
      <w:pPr>
        <w:ind w:firstLine="720"/>
      </w:pPr>
      <w:bookmarkStart w:id="325" w:name="sub_11024"/>
      <w:bookmarkEnd w:id="324"/>
      <w:r>
        <w:t>7</w:t>
      </w:r>
      <w:r w:rsidR="00334027" w:rsidRPr="00B126D2">
        <w:t xml:space="preserve">.27. Заказчик в одностороннем порядке может отказаться от исполнения обязательств по договору по основаниям, предусмотренным </w:t>
      </w:r>
      <w:hyperlink r:id="rId49" w:history="1">
        <w:r w:rsidR="00334027" w:rsidRPr="00B126D2">
          <w:rPr>
            <w:b/>
            <w:bCs/>
          </w:rPr>
          <w:t>Гражданским кодексом</w:t>
        </w:r>
      </w:hyperlink>
      <w:r w:rsidR="00334027" w:rsidRPr="00B126D2">
        <w:t xml:space="preserve"> Российской Федер</w:t>
      </w:r>
      <w:r w:rsidR="00334027" w:rsidRPr="00B126D2">
        <w:t>а</w:t>
      </w:r>
      <w:r w:rsidR="00334027" w:rsidRPr="00B126D2">
        <w:t>ции.</w:t>
      </w:r>
    </w:p>
    <w:p w:rsidR="00334027" w:rsidRPr="00B126D2" w:rsidRDefault="00C85669" w:rsidP="00334027">
      <w:pPr>
        <w:ind w:firstLine="720"/>
      </w:pPr>
      <w:r>
        <w:t>7</w:t>
      </w:r>
      <w:r w:rsidR="00334027" w:rsidRPr="00B126D2">
        <w:t>.28. В случае</w:t>
      </w:r>
      <w:proofErr w:type="gramStart"/>
      <w:r w:rsidR="00334027" w:rsidRPr="00B126D2">
        <w:t>,</w:t>
      </w:r>
      <w:proofErr w:type="gramEnd"/>
      <w:r w:rsidR="00334027" w:rsidRPr="00B126D2">
        <w:t xml:space="preserve"> если участник закупки, обязанный заключить договор, признан укл</w:t>
      </w:r>
      <w:r w:rsidR="00334027" w:rsidRPr="00B126D2">
        <w:t>о</w:t>
      </w:r>
      <w:r w:rsidR="00334027" w:rsidRPr="00B126D2">
        <w:t>нившимся от заключения договора, Общество вправе заключить договор с участником закупки, заявке на участие, в закупке которого присвоен следующий порядковый номер.</w:t>
      </w:r>
    </w:p>
    <w:p w:rsidR="00334027" w:rsidRPr="00B126D2" w:rsidRDefault="00C85669" w:rsidP="00334027">
      <w:pPr>
        <w:ind w:firstLine="720"/>
      </w:pPr>
      <w:bookmarkStart w:id="326" w:name="sub_11025"/>
      <w:bookmarkEnd w:id="325"/>
      <w:r>
        <w:t>7</w:t>
      </w:r>
      <w:r w:rsidR="00334027" w:rsidRPr="00B126D2">
        <w:t>.29. Заказчик по согласованию с контрагентом в ходе исполнения договора вправе и</w:t>
      </w:r>
      <w:r w:rsidR="00334027" w:rsidRPr="00B126D2">
        <w:t>з</w:t>
      </w:r>
      <w:r w:rsidR="00334027" w:rsidRPr="00B126D2">
        <w:t>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w:t>
      </w:r>
      <w:r w:rsidR="00334027" w:rsidRPr="00B126D2">
        <w:t>а</w:t>
      </w:r>
      <w:r w:rsidR="00334027" w:rsidRPr="00B126D2">
        <w:t>ние которых заключен договор в объеме, указанном в документации о закупке.</w:t>
      </w:r>
    </w:p>
    <w:p w:rsidR="00334027" w:rsidRPr="00B126D2" w:rsidRDefault="00C85669" w:rsidP="00334027">
      <w:pPr>
        <w:ind w:firstLine="720"/>
      </w:pPr>
      <w:bookmarkStart w:id="327" w:name="sub_11026"/>
      <w:bookmarkEnd w:id="326"/>
      <w:r>
        <w:lastRenderedPageBreak/>
        <w:t>7</w:t>
      </w:r>
      <w:r w:rsidR="00334027" w:rsidRPr="00B126D2">
        <w:t xml:space="preserve">.30. </w:t>
      </w:r>
      <w:proofErr w:type="gramStart"/>
      <w:r w:rsidR="00334027" w:rsidRPr="00B126D2">
        <w:t>При поставке дополнительного количества таких товаров, выполнении дополн</w:t>
      </w:r>
      <w:r w:rsidR="00334027" w:rsidRPr="00B126D2">
        <w:t>и</w:t>
      </w:r>
      <w:r w:rsidR="00334027" w:rsidRPr="00B126D2">
        <w:t>тельного объема таких работ, оказании дополнительного объема таких услуг заказчик по с</w:t>
      </w:r>
      <w:r w:rsidR="00334027" w:rsidRPr="00B126D2">
        <w:t>о</w:t>
      </w:r>
      <w:r w:rsidR="00334027" w:rsidRPr="00B126D2">
        <w:t>гласованию с контрагентом вправе изменить первоначальную цену договора пропорционально количеству таких товаров, объему таких работ, услуг, а при внесении соответствующих изм</w:t>
      </w:r>
      <w:r w:rsidR="00334027" w:rsidRPr="00B126D2">
        <w:t>е</w:t>
      </w:r>
      <w:r w:rsidR="00334027" w:rsidRPr="00B126D2">
        <w:t>нений в договор в связи с сокращением потребности в поставке таких товаров, выполнении т</w:t>
      </w:r>
      <w:r w:rsidR="00334027" w:rsidRPr="00B126D2">
        <w:t>а</w:t>
      </w:r>
      <w:r w:rsidR="00334027" w:rsidRPr="00B126D2">
        <w:t>ких работ, оказании таких услуг заказчик в обязательном порядке</w:t>
      </w:r>
      <w:proofErr w:type="gramEnd"/>
      <w:r w:rsidR="00334027" w:rsidRPr="00B126D2">
        <w:t xml:space="preserve"> изменит цену договора ук</w:t>
      </w:r>
      <w:r w:rsidR="00334027" w:rsidRPr="00B126D2">
        <w:t>а</w:t>
      </w:r>
      <w:r w:rsidR="00334027" w:rsidRPr="00B126D2">
        <w:t>занным образом.</w:t>
      </w:r>
    </w:p>
    <w:p w:rsidR="00334027" w:rsidRPr="00B126D2" w:rsidRDefault="00C85669" w:rsidP="00334027">
      <w:pPr>
        <w:ind w:firstLine="720"/>
      </w:pPr>
      <w:bookmarkStart w:id="328" w:name="sub_11027"/>
      <w:bookmarkEnd w:id="327"/>
      <w:r>
        <w:t>7</w:t>
      </w:r>
      <w:r w:rsidR="00334027" w:rsidRPr="00B126D2">
        <w:t>.31. В случае</w:t>
      </w:r>
      <w:proofErr w:type="gramStart"/>
      <w:r w:rsidR="00334027" w:rsidRPr="00B126D2">
        <w:t>,</w:t>
      </w:r>
      <w:proofErr w:type="gramEnd"/>
      <w:r w:rsidR="00334027" w:rsidRPr="00B126D2">
        <w:t xml:space="preserve"> если при заключении и исполнении договора изменяются объем, цена з</w:t>
      </w:r>
      <w:r w:rsidR="00334027" w:rsidRPr="00B126D2">
        <w:t>а</w:t>
      </w:r>
      <w:r w:rsidR="00334027" w:rsidRPr="00B126D2">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00334027" w:rsidRPr="00B126D2">
        <w:t>е</w:t>
      </w:r>
      <w:r w:rsidR="00334027" w:rsidRPr="00B126D2">
        <w:t>сения указанных изменений в договор на официальном сайте заказчика и (или) в единой и</w:t>
      </w:r>
      <w:r w:rsidR="00334027" w:rsidRPr="00B126D2">
        <w:t>н</w:t>
      </w:r>
      <w:r w:rsidR="00334027" w:rsidRPr="00B126D2">
        <w:t xml:space="preserve">формационной системе </w:t>
      </w:r>
      <w:hyperlink r:id="rId50" w:history="1">
        <w:r w:rsidR="00334027" w:rsidRPr="00B126D2">
          <w:rPr>
            <w:b/>
            <w:bCs/>
          </w:rPr>
          <w:t>www.zakupki.gov.ru</w:t>
        </w:r>
      </w:hyperlink>
      <w:r w:rsidR="00334027" w:rsidRPr="00B126D2">
        <w:t xml:space="preserve"> размещается информация об </w:t>
      </w:r>
      <w:proofErr w:type="gramStart"/>
      <w:r w:rsidR="00334027" w:rsidRPr="00B126D2">
        <w:t>изменении</w:t>
      </w:r>
      <w:proofErr w:type="gramEnd"/>
      <w:r w:rsidR="00334027" w:rsidRPr="00B126D2">
        <w:t xml:space="preserve"> договора с указанием измененных условий.</w:t>
      </w:r>
      <w:bookmarkEnd w:id="328"/>
    </w:p>
    <w:p w:rsidR="00334027" w:rsidRPr="000A574C" w:rsidRDefault="00334027" w:rsidP="00334027">
      <w:pPr>
        <w:ind w:firstLine="720"/>
        <w:rPr>
          <w:color w:val="000000" w:themeColor="text1"/>
          <w:sz w:val="28"/>
          <w:szCs w:val="28"/>
        </w:rPr>
      </w:pPr>
    </w:p>
    <w:p w:rsidR="00334027" w:rsidRPr="00B126D2" w:rsidRDefault="00FA53E5" w:rsidP="00334027">
      <w:pPr>
        <w:tabs>
          <w:tab w:val="left" w:pos="540"/>
        </w:tabs>
        <w:jc w:val="center"/>
        <w:rPr>
          <w:color w:val="000000" w:themeColor="text1"/>
        </w:rPr>
      </w:pPr>
      <w:bookmarkStart w:id="329" w:name="sub_11056"/>
      <w:r>
        <w:rPr>
          <w:b/>
          <w:color w:val="000000" w:themeColor="text1"/>
        </w:rPr>
        <w:t>8</w:t>
      </w:r>
      <w:r w:rsidR="00334027" w:rsidRPr="00B126D2">
        <w:rPr>
          <w:color w:val="000000" w:themeColor="text1"/>
        </w:rPr>
        <w:t xml:space="preserve">. </w:t>
      </w:r>
      <w:r w:rsidR="00334027" w:rsidRPr="00B126D2">
        <w:rPr>
          <w:b/>
          <w:color w:val="000000" w:themeColor="text1"/>
        </w:rPr>
        <w:t>Переторжка (регулирование цены)</w:t>
      </w:r>
    </w:p>
    <w:p w:rsidR="00334027" w:rsidRPr="000A574C" w:rsidRDefault="00334027" w:rsidP="00334027">
      <w:pPr>
        <w:tabs>
          <w:tab w:val="left" w:pos="540"/>
        </w:tabs>
        <w:jc w:val="center"/>
        <w:rPr>
          <w:color w:val="000000" w:themeColor="text1"/>
          <w:sz w:val="28"/>
          <w:szCs w:val="28"/>
        </w:rPr>
      </w:pPr>
    </w:p>
    <w:p w:rsidR="00334027" w:rsidRPr="00B126D2" w:rsidRDefault="00FA53E5" w:rsidP="00334027">
      <w:pPr>
        <w:tabs>
          <w:tab w:val="left" w:pos="540"/>
          <w:tab w:val="left" w:pos="900"/>
        </w:tabs>
        <w:ind w:firstLine="709"/>
      </w:pPr>
      <w:r>
        <w:t>8</w:t>
      </w:r>
      <w:r w:rsidR="00334027" w:rsidRPr="00B126D2">
        <w:t>.1. При проведении процедуры закупки документация о закупке может предусматр</w:t>
      </w:r>
      <w:r w:rsidR="00334027" w:rsidRPr="00B126D2">
        <w:t>и</w:t>
      </w:r>
      <w:r w:rsidR="00334027" w:rsidRPr="00B126D2">
        <w:t>вать право Заказчика предоставить участникам закупки возможность добровольно повысить рейтинг своих заявок путем снижения первоначальной (указанной в заявке либо в предлож</w:t>
      </w:r>
      <w:r w:rsidR="00334027" w:rsidRPr="00B126D2">
        <w:t>е</w:t>
      </w:r>
      <w:r w:rsidR="00334027" w:rsidRPr="00B126D2">
        <w:t>нии) цены договора, (далее — процедура переторжки, переторжка), при условии сохранения остальных положений заявки без изменений.</w:t>
      </w:r>
    </w:p>
    <w:p w:rsidR="00334027" w:rsidRPr="00B126D2" w:rsidRDefault="00FA53E5" w:rsidP="00334027">
      <w:pPr>
        <w:tabs>
          <w:tab w:val="left" w:pos="540"/>
          <w:tab w:val="left" w:pos="900"/>
        </w:tabs>
        <w:ind w:firstLine="709"/>
      </w:pPr>
      <w:r>
        <w:t>8</w:t>
      </w:r>
      <w:r w:rsidR="00334027" w:rsidRPr="00B126D2">
        <w:t>.2.  Переторжка  должна проводиться только после процедуры оценки и сопоставления заявок.</w:t>
      </w:r>
    </w:p>
    <w:p w:rsidR="00334027" w:rsidRPr="00B126D2" w:rsidRDefault="00FA53E5" w:rsidP="00334027">
      <w:pPr>
        <w:tabs>
          <w:tab w:val="left" w:pos="540"/>
          <w:tab w:val="left" w:pos="900"/>
        </w:tabs>
        <w:ind w:firstLine="709"/>
      </w:pPr>
      <w:r>
        <w:t>8</w:t>
      </w:r>
      <w:r w:rsidR="00334027" w:rsidRPr="00B126D2">
        <w:t xml:space="preserve">.3.  Переторжка может иметь очную, заочную либо </w:t>
      </w:r>
      <w:proofErr w:type="spellStart"/>
      <w:r w:rsidR="00334027" w:rsidRPr="00B126D2">
        <w:t>очно-заочную</w:t>
      </w:r>
      <w:proofErr w:type="spellEnd"/>
      <w:r w:rsidR="00334027" w:rsidRPr="00B126D2">
        <w:t xml:space="preserve"> (смешанную) форму проведения. </w:t>
      </w:r>
    </w:p>
    <w:p w:rsidR="00334027" w:rsidRPr="00B126D2" w:rsidRDefault="00FA53E5" w:rsidP="00334027">
      <w:pPr>
        <w:pStyle w:val="1"/>
        <w:rPr>
          <w:b/>
          <w:color w:val="000000" w:themeColor="text1"/>
          <w:sz w:val="24"/>
          <w:szCs w:val="24"/>
        </w:rPr>
      </w:pPr>
      <w:r>
        <w:rPr>
          <w:b/>
          <w:color w:val="000000" w:themeColor="text1"/>
          <w:sz w:val="24"/>
          <w:szCs w:val="24"/>
        </w:rPr>
        <w:t>9</w:t>
      </w:r>
      <w:r w:rsidR="00334027" w:rsidRPr="00B126D2">
        <w:rPr>
          <w:b/>
          <w:color w:val="000000" w:themeColor="text1"/>
          <w:sz w:val="24"/>
          <w:szCs w:val="24"/>
        </w:rPr>
        <w:t>. Пролонгация договора</w:t>
      </w:r>
    </w:p>
    <w:p w:rsidR="00334027" w:rsidRPr="000A574C" w:rsidRDefault="00334027" w:rsidP="00334027">
      <w:pPr>
        <w:tabs>
          <w:tab w:val="left" w:pos="540"/>
          <w:tab w:val="left" w:pos="900"/>
        </w:tabs>
        <w:rPr>
          <w:color w:val="000000" w:themeColor="text1"/>
          <w:sz w:val="28"/>
          <w:szCs w:val="28"/>
        </w:rPr>
      </w:pPr>
    </w:p>
    <w:p w:rsidR="00334027" w:rsidRPr="00B126D2" w:rsidRDefault="00334027" w:rsidP="00334027">
      <w:pPr>
        <w:tabs>
          <w:tab w:val="left" w:pos="540"/>
          <w:tab w:val="left" w:pos="900"/>
        </w:tabs>
        <w:ind w:firstLine="709"/>
      </w:pPr>
      <w:r w:rsidRPr="00B126D2">
        <w:t>Осуществление закупки путем пролонгации договора осуществляется исключительно в следующих случаях:</w:t>
      </w:r>
    </w:p>
    <w:p w:rsidR="00334027" w:rsidRPr="00B126D2" w:rsidRDefault="00FA53E5" w:rsidP="00334027">
      <w:pPr>
        <w:tabs>
          <w:tab w:val="left" w:pos="540"/>
          <w:tab w:val="left" w:pos="900"/>
        </w:tabs>
        <w:ind w:firstLine="709"/>
      </w:pPr>
      <w:r>
        <w:t>9</w:t>
      </w:r>
      <w:r w:rsidR="00334027" w:rsidRPr="00B126D2">
        <w:t>.1.</w:t>
      </w:r>
      <w:r w:rsidR="00334027" w:rsidRPr="00B126D2">
        <w:tab/>
        <w:t>договор содержит предусмотренный законодательством Российской федерации механизм продления срока его действия на следующий период с подписанием дополнительн</w:t>
      </w:r>
      <w:r w:rsidR="00334027" w:rsidRPr="00B126D2">
        <w:t>о</w:t>
      </w:r>
      <w:r w:rsidR="00334027" w:rsidRPr="00B126D2">
        <w:t>го соглашения;</w:t>
      </w:r>
    </w:p>
    <w:p w:rsidR="00334027" w:rsidRPr="00B126D2" w:rsidRDefault="00FA53E5" w:rsidP="00334027">
      <w:pPr>
        <w:tabs>
          <w:tab w:val="left" w:pos="540"/>
          <w:tab w:val="left" w:pos="900"/>
        </w:tabs>
        <w:ind w:firstLine="709"/>
      </w:pPr>
      <w:r>
        <w:t>9</w:t>
      </w:r>
      <w:r w:rsidR="00334027" w:rsidRPr="00B126D2">
        <w:t>.2.</w:t>
      </w:r>
      <w:r w:rsidR="00334027" w:rsidRPr="00B126D2">
        <w:tab/>
        <w:t>в случае необходимости обеспечить непрерывный цикл экономической деятел</w:t>
      </w:r>
      <w:r w:rsidR="00334027" w:rsidRPr="00B126D2">
        <w:t>ь</w:t>
      </w:r>
      <w:r w:rsidR="00334027" w:rsidRPr="00B126D2">
        <w:t xml:space="preserve">ности по обслуживанию </w:t>
      </w:r>
      <w:proofErr w:type="spellStart"/>
      <w:r w:rsidR="00334027" w:rsidRPr="00B126D2">
        <w:t>электросетевого</w:t>
      </w:r>
      <w:proofErr w:type="spellEnd"/>
      <w:r w:rsidR="00334027" w:rsidRPr="00B126D2">
        <w:t xml:space="preserve"> оборудования до момента заключения нового догов</w:t>
      </w:r>
      <w:r w:rsidR="00334027" w:rsidRPr="00B126D2">
        <w:t>о</w:t>
      </w:r>
      <w:r w:rsidR="00334027" w:rsidRPr="00B126D2">
        <w:t>ра в рамках соответствующей процедуры закупок;</w:t>
      </w:r>
    </w:p>
    <w:p w:rsidR="00334027" w:rsidRPr="00B126D2" w:rsidRDefault="00FA53E5" w:rsidP="00334027">
      <w:pPr>
        <w:tabs>
          <w:tab w:val="left" w:pos="540"/>
          <w:tab w:val="left" w:pos="900"/>
        </w:tabs>
        <w:ind w:firstLine="709"/>
      </w:pPr>
      <w:proofErr w:type="gramStart"/>
      <w:r>
        <w:t>9</w:t>
      </w:r>
      <w:r w:rsidR="00334027" w:rsidRPr="00B126D2">
        <w:t>.3.</w:t>
      </w:r>
      <w:r w:rsidR="00334027" w:rsidRPr="00B126D2">
        <w:tab/>
        <w:t>если соответствующий договор имеет характер публичного, т.е. заключен с контрагентом, который по характеру своей деятельности должен осуществлять поставку тов</w:t>
      </w:r>
      <w:r w:rsidR="00334027" w:rsidRPr="00B126D2">
        <w:t>а</w:t>
      </w:r>
      <w:r w:rsidR="00334027" w:rsidRPr="00B126D2">
        <w:t>ров, оказание услуг, выполнение работ в отношении, которого, кто к нему обратится, на осн</w:t>
      </w:r>
      <w:r w:rsidR="00334027" w:rsidRPr="00B126D2">
        <w:t>о</w:t>
      </w:r>
      <w:r w:rsidR="00334027" w:rsidRPr="00B126D2">
        <w:t>вании установленных нормативно правил и тарифов (энергоснабжение, услуги связи), и таким договором предусмотрено его продление на новый срок;</w:t>
      </w:r>
      <w:proofErr w:type="gramEnd"/>
    </w:p>
    <w:p w:rsidR="00334027" w:rsidRDefault="00FA53E5" w:rsidP="00334027">
      <w:pPr>
        <w:tabs>
          <w:tab w:val="left" w:pos="540"/>
          <w:tab w:val="left" w:pos="900"/>
        </w:tabs>
        <w:ind w:firstLine="709"/>
      </w:pPr>
      <w:proofErr w:type="gramStart"/>
      <w:r>
        <w:t>9.</w:t>
      </w:r>
      <w:r w:rsidR="00334027" w:rsidRPr="00B126D2">
        <w:t>4.</w:t>
      </w:r>
      <w:r w:rsidR="00334027" w:rsidRPr="00B126D2">
        <w:tab/>
        <w:t>договор заключен путем присоединения к типовым условиям контрагента в фо</w:t>
      </w:r>
      <w:r w:rsidR="00334027" w:rsidRPr="00B126D2">
        <w:t>р</w:t>
      </w:r>
      <w:r w:rsidR="00334027" w:rsidRPr="00B126D2">
        <w:t>ме договора присоединения, условия которого определены контрагентом стандартных формах и могли быть приняты Заказчиком не иначе как путем присоединения к предложенному дог</w:t>
      </w:r>
      <w:r w:rsidR="00334027" w:rsidRPr="00B126D2">
        <w:t>о</w:t>
      </w:r>
      <w:r w:rsidR="00334027" w:rsidRPr="00B126D2">
        <w:t>вору в целом (услуги перевозки, услуги ЭТП, услуги операторов мобильной связи), и таким д</w:t>
      </w:r>
      <w:r w:rsidR="00334027" w:rsidRPr="00B126D2">
        <w:t>о</w:t>
      </w:r>
      <w:r w:rsidR="00334027" w:rsidRPr="00B126D2">
        <w:t>говором предусмотрено его продление на новый срок.</w:t>
      </w:r>
      <w:proofErr w:type="gramEnd"/>
    </w:p>
    <w:p w:rsidR="00E472FE" w:rsidRDefault="00E472FE" w:rsidP="00334027">
      <w:pPr>
        <w:pStyle w:val="1"/>
        <w:rPr>
          <w:b/>
          <w:color w:val="000000" w:themeColor="text1"/>
          <w:sz w:val="24"/>
          <w:szCs w:val="24"/>
        </w:rPr>
      </w:pPr>
    </w:p>
    <w:p w:rsidR="00334027" w:rsidRPr="00B126D2" w:rsidRDefault="00334027" w:rsidP="00334027">
      <w:pPr>
        <w:pStyle w:val="1"/>
        <w:rPr>
          <w:b/>
          <w:color w:val="000000" w:themeColor="text1"/>
          <w:sz w:val="24"/>
          <w:szCs w:val="24"/>
        </w:rPr>
      </w:pPr>
      <w:r w:rsidRPr="00B126D2">
        <w:rPr>
          <w:b/>
          <w:color w:val="000000" w:themeColor="text1"/>
          <w:sz w:val="24"/>
          <w:szCs w:val="24"/>
        </w:rPr>
        <w:t>Заключительные положения</w:t>
      </w:r>
    </w:p>
    <w:p w:rsidR="00334027" w:rsidRPr="000A574C" w:rsidRDefault="00334027" w:rsidP="00334027">
      <w:pPr>
        <w:tabs>
          <w:tab w:val="left" w:pos="6806"/>
        </w:tabs>
        <w:rPr>
          <w:color w:val="000000" w:themeColor="text1"/>
        </w:rPr>
      </w:pPr>
      <w:r>
        <w:rPr>
          <w:color w:val="000000" w:themeColor="text1"/>
        </w:rPr>
        <w:tab/>
      </w:r>
    </w:p>
    <w:p w:rsidR="00334027" w:rsidRPr="00B126D2" w:rsidRDefault="00FA53E5" w:rsidP="00334027">
      <w:pPr>
        <w:ind w:firstLine="720"/>
      </w:pPr>
      <w:bookmarkStart w:id="330" w:name="sub_25"/>
      <w:bookmarkEnd w:id="329"/>
      <w:r>
        <w:t>10.</w:t>
      </w:r>
      <w:r w:rsidR="00334027" w:rsidRPr="00B126D2">
        <w:t>1. Участник закупки вправе обжаловать в судебном порядке действия (бездействие) заказчика при закупке товаров, работ, услуг.</w:t>
      </w:r>
    </w:p>
    <w:p w:rsidR="00334027" w:rsidRPr="00B126D2" w:rsidRDefault="00FA53E5" w:rsidP="00334027">
      <w:pPr>
        <w:ind w:firstLine="720"/>
      </w:pPr>
      <w:bookmarkStart w:id="331" w:name="sub_11028"/>
      <w:bookmarkEnd w:id="330"/>
      <w:r>
        <w:t>10.</w:t>
      </w:r>
      <w:r w:rsidR="00334027" w:rsidRPr="00B126D2">
        <w:t>2. Участник закупки вправе обжаловать в антимонопольный орган в порядке, уст</w:t>
      </w:r>
      <w:r w:rsidR="00334027" w:rsidRPr="00B126D2">
        <w:t>а</w:t>
      </w:r>
      <w:r w:rsidR="00334027" w:rsidRPr="00B126D2">
        <w:t>новленном антимонопольным органом, действия (бездействие) заказчика при закупке товаров, работ, услуг в случаях:</w:t>
      </w:r>
    </w:p>
    <w:p w:rsidR="00334027" w:rsidRPr="00B126D2" w:rsidRDefault="00FA53E5" w:rsidP="00334027">
      <w:pPr>
        <w:ind w:firstLine="720"/>
      </w:pPr>
      <w:bookmarkStart w:id="332" w:name="sub_11029"/>
      <w:bookmarkEnd w:id="331"/>
      <w:r>
        <w:t>10.</w:t>
      </w:r>
      <w:r w:rsidR="00334027" w:rsidRPr="00B126D2">
        <w:t xml:space="preserve">2.1. </w:t>
      </w:r>
      <w:proofErr w:type="spellStart"/>
      <w:r w:rsidR="00334027" w:rsidRPr="00B126D2">
        <w:t>неразмещения</w:t>
      </w:r>
      <w:proofErr w:type="spellEnd"/>
      <w:r w:rsidR="00334027" w:rsidRPr="00B126D2">
        <w:t xml:space="preserve"> на официальном сайте заказчика и (или) в единой информацио</w:t>
      </w:r>
      <w:r w:rsidR="00334027" w:rsidRPr="00B126D2">
        <w:t>н</w:t>
      </w:r>
      <w:r w:rsidR="00334027" w:rsidRPr="00B126D2">
        <w:t xml:space="preserve">ной системе </w:t>
      </w:r>
      <w:hyperlink r:id="rId51" w:history="1">
        <w:r w:rsidR="00334027" w:rsidRPr="00B126D2">
          <w:rPr>
            <w:b/>
            <w:bCs/>
          </w:rPr>
          <w:t>www.zakupki.gov.ru</w:t>
        </w:r>
      </w:hyperlink>
      <w:r w:rsidR="00334027" w:rsidRPr="00B126D2">
        <w:t xml:space="preserve"> положения о закупке, изменений, вносимых в указанное п</w:t>
      </w:r>
      <w:r w:rsidR="00334027" w:rsidRPr="00B126D2">
        <w:t>о</w:t>
      </w:r>
      <w:r w:rsidR="00334027" w:rsidRPr="00B126D2">
        <w:t xml:space="preserve">ложение, информации о закупке, подлежащей в соответствии с настоящим </w:t>
      </w:r>
      <w:hyperlink r:id="rId52" w:history="1">
        <w:r w:rsidR="00334027" w:rsidRPr="00B126D2">
          <w:rPr>
            <w:b/>
            <w:bCs/>
          </w:rPr>
          <w:t>Федеральным з</w:t>
        </w:r>
        <w:r w:rsidR="00334027" w:rsidRPr="00B126D2">
          <w:rPr>
            <w:b/>
            <w:bCs/>
          </w:rPr>
          <w:t>а</w:t>
        </w:r>
        <w:r w:rsidR="00334027" w:rsidRPr="00B126D2">
          <w:rPr>
            <w:b/>
            <w:bCs/>
          </w:rPr>
          <w:t>коном</w:t>
        </w:r>
      </w:hyperlink>
      <w:r w:rsidR="00334027" w:rsidRPr="00B126D2">
        <w:t xml:space="preserve"> размещению на таком официальном сайте, или нарушения сроков такого размещения;</w:t>
      </w:r>
    </w:p>
    <w:p w:rsidR="00334027" w:rsidRPr="00B126D2" w:rsidRDefault="00FA53E5" w:rsidP="00334027">
      <w:pPr>
        <w:ind w:firstLine="720"/>
      </w:pPr>
      <w:bookmarkStart w:id="333" w:name="sub_11030"/>
      <w:bookmarkEnd w:id="332"/>
      <w:r>
        <w:t>10.</w:t>
      </w:r>
      <w:r w:rsidR="00334027" w:rsidRPr="00B126D2">
        <w:t>2.2. предъявления к участникам закупки требования о представлении документов, не предусмотренных документацией о закупке;</w:t>
      </w:r>
    </w:p>
    <w:p w:rsidR="00334027" w:rsidRPr="00B126D2" w:rsidRDefault="00FA53E5" w:rsidP="00334027">
      <w:pPr>
        <w:ind w:firstLine="720"/>
      </w:pPr>
      <w:bookmarkStart w:id="334" w:name="sub_11031"/>
      <w:bookmarkEnd w:id="333"/>
      <w:r>
        <w:t>10.</w:t>
      </w:r>
      <w:r w:rsidR="00334027" w:rsidRPr="00B126D2">
        <w:t>2.3. осуществления заказчиками закупки товаров, работ, услуг в отсутствие утве</w:t>
      </w:r>
      <w:r w:rsidR="00334027" w:rsidRPr="00B126D2">
        <w:t>р</w:t>
      </w:r>
      <w:r w:rsidR="00334027" w:rsidRPr="00B126D2">
        <w:t>жденного и размещенного в единой информационной системе положения о закупке и без пр</w:t>
      </w:r>
      <w:r w:rsidR="00334027" w:rsidRPr="00B126D2">
        <w:t>и</w:t>
      </w:r>
      <w:r w:rsidR="00334027" w:rsidRPr="00B126D2">
        <w:t xml:space="preserve">менения положений </w:t>
      </w:r>
      <w:hyperlink r:id="rId53" w:history="1">
        <w:r w:rsidR="00334027" w:rsidRPr="00B126D2">
          <w:rPr>
            <w:b/>
            <w:bCs/>
          </w:rPr>
          <w:t>Федерального закона</w:t>
        </w:r>
      </w:hyperlink>
      <w:r w:rsidR="00334027" w:rsidRPr="00B126D2">
        <w:t xml:space="preserve"> от 05 апреля 2013 года N 44-ФЗ " О контрактной системе в сфере закупок товаров, работ, услуг для обеспечения государственных и муниц</w:t>
      </w:r>
      <w:r w:rsidR="00334027" w:rsidRPr="00B126D2">
        <w:t>и</w:t>
      </w:r>
      <w:r w:rsidR="00334027" w:rsidRPr="00B126D2">
        <w:t>пальных нужд".</w:t>
      </w:r>
    </w:p>
    <w:p w:rsidR="00334027" w:rsidRPr="00B126D2" w:rsidRDefault="00FA53E5" w:rsidP="00334027">
      <w:pPr>
        <w:ind w:firstLine="720"/>
      </w:pPr>
      <w:bookmarkStart w:id="335" w:name="sub_11032"/>
      <w:bookmarkEnd w:id="334"/>
      <w:r>
        <w:t>10.</w:t>
      </w:r>
      <w:r w:rsidR="00334027" w:rsidRPr="00B126D2">
        <w:t xml:space="preserve">3. При внесении изменений в настоящее Положение, такие изменения размещаются на официальном сайте заказчика и (или) в единой информационной системе </w:t>
      </w:r>
      <w:proofErr w:type="spellStart"/>
      <w:r w:rsidR="00334027" w:rsidRPr="00B126D2">
        <w:t>www.zakupki.gov.ru</w:t>
      </w:r>
      <w:proofErr w:type="spellEnd"/>
      <w:r w:rsidR="00334027" w:rsidRPr="00B126D2">
        <w:t xml:space="preserve"> не позднее 15 рабочих дней со дня их принятия (утверждения).</w:t>
      </w:r>
    </w:p>
    <w:bookmarkEnd w:id="335"/>
    <w:p w:rsidR="000A574C" w:rsidRDefault="000A574C" w:rsidP="000A574C">
      <w:pPr>
        <w:ind w:firstLine="720"/>
        <w:rPr>
          <w:color w:val="000000" w:themeColor="text1"/>
          <w:sz w:val="28"/>
          <w:szCs w:val="28"/>
        </w:rPr>
      </w:pPr>
    </w:p>
    <w:p w:rsidR="00334027" w:rsidRDefault="00334027" w:rsidP="000A574C">
      <w:pPr>
        <w:ind w:firstLine="720"/>
        <w:rPr>
          <w:color w:val="000000" w:themeColor="text1"/>
          <w:sz w:val="28"/>
          <w:szCs w:val="28"/>
        </w:rPr>
      </w:pPr>
    </w:p>
    <w:p w:rsidR="00334027" w:rsidRDefault="00334027" w:rsidP="000A574C">
      <w:pPr>
        <w:ind w:firstLine="720"/>
        <w:rPr>
          <w:color w:val="000000" w:themeColor="text1"/>
          <w:sz w:val="28"/>
          <w:szCs w:val="28"/>
        </w:rPr>
      </w:pPr>
    </w:p>
    <w:p w:rsidR="00334027" w:rsidRDefault="00334027" w:rsidP="000A574C">
      <w:pPr>
        <w:ind w:firstLine="720"/>
        <w:rPr>
          <w:color w:val="000000" w:themeColor="text1"/>
          <w:sz w:val="28"/>
          <w:szCs w:val="28"/>
        </w:rPr>
      </w:pPr>
    </w:p>
    <w:p w:rsidR="00334027" w:rsidRPr="000A574C" w:rsidRDefault="00334027" w:rsidP="000A574C">
      <w:pPr>
        <w:ind w:firstLine="720"/>
        <w:rPr>
          <w:color w:val="000000" w:themeColor="text1"/>
          <w:sz w:val="28"/>
          <w:szCs w:val="28"/>
        </w:rPr>
      </w:pPr>
    </w:p>
    <w:p w:rsidR="000A574C" w:rsidRPr="000A574C" w:rsidRDefault="000A574C" w:rsidP="000A574C">
      <w:pPr>
        <w:tabs>
          <w:tab w:val="left" w:pos="3383"/>
        </w:tabs>
        <w:ind w:firstLine="698"/>
        <w:rPr>
          <w:rStyle w:val="afffc"/>
          <w:color w:val="000000" w:themeColor="text1"/>
          <w:sz w:val="28"/>
          <w:szCs w:val="28"/>
        </w:rPr>
      </w:pPr>
      <w:bookmarkStart w:id="336" w:name="sub_1000"/>
    </w:p>
    <w:p w:rsidR="000A574C" w:rsidRPr="000A574C" w:rsidRDefault="000A574C" w:rsidP="000A574C">
      <w:pPr>
        <w:ind w:firstLine="698"/>
        <w:jc w:val="right"/>
        <w:rPr>
          <w:rStyle w:val="afffc"/>
          <w:color w:val="000000" w:themeColor="text1"/>
          <w:sz w:val="28"/>
          <w:szCs w:val="28"/>
        </w:rPr>
      </w:pPr>
    </w:p>
    <w:p w:rsidR="000A574C" w:rsidRDefault="000A574C" w:rsidP="000A574C">
      <w:pPr>
        <w:ind w:firstLine="698"/>
        <w:jc w:val="right"/>
        <w:rPr>
          <w:rStyle w:val="afffc"/>
          <w:color w:val="000000" w:themeColor="text1"/>
          <w:sz w:val="28"/>
          <w:szCs w:val="28"/>
        </w:rPr>
      </w:pPr>
    </w:p>
    <w:p w:rsidR="000A574C" w:rsidRDefault="000A574C" w:rsidP="000A574C">
      <w:pPr>
        <w:ind w:firstLine="698"/>
        <w:jc w:val="right"/>
        <w:rPr>
          <w:rStyle w:val="afffc"/>
          <w:color w:val="000000" w:themeColor="text1"/>
          <w:sz w:val="28"/>
          <w:szCs w:val="28"/>
        </w:rPr>
      </w:pPr>
    </w:p>
    <w:p w:rsidR="000A574C" w:rsidRDefault="000A574C" w:rsidP="000A574C">
      <w:pPr>
        <w:ind w:firstLine="698"/>
        <w:jc w:val="right"/>
        <w:rPr>
          <w:rStyle w:val="afffc"/>
          <w:color w:val="000000" w:themeColor="text1"/>
          <w:sz w:val="28"/>
          <w:szCs w:val="28"/>
        </w:rPr>
      </w:pPr>
    </w:p>
    <w:p w:rsidR="000A574C" w:rsidRDefault="000A574C" w:rsidP="000A574C">
      <w:pPr>
        <w:ind w:firstLine="698"/>
        <w:jc w:val="right"/>
        <w:rPr>
          <w:rStyle w:val="afffc"/>
          <w:color w:val="000000" w:themeColor="text1"/>
          <w:sz w:val="28"/>
          <w:szCs w:val="28"/>
        </w:rPr>
      </w:pPr>
    </w:p>
    <w:p w:rsidR="000A574C" w:rsidRDefault="000A574C" w:rsidP="000A574C">
      <w:pPr>
        <w:ind w:firstLine="698"/>
        <w:jc w:val="right"/>
        <w:rPr>
          <w:rStyle w:val="afffc"/>
          <w:color w:val="000000" w:themeColor="text1"/>
          <w:sz w:val="28"/>
          <w:szCs w:val="28"/>
        </w:rPr>
      </w:pPr>
    </w:p>
    <w:p w:rsidR="000A574C" w:rsidRDefault="000A574C" w:rsidP="000A574C">
      <w:pPr>
        <w:ind w:firstLine="698"/>
        <w:jc w:val="right"/>
        <w:rPr>
          <w:rStyle w:val="afffc"/>
          <w:color w:val="000000" w:themeColor="text1"/>
          <w:sz w:val="28"/>
          <w:szCs w:val="28"/>
        </w:rPr>
      </w:pPr>
    </w:p>
    <w:p w:rsidR="0064426E" w:rsidRDefault="0064426E" w:rsidP="000E5E99">
      <w:pPr>
        <w:pStyle w:val="2"/>
      </w:pPr>
      <w:bookmarkStart w:id="337" w:name="_Toc122404097"/>
      <w:bookmarkStart w:id="338" w:name="_Ref119427269"/>
      <w:bookmarkStart w:id="339" w:name="_Toc435008333"/>
      <w:bookmarkEnd w:id="1"/>
      <w:bookmarkEnd w:id="2"/>
      <w:bookmarkEnd w:id="3"/>
      <w:bookmarkEnd w:id="4"/>
      <w:bookmarkEnd w:id="336"/>
    </w:p>
    <w:p w:rsidR="0064426E" w:rsidRDefault="0064426E" w:rsidP="000E5E99">
      <w:pPr>
        <w:pStyle w:val="2"/>
      </w:pPr>
    </w:p>
    <w:p w:rsidR="0064426E" w:rsidRDefault="0064426E" w:rsidP="000E5E99">
      <w:pPr>
        <w:pStyle w:val="2"/>
      </w:pPr>
    </w:p>
    <w:p w:rsidR="0064426E" w:rsidRDefault="0064426E" w:rsidP="000E5E99">
      <w:pPr>
        <w:pStyle w:val="2"/>
      </w:pPr>
    </w:p>
    <w:p w:rsidR="0099353A" w:rsidRDefault="0099353A" w:rsidP="0099353A"/>
    <w:p w:rsidR="0099353A" w:rsidRDefault="0099353A" w:rsidP="0099353A"/>
    <w:p w:rsidR="0099353A" w:rsidRDefault="0099353A" w:rsidP="0099353A"/>
    <w:p w:rsidR="0099353A" w:rsidRPr="0099353A" w:rsidRDefault="0099353A" w:rsidP="0099353A"/>
    <w:p w:rsidR="00350B34" w:rsidRPr="007A22B1" w:rsidRDefault="00350B34" w:rsidP="000E5E99">
      <w:pPr>
        <w:pStyle w:val="2"/>
      </w:pPr>
      <w:r w:rsidRPr="007A22B1">
        <w:lastRenderedPageBreak/>
        <w:t xml:space="preserve">РАЗДЕЛ </w:t>
      </w:r>
      <w:r w:rsidR="00AF5F34" w:rsidRPr="00C85669">
        <w:t>1</w:t>
      </w:r>
      <w:r w:rsidRPr="007A22B1">
        <w:t>.3 ИНФОРМАЦИОННАЯ КАРТА КОНКУРСА</w:t>
      </w:r>
      <w:bookmarkEnd w:id="337"/>
      <w:bookmarkEnd w:id="338"/>
      <w:bookmarkEnd w:id="339"/>
    </w:p>
    <w:p w:rsidR="00350B34" w:rsidRPr="007A22B1" w:rsidRDefault="00350B34">
      <w:pPr>
        <w:pStyle w:val="38"/>
        <w:tabs>
          <w:tab w:val="clear" w:pos="227"/>
          <w:tab w:val="num" w:pos="900"/>
        </w:tabs>
        <w:ind w:firstLine="180"/>
        <w:jc w:val="center"/>
        <w:rPr>
          <w:b/>
          <w:sz w:val="28"/>
          <w:szCs w:val="28"/>
        </w:rPr>
      </w:pPr>
    </w:p>
    <w:p w:rsidR="00350B34" w:rsidRPr="007A22B1" w:rsidRDefault="00350B34" w:rsidP="00082A08">
      <w:pPr>
        <w:tabs>
          <w:tab w:val="left" w:pos="708"/>
        </w:tabs>
        <w:spacing w:after="0" w:line="360" w:lineRule="auto"/>
        <w:ind w:firstLine="539"/>
        <w:rPr>
          <w:b/>
        </w:rPr>
      </w:pPr>
      <w:r w:rsidRPr="007A22B1">
        <w:t xml:space="preserve">Следующая информация и данные для конкретного конкурса на подлежащие </w:t>
      </w:r>
      <w:r w:rsidR="002B3CAA" w:rsidRPr="007A22B1">
        <w:t>поставке т</w:t>
      </w:r>
      <w:r w:rsidR="002B3CAA" w:rsidRPr="007A22B1">
        <w:t>о</w:t>
      </w:r>
      <w:r w:rsidR="002B3CAA" w:rsidRPr="007A22B1">
        <w:t>вары (работы или</w:t>
      </w:r>
      <w:r w:rsidR="00BD4AD3" w:rsidRPr="007A22B1">
        <w:t xml:space="preserve"> </w:t>
      </w:r>
      <w:r w:rsidRPr="007A22B1">
        <w:t>услуги</w:t>
      </w:r>
      <w:r w:rsidR="002B3CAA" w:rsidRPr="007A22B1">
        <w:t>)</w:t>
      </w:r>
      <w:r w:rsidRPr="007A22B1">
        <w:t xml:space="preserve"> изменяют и/или дополняют положения Раздела </w:t>
      </w:r>
      <w:r w:rsidR="00FA46DF">
        <w:t>1</w:t>
      </w:r>
      <w:r w:rsidRPr="007A22B1">
        <w:t xml:space="preserve">.2. Общие условия проведения конкурсов. </w:t>
      </w:r>
      <w:r w:rsidRPr="007A22B1">
        <w:rPr>
          <w:b/>
        </w:rPr>
        <w:t>При возникновении противоречия положения настоящего док</w:t>
      </w:r>
      <w:r w:rsidRPr="007A22B1">
        <w:rPr>
          <w:b/>
        </w:rPr>
        <w:t>у</w:t>
      </w:r>
      <w:r w:rsidRPr="007A22B1">
        <w:rPr>
          <w:b/>
        </w:rPr>
        <w:t xml:space="preserve">мента имеют приоритет над положениями Раздела </w:t>
      </w:r>
      <w:r w:rsidR="00FA46DF">
        <w:rPr>
          <w:b/>
        </w:rPr>
        <w:t>1</w:t>
      </w:r>
      <w:r w:rsidRPr="007A22B1">
        <w:rPr>
          <w:b/>
        </w:rPr>
        <w:t>.2. Общие условия проведения ко</w:t>
      </w:r>
      <w:r w:rsidRPr="007A22B1">
        <w:rPr>
          <w:b/>
        </w:rPr>
        <w:t>н</w:t>
      </w:r>
      <w:r w:rsidRPr="007A22B1">
        <w:rPr>
          <w:b/>
        </w:rPr>
        <w:t>курса.</w:t>
      </w:r>
    </w:p>
    <w:p w:rsidR="00350B34" w:rsidRPr="007A22B1" w:rsidRDefault="00350B34">
      <w:pPr>
        <w:tabs>
          <w:tab w:val="left" w:pos="708"/>
        </w:tabs>
        <w:spacing w:after="0"/>
        <w:ind w:firstLine="539"/>
      </w:pPr>
    </w:p>
    <w:tbl>
      <w:tblPr>
        <w:tblW w:w="10188" w:type="dxa"/>
        <w:tblLayout w:type="fixed"/>
        <w:tblLook w:val="0000"/>
      </w:tblPr>
      <w:tblGrid>
        <w:gridCol w:w="648"/>
        <w:gridCol w:w="1440"/>
        <w:gridCol w:w="2340"/>
        <w:gridCol w:w="5760"/>
      </w:tblGrid>
      <w:tr w:rsidR="00350B34" w:rsidRPr="00082A08" w:rsidTr="00082A08">
        <w:trPr>
          <w:tblHeader/>
        </w:trPr>
        <w:tc>
          <w:tcPr>
            <w:tcW w:w="648" w:type="dxa"/>
            <w:tcBorders>
              <w:top w:val="single" w:sz="4" w:space="0" w:color="auto"/>
              <w:left w:val="single" w:sz="4" w:space="0" w:color="auto"/>
              <w:bottom w:val="single" w:sz="4" w:space="0" w:color="auto"/>
              <w:right w:val="single" w:sz="4" w:space="0" w:color="auto"/>
            </w:tcBorders>
            <w:vAlign w:val="center"/>
          </w:tcPr>
          <w:p w:rsidR="00350B34" w:rsidRPr="00082A08" w:rsidRDefault="00350B34" w:rsidP="00082A08">
            <w:pPr>
              <w:spacing w:after="0"/>
              <w:jc w:val="center"/>
              <w:rPr>
                <w:b/>
                <w:i/>
              </w:rPr>
            </w:pPr>
            <w:r w:rsidRPr="00082A08">
              <w:rPr>
                <w:b/>
                <w:i/>
              </w:rPr>
              <w:t>№</w:t>
            </w:r>
          </w:p>
          <w:p w:rsidR="00350B34" w:rsidRPr="00082A08" w:rsidRDefault="00350B34" w:rsidP="00082A08">
            <w:pPr>
              <w:spacing w:after="0"/>
              <w:jc w:val="center"/>
            </w:pPr>
            <w:proofErr w:type="spellStart"/>
            <w:proofErr w:type="gramStart"/>
            <w:r w:rsidRPr="00082A08">
              <w:rPr>
                <w:b/>
                <w:i/>
              </w:rPr>
              <w:t>п</w:t>
            </w:r>
            <w:proofErr w:type="spellEnd"/>
            <w:proofErr w:type="gramEnd"/>
            <w:r w:rsidRPr="00082A08">
              <w:rPr>
                <w:b/>
                <w:i/>
              </w:rPr>
              <w:t>/</w:t>
            </w:r>
            <w:proofErr w:type="spellStart"/>
            <w:r w:rsidRPr="00082A08">
              <w:rPr>
                <w:b/>
                <w:i/>
              </w:rPr>
              <w:t>п</w:t>
            </w:r>
            <w:proofErr w:type="spellEnd"/>
          </w:p>
        </w:tc>
        <w:tc>
          <w:tcPr>
            <w:tcW w:w="1440" w:type="dxa"/>
            <w:tcBorders>
              <w:top w:val="single" w:sz="4" w:space="0" w:color="auto"/>
              <w:left w:val="single" w:sz="4" w:space="0" w:color="auto"/>
              <w:bottom w:val="single" w:sz="4" w:space="0" w:color="auto"/>
              <w:right w:val="single" w:sz="4" w:space="0" w:color="auto"/>
            </w:tcBorders>
            <w:vAlign w:val="center"/>
          </w:tcPr>
          <w:p w:rsidR="00350B34" w:rsidRPr="00082A08" w:rsidRDefault="00350B34" w:rsidP="00082A08">
            <w:pPr>
              <w:keepNext/>
              <w:keepLines/>
              <w:widowControl w:val="0"/>
              <w:suppressLineNumbers/>
              <w:suppressAutoHyphens/>
              <w:spacing w:after="0"/>
              <w:jc w:val="center"/>
              <w:rPr>
                <w:b/>
                <w:i/>
              </w:rPr>
            </w:pPr>
            <w:r w:rsidRPr="00082A08">
              <w:rPr>
                <w:b/>
                <w:i/>
              </w:rPr>
              <w:t xml:space="preserve">Ссылка на </w:t>
            </w:r>
            <w:r w:rsidR="00D1223B" w:rsidRPr="00082A08">
              <w:rPr>
                <w:b/>
                <w:i/>
              </w:rPr>
              <w:t>под</w:t>
            </w:r>
            <w:r w:rsidRPr="00082A08">
              <w:rPr>
                <w:b/>
                <w:i/>
              </w:rPr>
              <w:t xml:space="preserve">пункт </w:t>
            </w:r>
            <w:hyperlink r:id="rId54" w:anchor="_РАЗДЕЛ_I.2._ОБЩИЕ_УСЛОВИЯ ПРОВЕДЕНИ#_РАЗДЕЛ_I.2._ОБЩИЕ_УСЛОВИЯ ПРОВЕДЕНИ" w:history="1">
              <w:r w:rsidRPr="00082A08">
                <w:rPr>
                  <w:rStyle w:val="a3"/>
                  <w:b/>
                  <w:i/>
                  <w:color w:val="auto"/>
                  <w:u w:val="none"/>
                </w:rPr>
                <w:t xml:space="preserve">Раздела </w:t>
              </w:r>
              <w:r w:rsidR="00AD4D78">
                <w:rPr>
                  <w:rStyle w:val="a3"/>
                  <w:b/>
                  <w:i/>
                  <w:color w:val="auto"/>
                  <w:u w:val="none"/>
                </w:rPr>
                <w:t>1</w:t>
              </w:r>
              <w:r w:rsidRPr="00082A08">
                <w:rPr>
                  <w:rStyle w:val="a3"/>
                  <w:b/>
                  <w:i/>
                  <w:color w:val="auto"/>
                  <w:u w:val="none"/>
                </w:rPr>
                <w:t>.2.</w:t>
              </w:r>
            </w:hyperlink>
          </w:p>
          <w:p w:rsidR="00350B34" w:rsidRPr="00082A08" w:rsidRDefault="00350B34" w:rsidP="00082A08">
            <w:pPr>
              <w:keepNext/>
              <w:keepLines/>
              <w:widowControl w:val="0"/>
              <w:suppressLineNumbers/>
              <w:suppressAutoHyphens/>
              <w:spacing w:after="0"/>
              <w:jc w:val="center"/>
              <w:rPr>
                <w:b/>
                <w:i/>
              </w:rPr>
            </w:pPr>
          </w:p>
        </w:tc>
        <w:tc>
          <w:tcPr>
            <w:tcW w:w="2340" w:type="dxa"/>
            <w:tcBorders>
              <w:top w:val="single" w:sz="4" w:space="0" w:color="auto"/>
              <w:left w:val="single" w:sz="4" w:space="0" w:color="auto"/>
              <w:bottom w:val="single" w:sz="4" w:space="0" w:color="auto"/>
              <w:right w:val="single" w:sz="4" w:space="0" w:color="auto"/>
            </w:tcBorders>
            <w:vAlign w:val="center"/>
          </w:tcPr>
          <w:p w:rsidR="00350B34" w:rsidRPr="00082A08" w:rsidRDefault="00350B34" w:rsidP="00082A08">
            <w:pPr>
              <w:keepNext/>
              <w:keepLines/>
              <w:widowControl w:val="0"/>
              <w:suppressLineNumbers/>
              <w:suppressAutoHyphens/>
              <w:spacing w:after="0"/>
              <w:jc w:val="center"/>
              <w:rPr>
                <w:b/>
                <w:i/>
              </w:rPr>
            </w:pPr>
            <w:r w:rsidRPr="00082A08">
              <w:rPr>
                <w:b/>
                <w:i/>
              </w:rPr>
              <w:t>Наименование</w:t>
            </w:r>
          </w:p>
          <w:p w:rsidR="00350B34" w:rsidRPr="00082A08" w:rsidRDefault="00350B34" w:rsidP="00082A08">
            <w:pPr>
              <w:keepNext/>
              <w:keepLines/>
              <w:widowControl w:val="0"/>
              <w:suppressLineNumbers/>
              <w:suppressAutoHyphens/>
              <w:spacing w:after="0"/>
              <w:jc w:val="center"/>
              <w:rPr>
                <w:b/>
                <w:i/>
              </w:rPr>
            </w:pPr>
            <w:r w:rsidRPr="00082A08">
              <w:rPr>
                <w:b/>
                <w:i/>
              </w:rPr>
              <w:t>пункта</w:t>
            </w:r>
          </w:p>
        </w:tc>
        <w:tc>
          <w:tcPr>
            <w:tcW w:w="5760" w:type="dxa"/>
            <w:tcBorders>
              <w:top w:val="single" w:sz="4" w:space="0" w:color="auto"/>
              <w:left w:val="single" w:sz="4" w:space="0" w:color="auto"/>
              <w:bottom w:val="single" w:sz="4" w:space="0" w:color="auto"/>
              <w:right w:val="single" w:sz="4" w:space="0" w:color="auto"/>
            </w:tcBorders>
            <w:vAlign w:val="center"/>
          </w:tcPr>
          <w:p w:rsidR="007B198C" w:rsidRPr="00082A08" w:rsidRDefault="00350B34" w:rsidP="00082A08">
            <w:pPr>
              <w:keepNext/>
              <w:keepLines/>
              <w:widowControl w:val="0"/>
              <w:suppressLineNumbers/>
              <w:suppressAutoHyphens/>
              <w:spacing w:after="0"/>
              <w:jc w:val="center"/>
              <w:rPr>
                <w:i/>
              </w:rPr>
            </w:pPr>
            <w:r w:rsidRPr="00082A08">
              <w:rPr>
                <w:b/>
                <w:i/>
              </w:rPr>
              <w:t>Текст пояснений</w:t>
            </w:r>
          </w:p>
        </w:tc>
      </w:tr>
      <w:tr w:rsidR="00350B34"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350B34" w:rsidRPr="00082A08" w:rsidRDefault="00350B34" w:rsidP="00082A08">
            <w:pPr>
              <w:spacing w:after="0"/>
              <w:jc w:val="center"/>
            </w:pPr>
            <w:r w:rsidRPr="00082A08">
              <w:t>1</w:t>
            </w:r>
          </w:p>
        </w:tc>
        <w:tc>
          <w:tcPr>
            <w:tcW w:w="1440" w:type="dxa"/>
            <w:tcBorders>
              <w:top w:val="single" w:sz="4" w:space="0" w:color="auto"/>
              <w:left w:val="single" w:sz="4" w:space="0" w:color="auto"/>
              <w:bottom w:val="single" w:sz="4" w:space="0" w:color="auto"/>
              <w:right w:val="single" w:sz="4" w:space="0" w:color="auto"/>
            </w:tcBorders>
            <w:vAlign w:val="center"/>
          </w:tcPr>
          <w:p w:rsidR="00350B34" w:rsidRPr="00082A08" w:rsidRDefault="00350B34" w:rsidP="00082A08">
            <w:pPr>
              <w:keepNext/>
              <w:keepLines/>
              <w:widowControl w:val="0"/>
              <w:suppressLineNumbers/>
              <w:suppressAutoHyphens/>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350B34" w:rsidRPr="00082A08" w:rsidRDefault="008D7EB9" w:rsidP="00082A08">
            <w:pPr>
              <w:keepNext/>
              <w:keepLines/>
              <w:widowControl w:val="0"/>
              <w:suppressLineNumbers/>
              <w:suppressAutoHyphens/>
              <w:spacing w:after="0"/>
              <w:jc w:val="center"/>
            </w:pPr>
            <w:r w:rsidRPr="00082A08">
              <w:t xml:space="preserve">Сведения  о </w:t>
            </w:r>
            <w:r w:rsidR="00350B34" w:rsidRPr="00082A08">
              <w:t xml:space="preserve"> Заказчик</w:t>
            </w:r>
            <w:r w:rsidRPr="00082A08">
              <w:t>е</w:t>
            </w:r>
          </w:p>
        </w:tc>
        <w:tc>
          <w:tcPr>
            <w:tcW w:w="5760" w:type="dxa"/>
            <w:tcBorders>
              <w:top w:val="single" w:sz="4" w:space="0" w:color="auto"/>
              <w:left w:val="single" w:sz="4" w:space="0" w:color="auto"/>
              <w:bottom w:val="single" w:sz="4" w:space="0" w:color="auto"/>
              <w:right w:val="single" w:sz="4" w:space="0" w:color="auto"/>
            </w:tcBorders>
            <w:vAlign w:val="center"/>
          </w:tcPr>
          <w:p w:rsidR="00082A08" w:rsidRPr="002E336A" w:rsidRDefault="00082A08" w:rsidP="003B23DF">
            <w:pPr>
              <w:spacing w:after="0"/>
              <w:contextualSpacing/>
            </w:pPr>
            <w:r w:rsidRPr="002E336A">
              <w:t xml:space="preserve">Заказчик: </w:t>
            </w:r>
            <w:r w:rsidR="00AD4D78" w:rsidRPr="002E336A">
              <w:t>Общество с ограниченной ответственн</w:t>
            </w:r>
            <w:r w:rsidR="00AD4D78" w:rsidRPr="002E336A">
              <w:t>о</w:t>
            </w:r>
            <w:r w:rsidR="00AD4D78" w:rsidRPr="002E336A">
              <w:t>стью</w:t>
            </w:r>
            <w:r w:rsidRPr="002E336A">
              <w:t xml:space="preserve"> «</w:t>
            </w:r>
            <w:r w:rsidR="00AD4D78" w:rsidRPr="002E336A">
              <w:t>ОЭСК</w:t>
            </w:r>
            <w:r w:rsidRPr="002E336A">
              <w:t>»;</w:t>
            </w:r>
          </w:p>
          <w:p w:rsidR="00AD4D78" w:rsidRPr="002E336A" w:rsidRDefault="00082A08" w:rsidP="003B23DF">
            <w:pPr>
              <w:spacing w:after="0"/>
              <w:contextualSpacing/>
            </w:pPr>
            <w:r w:rsidRPr="002E336A">
              <w:t xml:space="preserve">Место нахождения: </w:t>
            </w:r>
            <w:r w:rsidR="00AD4D78" w:rsidRPr="002E336A">
              <w:t xml:space="preserve">653047, Кемеровская область, </w:t>
            </w:r>
            <w:proofErr w:type="gramStart"/>
            <w:r w:rsidR="00AD4D78" w:rsidRPr="002E336A">
              <w:t>г</w:t>
            </w:r>
            <w:proofErr w:type="gramEnd"/>
            <w:r w:rsidR="00AD4D78" w:rsidRPr="002E336A">
              <w:t>. Прокопьевск</w:t>
            </w:r>
            <w:r w:rsidR="0099353A">
              <w:t xml:space="preserve">, ул. Гайдара, 43, </w:t>
            </w:r>
            <w:proofErr w:type="spellStart"/>
            <w:r w:rsidR="0099353A">
              <w:t>пом</w:t>
            </w:r>
            <w:proofErr w:type="spellEnd"/>
            <w:r w:rsidR="0099353A">
              <w:t>. 1</w:t>
            </w:r>
            <w:r w:rsidR="00AD4D78" w:rsidRPr="002E336A">
              <w:t xml:space="preserve">п. </w:t>
            </w:r>
          </w:p>
          <w:p w:rsidR="00AD4D78" w:rsidRPr="002E336A" w:rsidRDefault="00082A08" w:rsidP="003B23DF">
            <w:pPr>
              <w:spacing w:after="0"/>
              <w:contextualSpacing/>
            </w:pPr>
            <w:r w:rsidRPr="002E336A">
              <w:t xml:space="preserve">Почтовый адрес: </w:t>
            </w:r>
            <w:r w:rsidR="00AD4D78" w:rsidRPr="002E336A">
              <w:t xml:space="preserve">653047, Кемеровская область, </w:t>
            </w:r>
            <w:proofErr w:type="gramStart"/>
            <w:r w:rsidR="00AD4D78" w:rsidRPr="002E336A">
              <w:t>г</w:t>
            </w:r>
            <w:proofErr w:type="gramEnd"/>
            <w:r w:rsidR="00AD4D78" w:rsidRPr="002E336A">
              <w:t>. Прокопьевск</w:t>
            </w:r>
            <w:r w:rsidR="0099353A">
              <w:t xml:space="preserve">, ул. Гайдара, 43, </w:t>
            </w:r>
            <w:proofErr w:type="spellStart"/>
            <w:r w:rsidR="0099353A">
              <w:t>пом</w:t>
            </w:r>
            <w:proofErr w:type="spellEnd"/>
            <w:r w:rsidR="0099353A">
              <w:t>. 1</w:t>
            </w:r>
            <w:r w:rsidR="00AD4D78" w:rsidRPr="002E336A">
              <w:t xml:space="preserve">п. </w:t>
            </w:r>
          </w:p>
          <w:p w:rsidR="00082A08" w:rsidRPr="002E336A" w:rsidRDefault="00082A08" w:rsidP="003B23DF">
            <w:pPr>
              <w:spacing w:after="0"/>
              <w:contextualSpacing/>
            </w:pPr>
            <w:r w:rsidRPr="002E336A">
              <w:t xml:space="preserve">Контактное лицо: </w:t>
            </w:r>
            <w:r w:rsidR="00AD4D78" w:rsidRPr="002E336A">
              <w:t>Мишенин Артем Евгеньевич</w:t>
            </w:r>
            <w:r w:rsidRPr="002E336A">
              <w:t>;</w:t>
            </w:r>
          </w:p>
          <w:p w:rsidR="00AD4D78" w:rsidRPr="002E336A" w:rsidRDefault="00082A08" w:rsidP="003B23DF">
            <w:pPr>
              <w:spacing w:after="0"/>
              <w:contextualSpacing/>
            </w:pPr>
            <w:r w:rsidRPr="002E336A">
              <w:t xml:space="preserve">Адрес электронной почты: </w:t>
            </w:r>
          </w:p>
          <w:p w:rsidR="00082A08" w:rsidRPr="002E336A" w:rsidRDefault="005010C8" w:rsidP="003B23DF">
            <w:pPr>
              <w:spacing w:after="0"/>
              <w:contextualSpacing/>
            </w:pPr>
            <w:hyperlink r:id="rId55" w:history="1">
              <w:r w:rsidR="00AD4D78" w:rsidRPr="002E336A">
                <w:t>a.mishenin@elektroseti.com</w:t>
              </w:r>
            </w:hyperlink>
            <w:r w:rsidR="00082A08" w:rsidRPr="002E336A">
              <w:t>;</w:t>
            </w:r>
          </w:p>
          <w:p w:rsidR="008B3802" w:rsidRPr="00082A08" w:rsidRDefault="00082A08" w:rsidP="003B23DF">
            <w:pPr>
              <w:spacing w:after="0"/>
            </w:pPr>
            <w:r w:rsidRPr="002E336A">
              <w:t xml:space="preserve">Телефон/факс: </w:t>
            </w:r>
            <w:r w:rsidR="00AD4D78" w:rsidRPr="002E336A">
              <w:t>8</w:t>
            </w:r>
            <w:r w:rsidRPr="002E336A">
              <w:t>(</w:t>
            </w:r>
            <w:r w:rsidR="00AD4D78" w:rsidRPr="002E336A">
              <w:t>3846</w:t>
            </w:r>
            <w:r w:rsidRPr="002E336A">
              <w:t>)</w:t>
            </w:r>
            <w:r w:rsidR="00AD4D78" w:rsidRPr="002E336A">
              <w:t>69-35-00</w:t>
            </w:r>
            <w:r w:rsidRPr="002E336A">
              <w:t xml:space="preserve"> </w:t>
            </w:r>
            <w:r w:rsidR="00AD4D78" w:rsidRPr="002E336A">
              <w:t>отдел АХО</w:t>
            </w:r>
            <w:r w:rsidRPr="002E336A">
              <w:t>;</w:t>
            </w:r>
          </w:p>
        </w:tc>
      </w:tr>
      <w:tr w:rsidR="00B61995" w:rsidRPr="00082A08" w:rsidTr="00082A08">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B61995" w:rsidRPr="00082A08" w:rsidRDefault="006F4B1E" w:rsidP="00082A08">
            <w:pPr>
              <w:spacing w:after="0"/>
              <w:jc w:val="center"/>
            </w:pPr>
            <w:r w:rsidRPr="00082A08">
              <w:t>2</w:t>
            </w:r>
          </w:p>
        </w:tc>
        <w:tc>
          <w:tcPr>
            <w:tcW w:w="1440" w:type="dxa"/>
            <w:tcBorders>
              <w:top w:val="single" w:sz="4" w:space="0" w:color="auto"/>
              <w:left w:val="single" w:sz="4" w:space="0" w:color="auto"/>
              <w:bottom w:val="single" w:sz="4" w:space="0" w:color="auto"/>
              <w:right w:val="single" w:sz="4" w:space="0" w:color="auto"/>
            </w:tcBorders>
            <w:vAlign w:val="center"/>
          </w:tcPr>
          <w:p w:rsidR="00B61995" w:rsidRPr="00082A08" w:rsidRDefault="00D525D0" w:rsidP="00AD4D78">
            <w:pPr>
              <w:keepNext/>
              <w:keepLines/>
              <w:widowControl w:val="0"/>
              <w:suppressLineNumbers/>
              <w:suppressAutoHyphens/>
              <w:spacing w:after="0"/>
              <w:jc w:val="center"/>
            </w:pPr>
            <w:r w:rsidRPr="00082A08">
              <w:t xml:space="preserve">Раздел </w:t>
            </w:r>
            <w:r w:rsidR="00AD4D78">
              <w:t>2</w:t>
            </w:r>
            <w:r w:rsidRPr="00082A08">
              <w:t>.1</w:t>
            </w:r>
          </w:p>
        </w:tc>
        <w:tc>
          <w:tcPr>
            <w:tcW w:w="2340" w:type="dxa"/>
            <w:tcBorders>
              <w:top w:val="single" w:sz="4" w:space="0" w:color="auto"/>
              <w:left w:val="single" w:sz="4" w:space="0" w:color="auto"/>
              <w:bottom w:val="single" w:sz="4" w:space="0" w:color="auto"/>
              <w:right w:val="single" w:sz="4" w:space="0" w:color="auto"/>
            </w:tcBorders>
            <w:vAlign w:val="center"/>
          </w:tcPr>
          <w:p w:rsidR="00B61995" w:rsidRPr="00082A08" w:rsidRDefault="00B43694" w:rsidP="003B23DF">
            <w:pPr>
              <w:keepNext/>
              <w:keepLines/>
              <w:widowControl w:val="0"/>
              <w:suppressLineNumbers/>
              <w:suppressAutoHyphens/>
              <w:spacing w:after="0"/>
              <w:jc w:val="center"/>
            </w:pPr>
            <w:r w:rsidRPr="00082A08">
              <w:t>Сайт в сети «Интернет»</w:t>
            </w:r>
            <w:r w:rsidR="008D7EB9" w:rsidRPr="00082A08">
              <w:t>,</w:t>
            </w:r>
            <w:r w:rsidRPr="00082A08">
              <w:t xml:space="preserve"> на котор</w:t>
            </w:r>
            <w:r w:rsidR="008D7EB9" w:rsidRPr="00082A08">
              <w:t>ом</w:t>
            </w:r>
            <w:r w:rsidRPr="00082A08">
              <w:t xml:space="preserve"> размещена информация о конкурс</w:t>
            </w:r>
            <w:r w:rsidR="00DB1457" w:rsidRPr="00082A08">
              <w:t>е</w:t>
            </w:r>
          </w:p>
        </w:tc>
        <w:tc>
          <w:tcPr>
            <w:tcW w:w="5760" w:type="dxa"/>
            <w:tcBorders>
              <w:top w:val="single" w:sz="4" w:space="0" w:color="auto"/>
              <w:left w:val="single" w:sz="4" w:space="0" w:color="auto"/>
              <w:bottom w:val="single" w:sz="4" w:space="0" w:color="auto"/>
              <w:right w:val="single" w:sz="4" w:space="0" w:color="auto"/>
            </w:tcBorders>
            <w:vAlign w:val="center"/>
          </w:tcPr>
          <w:p w:rsidR="00B61995" w:rsidRPr="00AD4D78" w:rsidRDefault="00D525D0" w:rsidP="003B23DF">
            <w:pPr>
              <w:spacing w:after="0"/>
              <w:rPr>
                <w:noProof/>
              </w:rPr>
            </w:pPr>
            <w:r w:rsidRPr="00082A08">
              <w:t>Адрес сайта, на котором размещена  конкурсная д</w:t>
            </w:r>
            <w:r w:rsidRPr="00082A08">
              <w:t>о</w:t>
            </w:r>
            <w:r w:rsidRPr="00082A08">
              <w:t>кументация, и будут размещаться все возможные и</w:t>
            </w:r>
            <w:r w:rsidRPr="00082A08">
              <w:t>з</w:t>
            </w:r>
            <w:r w:rsidRPr="00082A08">
              <w:t>менения и протоколы</w:t>
            </w:r>
            <w:r w:rsidR="00B43694" w:rsidRPr="00082A08">
              <w:t>:</w:t>
            </w:r>
            <w:r w:rsidRPr="00082A08">
              <w:rPr>
                <w:rStyle w:val="a3"/>
              </w:rPr>
              <w:t xml:space="preserve"> </w:t>
            </w:r>
            <w:hyperlink r:id="rId56" w:history="1">
              <w:r w:rsidR="00B43694" w:rsidRPr="00082A08">
                <w:rPr>
                  <w:color w:val="0000FF"/>
                  <w:u w:val="single"/>
                  <w:lang w:val="en-US" w:eastAsia="ar-SA"/>
                </w:rPr>
                <w:t>www</w:t>
              </w:r>
              <w:r w:rsidR="00B43694" w:rsidRPr="00082A08">
                <w:rPr>
                  <w:color w:val="0000FF"/>
                  <w:u w:val="single"/>
                  <w:lang w:eastAsia="ar-SA"/>
                </w:rPr>
                <w:t>.</w:t>
              </w:r>
              <w:r w:rsidR="00B43694" w:rsidRPr="00082A08">
                <w:rPr>
                  <w:color w:val="0000FF"/>
                  <w:u w:val="single"/>
                  <w:lang w:val="en-US" w:eastAsia="ar-SA"/>
                </w:rPr>
                <w:t>zakupki</w:t>
              </w:r>
              <w:r w:rsidR="00B43694" w:rsidRPr="00082A08">
                <w:rPr>
                  <w:color w:val="0000FF"/>
                  <w:u w:val="single"/>
                  <w:lang w:eastAsia="ar-SA"/>
                </w:rPr>
                <w:t>.</w:t>
              </w:r>
              <w:r w:rsidR="00B43694" w:rsidRPr="00082A08">
                <w:rPr>
                  <w:color w:val="0000FF"/>
                  <w:u w:val="single"/>
                  <w:lang w:val="en-US" w:eastAsia="ar-SA"/>
                </w:rPr>
                <w:t>gov</w:t>
              </w:r>
              <w:r w:rsidR="00B43694" w:rsidRPr="00082A08">
                <w:rPr>
                  <w:color w:val="0000FF"/>
                  <w:u w:val="single"/>
                  <w:lang w:eastAsia="ar-SA"/>
                </w:rPr>
                <w:t>.</w:t>
              </w:r>
              <w:r w:rsidR="00B43694" w:rsidRPr="00082A08">
                <w:rPr>
                  <w:color w:val="0000FF"/>
                  <w:u w:val="single"/>
                  <w:lang w:val="en-US" w:eastAsia="ar-SA"/>
                </w:rPr>
                <w:t>ru</w:t>
              </w:r>
            </w:hyperlink>
            <w:r w:rsidR="00B43694" w:rsidRPr="00082A08">
              <w:rPr>
                <w:lang w:eastAsia="ar-SA"/>
              </w:rPr>
              <w:t xml:space="preserve"> (Единая информационная система)</w:t>
            </w:r>
            <w:r w:rsidR="00AD4D78">
              <w:rPr>
                <w:lang w:eastAsia="ar-SA"/>
              </w:rPr>
              <w:t xml:space="preserve">, </w:t>
            </w:r>
            <w:hyperlink r:id="rId57" w:history="1">
              <w:r w:rsidR="00AD4D78" w:rsidRPr="008911CF">
                <w:rPr>
                  <w:rStyle w:val="a3"/>
                  <w:lang w:val="en-US" w:eastAsia="ar-SA"/>
                </w:rPr>
                <w:t>www</w:t>
              </w:r>
              <w:r w:rsidR="00AD4D78" w:rsidRPr="00AD4D78">
                <w:rPr>
                  <w:rStyle w:val="a3"/>
                  <w:lang w:eastAsia="ar-SA"/>
                </w:rPr>
                <w:t>.</w:t>
              </w:r>
              <w:r w:rsidR="00AD4D78" w:rsidRPr="008911CF">
                <w:rPr>
                  <w:rStyle w:val="a3"/>
                  <w:lang w:val="en-US" w:eastAsia="ar-SA"/>
                </w:rPr>
                <w:t>elektroseti</w:t>
              </w:r>
              <w:r w:rsidR="00AD4D78" w:rsidRPr="00AD4D78">
                <w:rPr>
                  <w:rStyle w:val="a3"/>
                  <w:lang w:eastAsia="ar-SA"/>
                </w:rPr>
                <w:t>.</w:t>
              </w:r>
              <w:r w:rsidR="00AD4D78" w:rsidRPr="008911CF">
                <w:rPr>
                  <w:rStyle w:val="a3"/>
                  <w:lang w:val="en-US" w:eastAsia="ar-SA"/>
                </w:rPr>
                <w:t>com</w:t>
              </w:r>
            </w:hyperlink>
            <w:r w:rsidR="00AD4D78" w:rsidRPr="00AD4D78">
              <w:rPr>
                <w:lang w:eastAsia="ar-SA"/>
              </w:rPr>
              <w:t xml:space="preserve"> </w:t>
            </w:r>
            <w:r w:rsidR="00AD4D78">
              <w:rPr>
                <w:lang w:eastAsia="ar-SA"/>
              </w:rPr>
              <w:t>оф</w:t>
            </w:r>
            <w:r w:rsidR="00AD4D78">
              <w:rPr>
                <w:lang w:eastAsia="ar-SA"/>
              </w:rPr>
              <w:t>и</w:t>
            </w:r>
            <w:r w:rsidR="00AD4D78">
              <w:rPr>
                <w:lang w:eastAsia="ar-SA"/>
              </w:rPr>
              <w:t>циальный сайт заказчика.</w:t>
            </w:r>
          </w:p>
        </w:tc>
      </w:tr>
      <w:tr w:rsidR="00727AC6" w:rsidRPr="00082A08" w:rsidTr="00082A08">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B61995" w:rsidP="00082A08">
            <w:pPr>
              <w:spacing w:after="0"/>
              <w:jc w:val="center"/>
            </w:pPr>
            <w:r w:rsidRPr="00082A08">
              <w:t>3</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AD4D78">
            <w:pPr>
              <w:keepNext/>
              <w:keepLines/>
              <w:widowControl w:val="0"/>
              <w:suppressLineNumbers/>
              <w:suppressAutoHyphens/>
              <w:spacing w:after="0"/>
              <w:jc w:val="center"/>
            </w:pPr>
            <w:r w:rsidRPr="00082A08">
              <w:t xml:space="preserve">Подпункт </w:t>
            </w:r>
            <w:r w:rsidR="00AD4D78">
              <w:t>6</w:t>
            </w:r>
            <w:r w:rsidRPr="00082A08">
              <w:t>.</w:t>
            </w:r>
            <w:r w:rsidR="00AD4D78">
              <w:t>1.</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keepNext/>
              <w:keepLines/>
              <w:widowControl w:val="0"/>
              <w:suppressLineNumbers/>
              <w:suppressAutoHyphens/>
              <w:spacing w:after="0"/>
              <w:jc w:val="center"/>
            </w:pPr>
            <w:r w:rsidRPr="00082A08">
              <w:t>Вид и предмет конкурса</w:t>
            </w:r>
          </w:p>
        </w:tc>
        <w:tc>
          <w:tcPr>
            <w:tcW w:w="5760" w:type="dxa"/>
            <w:tcBorders>
              <w:top w:val="single" w:sz="4" w:space="0" w:color="auto"/>
              <w:left w:val="single" w:sz="4" w:space="0" w:color="auto"/>
              <w:bottom w:val="single" w:sz="4" w:space="0" w:color="auto"/>
              <w:right w:val="single" w:sz="4" w:space="0" w:color="auto"/>
            </w:tcBorders>
            <w:vAlign w:val="center"/>
          </w:tcPr>
          <w:p w:rsidR="00391E20" w:rsidRPr="00391E20" w:rsidRDefault="00391E20" w:rsidP="00391E20">
            <w:pPr>
              <w:spacing w:after="0"/>
              <w:outlineLvl w:val="0"/>
            </w:pPr>
            <w:r w:rsidRPr="00391E20">
              <w:t>Открытый конкурс на право заключения договора на поставку ГСМ (АИ-92, АИ-95, ДТ) для ООО «ОЭСК»</w:t>
            </w:r>
          </w:p>
          <w:p w:rsidR="00727AC6" w:rsidRPr="0099353A" w:rsidRDefault="00727AC6" w:rsidP="0099353A">
            <w:pPr>
              <w:widowControl w:val="0"/>
              <w:spacing w:after="0"/>
              <w:rPr>
                <w:b/>
                <w:spacing w:val="-6"/>
              </w:rPr>
            </w:pPr>
          </w:p>
        </w:tc>
      </w:tr>
      <w:tr w:rsidR="00727AC6" w:rsidRPr="00082A08" w:rsidTr="00082A08">
        <w:trPr>
          <w:trHeight w:val="348"/>
        </w:trPr>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B61995" w:rsidP="00082A08">
            <w:pPr>
              <w:spacing w:after="0"/>
              <w:jc w:val="center"/>
            </w:pPr>
            <w:r w:rsidRPr="00082A08">
              <w:t>4</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CA1079">
            <w:pPr>
              <w:keepNext/>
              <w:keepLines/>
              <w:widowControl w:val="0"/>
              <w:suppressLineNumbers/>
              <w:suppressAutoHyphens/>
              <w:spacing w:after="0"/>
              <w:jc w:val="center"/>
            </w:pPr>
            <w:r w:rsidRPr="00082A08">
              <w:t xml:space="preserve">Подпункт </w:t>
            </w:r>
            <w:r w:rsidR="00CA1079">
              <w:t>5</w:t>
            </w:r>
            <w:r w:rsidRPr="00082A08">
              <w:t>.3.</w:t>
            </w:r>
            <w:r w:rsidR="00CA1079">
              <w:t>1</w:t>
            </w:r>
            <w:r w:rsidRPr="00082A08">
              <w:t>.</w:t>
            </w:r>
            <w:r w:rsidR="00CA1079">
              <w:t>2.</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keepNext/>
              <w:keepLines/>
              <w:widowControl w:val="0"/>
              <w:suppressLineNumbers/>
              <w:suppressAutoHyphens/>
              <w:spacing w:after="0"/>
              <w:jc w:val="center"/>
            </w:pPr>
            <w:r w:rsidRPr="00082A08">
              <w:t>Место</w:t>
            </w:r>
            <w:r w:rsidR="00B61995" w:rsidRPr="00082A08">
              <w:t xml:space="preserve"> и</w:t>
            </w:r>
            <w:r w:rsidRPr="00082A08">
              <w:t xml:space="preserve"> условия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CA1079" w:rsidRPr="003B23DF" w:rsidRDefault="00FA46DF" w:rsidP="003B23DF">
            <w:pPr>
              <w:spacing w:after="0"/>
              <w:contextualSpacing/>
            </w:pPr>
            <w:proofErr w:type="gramStart"/>
            <w:r>
              <w:t>Согласно договора</w:t>
            </w:r>
            <w:proofErr w:type="gramEnd"/>
          </w:p>
          <w:p w:rsidR="00727AC6" w:rsidRPr="00733149" w:rsidRDefault="00727AC6" w:rsidP="003B23DF">
            <w:pPr>
              <w:keepNext/>
              <w:widowControl w:val="0"/>
              <w:spacing w:after="0"/>
            </w:pPr>
          </w:p>
        </w:tc>
      </w:tr>
      <w:tr w:rsidR="00B61995" w:rsidRPr="00082A08" w:rsidTr="00082A08">
        <w:trPr>
          <w:trHeight w:val="829"/>
        </w:trPr>
        <w:tc>
          <w:tcPr>
            <w:tcW w:w="648" w:type="dxa"/>
            <w:tcBorders>
              <w:top w:val="single" w:sz="4" w:space="0" w:color="auto"/>
              <w:left w:val="single" w:sz="4" w:space="0" w:color="auto"/>
              <w:bottom w:val="single" w:sz="4" w:space="0" w:color="auto"/>
              <w:right w:val="single" w:sz="4" w:space="0" w:color="auto"/>
            </w:tcBorders>
            <w:vAlign w:val="center"/>
          </w:tcPr>
          <w:p w:rsidR="00B61995" w:rsidRPr="00082A08" w:rsidRDefault="00B61995" w:rsidP="00082A08">
            <w:pPr>
              <w:spacing w:after="0"/>
              <w:jc w:val="center"/>
            </w:pPr>
            <w:r w:rsidRPr="00082A08">
              <w:t>5</w:t>
            </w:r>
          </w:p>
        </w:tc>
        <w:tc>
          <w:tcPr>
            <w:tcW w:w="1440" w:type="dxa"/>
            <w:tcBorders>
              <w:top w:val="single" w:sz="4" w:space="0" w:color="auto"/>
              <w:left w:val="single" w:sz="4" w:space="0" w:color="auto"/>
              <w:bottom w:val="single" w:sz="4" w:space="0" w:color="auto"/>
              <w:right w:val="single" w:sz="4" w:space="0" w:color="auto"/>
            </w:tcBorders>
            <w:vAlign w:val="center"/>
          </w:tcPr>
          <w:p w:rsidR="00B61995" w:rsidRPr="00082A08" w:rsidRDefault="00B61995" w:rsidP="00CA1079">
            <w:pPr>
              <w:keepNext/>
              <w:keepLines/>
              <w:widowControl w:val="0"/>
              <w:suppressLineNumbers/>
              <w:suppressAutoHyphens/>
              <w:spacing w:after="0" w:line="360" w:lineRule="auto"/>
              <w:jc w:val="center"/>
            </w:pPr>
            <w:r w:rsidRPr="00082A08">
              <w:t xml:space="preserve">Подпункт </w:t>
            </w:r>
            <w:r w:rsidR="00CA1079">
              <w:t>5</w:t>
            </w:r>
            <w:r w:rsidRPr="00082A08">
              <w:t>.3.</w:t>
            </w:r>
            <w:r w:rsidR="00CA1079">
              <w:t>1</w:t>
            </w:r>
            <w:r w:rsidRPr="00082A08">
              <w:t>.</w:t>
            </w:r>
            <w:r w:rsidR="00CA1079">
              <w:t>4.</w:t>
            </w:r>
          </w:p>
        </w:tc>
        <w:tc>
          <w:tcPr>
            <w:tcW w:w="2340" w:type="dxa"/>
            <w:tcBorders>
              <w:top w:val="single" w:sz="4" w:space="0" w:color="auto"/>
              <w:left w:val="single" w:sz="4" w:space="0" w:color="auto"/>
              <w:bottom w:val="single" w:sz="4" w:space="0" w:color="auto"/>
              <w:right w:val="single" w:sz="4" w:space="0" w:color="auto"/>
            </w:tcBorders>
            <w:vAlign w:val="center"/>
          </w:tcPr>
          <w:p w:rsidR="00B61995" w:rsidRPr="00082A08" w:rsidRDefault="00B61995" w:rsidP="003B23DF">
            <w:pPr>
              <w:keepNext/>
              <w:keepLines/>
              <w:widowControl w:val="0"/>
              <w:suppressLineNumbers/>
              <w:suppressAutoHyphens/>
              <w:spacing w:after="0"/>
              <w:jc w:val="center"/>
            </w:pPr>
            <w:r w:rsidRPr="00082A08">
              <w:t>Сроки (периоды)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B61995" w:rsidRPr="00082A08" w:rsidRDefault="00CA1079" w:rsidP="00FA46DF">
            <w:pPr>
              <w:keepNext/>
              <w:widowControl w:val="0"/>
              <w:spacing w:after="0"/>
              <w:jc w:val="left"/>
            </w:pPr>
            <w:proofErr w:type="gramStart"/>
            <w:r>
              <w:t>Согласно договора</w:t>
            </w:r>
            <w:proofErr w:type="gramEnd"/>
          </w:p>
        </w:tc>
      </w:tr>
      <w:tr w:rsidR="00727AC6" w:rsidRPr="00082A08" w:rsidTr="00082A08">
        <w:trPr>
          <w:trHeight w:val="1088"/>
        </w:trPr>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AD2823" w:rsidP="00082A08">
            <w:pPr>
              <w:spacing w:after="0"/>
              <w:jc w:val="center"/>
            </w:pPr>
            <w:r w:rsidRPr="00082A08">
              <w:t>6</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CA1079">
            <w:pPr>
              <w:keepNext/>
              <w:keepLines/>
              <w:widowControl w:val="0"/>
              <w:suppressLineNumbers/>
              <w:suppressAutoHyphens/>
              <w:spacing w:after="0" w:line="360" w:lineRule="auto"/>
              <w:jc w:val="center"/>
            </w:pPr>
            <w:r w:rsidRPr="00082A08">
              <w:t>Подп</w:t>
            </w:r>
            <w:r w:rsidR="009D5F69" w:rsidRPr="00082A08">
              <w:t xml:space="preserve">ункт </w:t>
            </w:r>
            <w:r w:rsidR="00CA1079">
              <w:t>5</w:t>
            </w:r>
            <w:r w:rsidR="009D5F69" w:rsidRPr="00082A08">
              <w:t>.</w:t>
            </w:r>
            <w:r w:rsidR="00CA1079">
              <w:t>1</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keepNext/>
              <w:keepLines/>
              <w:widowControl w:val="0"/>
              <w:suppressLineNumbers/>
              <w:suppressAutoHyphens/>
              <w:spacing w:after="0"/>
              <w:jc w:val="center"/>
            </w:pPr>
            <w:proofErr w:type="gramStart"/>
            <w:r w:rsidRPr="00082A08">
              <w:t xml:space="preserve">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w:t>
            </w:r>
            <w:r w:rsidRPr="00082A08">
              <w:lastRenderedPageBreak/>
              <w:t>размерам, упаковке, к способу отгрузки товара, к результатам работы/услуги, а также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необходимости) и иные показатели, связанные с определением соответствия поставляемого</w:t>
            </w:r>
            <w:proofErr w:type="gramEnd"/>
            <w:r w:rsidRPr="00082A08">
              <w:t xml:space="preserve"> товара (выполняемых работ, оказываемых услуг) потребностям Заказчика</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082A08" w:rsidRDefault="00FA46DF" w:rsidP="00FA46DF">
            <w:pPr>
              <w:spacing w:after="0"/>
              <w:rPr>
                <w:i/>
              </w:rPr>
            </w:pPr>
            <w:r>
              <w:rPr>
                <w:noProof/>
              </w:rPr>
              <w:lastRenderedPageBreak/>
              <w:t>В соответствии</w:t>
            </w:r>
            <w:r w:rsidR="00D01233" w:rsidRPr="00082A08">
              <w:rPr>
                <w:noProof/>
              </w:rPr>
              <w:t xml:space="preserve"> </w:t>
            </w:r>
            <w:r>
              <w:rPr>
                <w:noProof/>
              </w:rPr>
              <w:t xml:space="preserve">с </w:t>
            </w:r>
            <w:r w:rsidR="00727AC6" w:rsidRPr="00082A08">
              <w:rPr>
                <w:noProof/>
              </w:rPr>
              <w:t>Технической част</w:t>
            </w:r>
            <w:r>
              <w:rPr>
                <w:noProof/>
              </w:rPr>
              <w:t>ью</w:t>
            </w:r>
            <w:r w:rsidR="00727AC6" w:rsidRPr="00082A08">
              <w:rPr>
                <w:noProof/>
              </w:rPr>
              <w:t xml:space="preserve"> </w:t>
            </w:r>
            <w:r w:rsidR="00727AC6" w:rsidRPr="00082A08">
              <w:t xml:space="preserve">(часть </w:t>
            </w:r>
            <w:r w:rsidR="00727AC6" w:rsidRPr="00082A08">
              <w:rPr>
                <w:lang w:val="en-US"/>
              </w:rPr>
              <w:t>III</w:t>
            </w:r>
            <w:r w:rsidR="00727AC6" w:rsidRPr="00082A08">
              <w:t xml:space="preserve">) </w:t>
            </w:r>
            <w:r w:rsidR="00727AC6" w:rsidRPr="00082A08">
              <w:rPr>
                <w:noProof/>
              </w:rPr>
              <w:t>конкурсной документации</w:t>
            </w:r>
            <w:r w:rsidR="00D01233" w:rsidRPr="00082A08">
              <w:rPr>
                <w:noProof/>
              </w:rPr>
              <w:t xml:space="preserve">, а также в </w:t>
            </w:r>
            <w:r w:rsidR="00D01233" w:rsidRPr="00082A08">
              <w:t xml:space="preserve">(часть </w:t>
            </w:r>
            <w:r w:rsidR="00D01233" w:rsidRPr="00082A08">
              <w:rPr>
                <w:lang w:val="en-US"/>
              </w:rPr>
              <w:t>II</w:t>
            </w:r>
            <w:r w:rsidR="00D01233" w:rsidRPr="00082A08">
              <w:t xml:space="preserve">) </w:t>
            </w:r>
            <w:r w:rsidR="00D01233" w:rsidRPr="00082A08">
              <w:rPr>
                <w:noProof/>
              </w:rPr>
              <w:t>конкурсной документации.</w:t>
            </w: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AD2823" w:rsidP="00082A08">
            <w:pPr>
              <w:spacing w:after="0"/>
              <w:jc w:val="center"/>
            </w:pPr>
            <w:r w:rsidRPr="00082A08">
              <w:lastRenderedPageBreak/>
              <w:t>7</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733149">
            <w:pPr>
              <w:keepNext/>
              <w:keepLines/>
              <w:widowControl w:val="0"/>
              <w:suppressLineNumbers/>
              <w:suppressAutoHyphens/>
              <w:spacing w:after="0" w:line="360" w:lineRule="auto"/>
              <w:jc w:val="center"/>
            </w:pPr>
            <w:r w:rsidRPr="00082A08">
              <w:t xml:space="preserve">Подпункт </w:t>
            </w:r>
            <w:r w:rsidR="00CA1079">
              <w:t>5</w:t>
            </w:r>
            <w:r w:rsidR="00CA1079" w:rsidRPr="00082A08">
              <w:t>.</w:t>
            </w:r>
            <w:r w:rsidR="00CA1079">
              <w:t>4.</w:t>
            </w:r>
            <w:r w:rsidR="00CA1079" w:rsidRPr="00082A08">
              <w:t>5.</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733149">
            <w:pPr>
              <w:keepNext/>
              <w:keepLines/>
              <w:widowControl w:val="0"/>
              <w:suppressLineNumbers/>
              <w:suppressAutoHyphens/>
              <w:spacing w:after="0" w:line="360" w:lineRule="auto"/>
              <w:jc w:val="center"/>
            </w:pPr>
            <w:r w:rsidRPr="00082A08">
              <w:t>Начальная (максимальная) цена договора (цена лота), включая НДС</w:t>
            </w:r>
          </w:p>
        </w:tc>
        <w:tc>
          <w:tcPr>
            <w:tcW w:w="5760" w:type="dxa"/>
            <w:tcBorders>
              <w:top w:val="single" w:sz="4" w:space="0" w:color="auto"/>
              <w:left w:val="single" w:sz="4" w:space="0" w:color="auto"/>
              <w:bottom w:val="single" w:sz="4" w:space="0" w:color="auto"/>
              <w:right w:val="single" w:sz="4" w:space="0" w:color="auto"/>
            </w:tcBorders>
            <w:vAlign w:val="center"/>
          </w:tcPr>
          <w:p w:rsidR="00671E73" w:rsidRDefault="006F78A4" w:rsidP="00FA53E5">
            <w:pPr>
              <w:pStyle w:val="35"/>
              <w:tabs>
                <w:tab w:val="left" w:pos="9800"/>
              </w:tabs>
              <w:spacing w:after="0"/>
              <w:ind w:left="0"/>
              <w:rPr>
                <w:sz w:val="24"/>
                <w:szCs w:val="24"/>
              </w:rPr>
            </w:pPr>
            <w:r>
              <w:rPr>
                <w:sz w:val="24"/>
                <w:szCs w:val="24"/>
              </w:rPr>
              <w:t>4</w:t>
            </w:r>
            <w:r w:rsidR="000D4117">
              <w:rPr>
                <w:sz w:val="24"/>
                <w:szCs w:val="24"/>
              </w:rPr>
              <w:t xml:space="preserve"> </w:t>
            </w:r>
            <w:r>
              <w:rPr>
                <w:sz w:val="24"/>
                <w:szCs w:val="24"/>
              </w:rPr>
              <w:t>8</w:t>
            </w:r>
            <w:r w:rsidR="000D4117">
              <w:rPr>
                <w:sz w:val="24"/>
                <w:szCs w:val="24"/>
              </w:rPr>
              <w:t>0</w:t>
            </w:r>
            <w:r w:rsidR="0099353A">
              <w:rPr>
                <w:sz w:val="24"/>
                <w:szCs w:val="24"/>
              </w:rPr>
              <w:t>0 000</w:t>
            </w:r>
            <w:r w:rsidR="00671E73" w:rsidRPr="00671E73">
              <w:rPr>
                <w:sz w:val="24"/>
                <w:szCs w:val="24"/>
              </w:rPr>
              <w:t>,</w:t>
            </w:r>
            <w:r w:rsidR="0061206B">
              <w:rPr>
                <w:sz w:val="24"/>
                <w:szCs w:val="24"/>
              </w:rPr>
              <w:t>0</w:t>
            </w:r>
            <w:r w:rsidR="00671E73" w:rsidRPr="00671E73">
              <w:rPr>
                <w:sz w:val="24"/>
                <w:szCs w:val="24"/>
              </w:rPr>
              <w:t>0 (</w:t>
            </w:r>
            <w:r>
              <w:rPr>
                <w:sz w:val="24"/>
                <w:szCs w:val="24"/>
              </w:rPr>
              <w:t>четыре миллиона восемьсот тысяч</w:t>
            </w:r>
            <w:r w:rsidR="00671E73" w:rsidRPr="00671E73">
              <w:rPr>
                <w:sz w:val="24"/>
                <w:szCs w:val="24"/>
              </w:rPr>
              <w:t xml:space="preserve">) рублей </w:t>
            </w:r>
            <w:r w:rsidR="0061206B">
              <w:rPr>
                <w:sz w:val="24"/>
                <w:szCs w:val="24"/>
              </w:rPr>
              <w:t>0</w:t>
            </w:r>
            <w:r w:rsidR="00671E73" w:rsidRPr="00671E73">
              <w:rPr>
                <w:sz w:val="24"/>
                <w:szCs w:val="24"/>
              </w:rPr>
              <w:t>0 копеек, с учетом НДС.</w:t>
            </w:r>
          </w:p>
          <w:p w:rsidR="00727AC6" w:rsidRPr="00082A08" w:rsidRDefault="00733149" w:rsidP="00FA53E5">
            <w:pPr>
              <w:pStyle w:val="35"/>
              <w:tabs>
                <w:tab w:val="left" w:pos="9800"/>
              </w:tabs>
              <w:spacing w:after="0"/>
              <w:ind w:left="0"/>
            </w:pPr>
            <w:r w:rsidRPr="00FA53E5">
              <w:rPr>
                <w:sz w:val="24"/>
                <w:szCs w:val="24"/>
              </w:rPr>
              <w:t>Цена договора включает в себя все прямые и допо</w:t>
            </w:r>
            <w:r w:rsidRPr="00FA53E5">
              <w:rPr>
                <w:sz w:val="24"/>
                <w:szCs w:val="24"/>
              </w:rPr>
              <w:t>л</w:t>
            </w:r>
            <w:r w:rsidRPr="00FA53E5">
              <w:rPr>
                <w:sz w:val="24"/>
                <w:szCs w:val="24"/>
              </w:rPr>
              <w:t>нительные затраты и начисления, связанные с оказ</w:t>
            </w:r>
            <w:r w:rsidRPr="00FA53E5">
              <w:rPr>
                <w:sz w:val="24"/>
                <w:szCs w:val="24"/>
              </w:rPr>
              <w:t>а</w:t>
            </w:r>
            <w:r w:rsidRPr="00FA53E5">
              <w:rPr>
                <w:sz w:val="24"/>
                <w:szCs w:val="24"/>
              </w:rPr>
              <w:t>нием всего объема услуг, предусмотренных догов</w:t>
            </w:r>
            <w:r w:rsidRPr="00FA53E5">
              <w:rPr>
                <w:sz w:val="24"/>
                <w:szCs w:val="24"/>
              </w:rPr>
              <w:t>о</w:t>
            </w:r>
            <w:r w:rsidRPr="00FA53E5">
              <w:rPr>
                <w:sz w:val="24"/>
                <w:szCs w:val="24"/>
              </w:rPr>
              <w:t>ром.</w:t>
            </w: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D01233" w:rsidP="00082A08">
            <w:pPr>
              <w:spacing w:after="0"/>
              <w:jc w:val="center"/>
            </w:pPr>
            <w:r w:rsidRPr="00082A08">
              <w:t>8</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CA1079">
            <w:pPr>
              <w:keepNext/>
              <w:keepLines/>
              <w:widowControl w:val="0"/>
              <w:suppressLineNumbers/>
              <w:suppressAutoHyphens/>
              <w:spacing w:after="0" w:line="360" w:lineRule="auto"/>
              <w:jc w:val="center"/>
              <w:rPr>
                <w:lang w:val="en-US"/>
              </w:rPr>
            </w:pPr>
            <w:r w:rsidRPr="00082A08">
              <w:t xml:space="preserve">Подпункт </w:t>
            </w:r>
            <w:r w:rsidR="00CA1079">
              <w:t>5</w:t>
            </w:r>
            <w:r w:rsidRPr="00082A08">
              <w:t>.</w:t>
            </w:r>
            <w:r w:rsidR="00CA1079">
              <w:t>4.6</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keepNext/>
              <w:keepLines/>
              <w:widowControl w:val="0"/>
              <w:suppressLineNumbers/>
              <w:suppressAutoHyphens/>
              <w:spacing w:after="0"/>
              <w:jc w:val="center"/>
            </w:pPr>
            <w:r w:rsidRPr="00082A08">
              <w:t>Форма, сроки и порядок оплаты товара, работы,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pStyle w:val="35"/>
              <w:tabs>
                <w:tab w:val="left" w:pos="9800"/>
              </w:tabs>
              <w:spacing w:after="0"/>
              <w:ind w:left="0"/>
              <w:rPr>
                <w:sz w:val="24"/>
                <w:szCs w:val="24"/>
              </w:rPr>
            </w:pPr>
            <w:r w:rsidRPr="00082A08">
              <w:rPr>
                <w:sz w:val="24"/>
                <w:szCs w:val="24"/>
              </w:rPr>
              <w:t xml:space="preserve">Форма - Безналичный расчет. Оплата  производится в порядке и сроки, предусмотренные в </w:t>
            </w:r>
            <w:r w:rsidR="00CA1079">
              <w:rPr>
                <w:sz w:val="24"/>
                <w:szCs w:val="24"/>
              </w:rPr>
              <w:t>Приложении №1 к Проекту договора</w:t>
            </w:r>
            <w:r w:rsidRPr="00082A08">
              <w:rPr>
                <w:noProof/>
                <w:sz w:val="24"/>
                <w:szCs w:val="24"/>
              </w:rPr>
              <w:t xml:space="preserve"> </w:t>
            </w:r>
            <w:r w:rsidRPr="00082A08">
              <w:rPr>
                <w:sz w:val="24"/>
                <w:szCs w:val="24"/>
              </w:rPr>
              <w:t xml:space="preserve">(часть </w:t>
            </w:r>
            <w:r w:rsidRPr="00082A08">
              <w:rPr>
                <w:sz w:val="24"/>
                <w:szCs w:val="24"/>
                <w:lang w:val="en-US"/>
              </w:rPr>
              <w:t>II</w:t>
            </w:r>
            <w:r w:rsidRPr="00082A08">
              <w:rPr>
                <w:sz w:val="24"/>
                <w:szCs w:val="24"/>
              </w:rPr>
              <w:t xml:space="preserve">) </w:t>
            </w:r>
            <w:r w:rsidRPr="00082A08">
              <w:rPr>
                <w:noProof/>
                <w:sz w:val="24"/>
                <w:szCs w:val="24"/>
              </w:rPr>
              <w:t>конкурсной документации.</w:t>
            </w:r>
          </w:p>
        </w:tc>
      </w:tr>
      <w:tr w:rsidR="00727AC6" w:rsidRPr="00082A08" w:rsidTr="00082A08">
        <w:trPr>
          <w:trHeight w:val="719"/>
        </w:trPr>
        <w:tc>
          <w:tcPr>
            <w:tcW w:w="648" w:type="dxa"/>
            <w:vMerge w:val="restart"/>
            <w:tcBorders>
              <w:top w:val="single" w:sz="4" w:space="0" w:color="auto"/>
              <w:left w:val="single" w:sz="4" w:space="0" w:color="auto"/>
              <w:bottom w:val="single" w:sz="4" w:space="0" w:color="auto"/>
              <w:right w:val="single" w:sz="4" w:space="0" w:color="auto"/>
            </w:tcBorders>
            <w:vAlign w:val="center"/>
          </w:tcPr>
          <w:p w:rsidR="00727AC6" w:rsidRPr="00082A08" w:rsidRDefault="00D01233" w:rsidP="00082A08">
            <w:pPr>
              <w:spacing w:after="0"/>
              <w:jc w:val="center"/>
            </w:pPr>
            <w:r w:rsidRPr="00082A08">
              <w:t>9</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733149">
            <w:pPr>
              <w:spacing w:after="0" w:line="360" w:lineRule="auto"/>
              <w:jc w:val="center"/>
            </w:pPr>
            <w:r w:rsidRPr="00082A08">
              <w:t xml:space="preserve">Подпункт </w:t>
            </w:r>
            <w:r w:rsidR="00AC3232">
              <w:t>6.5.</w:t>
            </w:r>
          </w:p>
          <w:p w:rsidR="00727AC6" w:rsidRPr="00082A08" w:rsidRDefault="00727AC6" w:rsidP="00733149">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spacing w:after="0"/>
              <w:jc w:val="center"/>
            </w:pPr>
            <w:r w:rsidRPr="00082A08">
              <w:t xml:space="preserve">Требования к </w:t>
            </w:r>
            <w:r w:rsidR="00AC3232">
              <w:t>ко</w:t>
            </w:r>
            <w:r w:rsidR="00AC3232">
              <w:t>н</w:t>
            </w:r>
            <w:r w:rsidR="00AC3232">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EA06F7" w:rsidRDefault="00EA06F7" w:rsidP="00EA06F7">
            <w:pPr>
              <w:spacing w:after="0"/>
            </w:pPr>
            <w:r w:rsidRPr="00EA06F7">
              <w:t xml:space="preserve">Согласно требованиям </w:t>
            </w:r>
            <w:r w:rsidRPr="00EA06F7">
              <w:rPr>
                <w:spacing w:val="-2"/>
              </w:rPr>
              <w:t>Положения о проведении з</w:t>
            </w:r>
            <w:r w:rsidRPr="00EA06F7">
              <w:rPr>
                <w:spacing w:val="-2"/>
              </w:rPr>
              <w:t>а</w:t>
            </w:r>
            <w:r w:rsidRPr="00EA06F7">
              <w:rPr>
                <w:spacing w:val="-2"/>
              </w:rPr>
              <w:t xml:space="preserve">купок товаров, работ, услуг для нужд </w:t>
            </w:r>
            <w:r w:rsidRPr="00EA06F7">
              <w:t>ООО «ОЭСК» и конкурсной документации</w:t>
            </w:r>
            <w:r w:rsidRPr="00EA06F7">
              <w:rPr>
                <w:bCs/>
              </w:rPr>
              <w:t>.</w:t>
            </w:r>
          </w:p>
        </w:tc>
      </w:tr>
      <w:tr w:rsidR="00727AC6" w:rsidRPr="00082A08" w:rsidTr="00082A08">
        <w:tc>
          <w:tcPr>
            <w:tcW w:w="648" w:type="dxa"/>
            <w:vMerge/>
            <w:tcBorders>
              <w:top w:val="single" w:sz="4" w:space="0" w:color="auto"/>
              <w:left w:val="single" w:sz="4" w:space="0" w:color="auto"/>
              <w:bottom w:val="single" w:sz="4" w:space="0" w:color="auto"/>
              <w:right w:val="single" w:sz="4" w:space="0" w:color="auto"/>
            </w:tcBorders>
            <w:vAlign w:val="center"/>
          </w:tcPr>
          <w:p w:rsidR="00727AC6" w:rsidRPr="00082A08" w:rsidRDefault="00727AC6" w:rsidP="00082A08">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082A08">
            <w:pPr>
              <w:spacing w:after="0"/>
              <w:jc w:val="center"/>
            </w:pPr>
            <w:r w:rsidRPr="00082A08">
              <w:t xml:space="preserve">Подпункт </w:t>
            </w:r>
            <w:r w:rsidR="00C24B86">
              <w:t xml:space="preserve">5.1 </w:t>
            </w:r>
          </w:p>
          <w:p w:rsidR="00727AC6" w:rsidRPr="00082A08" w:rsidRDefault="00727AC6" w:rsidP="00082A08">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spacing w:after="0"/>
              <w:jc w:val="center"/>
            </w:pPr>
            <w:r w:rsidRPr="00082A08">
              <w:t>Обязательные тр</w:t>
            </w:r>
            <w:r w:rsidRPr="00082A08">
              <w:t>е</w:t>
            </w:r>
            <w:r w:rsidRPr="00082A08">
              <w:t>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EA06F7" w:rsidRPr="00EA06F7" w:rsidRDefault="00EA06F7" w:rsidP="00EA06F7">
            <w:proofErr w:type="gramStart"/>
            <w:r w:rsidRPr="00EA06F7">
              <w:t>Требования</w:t>
            </w:r>
            <w:proofErr w:type="gramEnd"/>
            <w:r w:rsidRPr="00EA06F7">
              <w:t xml:space="preserve"> установленные </w:t>
            </w:r>
            <w:r w:rsidRPr="00EA06F7">
              <w:rPr>
                <w:spacing w:val="-2"/>
              </w:rPr>
              <w:t>Положением о провед</w:t>
            </w:r>
            <w:r w:rsidRPr="00EA06F7">
              <w:rPr>
                <w:spacing w:val="-2"/>
              </w:rPr>
              <w:t>е</w:t>
            </w:r>
            <w:r w:rsidRPr="00EA06F7">
              <w:rPr>
                <w:spacing w:val="-2"/>
              </w:rPr>
              <w:t xml:space="preserve">нии закупок товаров, работ, услуг для нужд </w:t>
            </w:r>
            <w:r w:rsidRPr="00EA06F7">
              <w:t xml:space="preserve">ООО </w:t>
            </w:r>
          </w:p>
          <w:p w:rsidR="00EA06F7" w:rsidRPr="00EA06F7" w:rsidRDefault="00EA06F7" w:rsidP="00EA06F7">
            <w:r w:rsidRPr="00EA06F7">
              <w:t>«ОЭСК» и конкурсной документацией</w:t>
            </w:r>
            <w:r w:rsidRPr="00EA06F7">
              <w:rPr>
                <w:bCs/>
              </w:rPr>
              <w:t>.</w:t>
            </w:r>
          </w:p>
          <w:p w:rsidR="00C24B86" w:rsidRPr="00E725B0" w:rsidRDefault="00C24B86" w:rsidP="003B23DF">
            <w:pPr>
              <w:spacing w:after="0"/>
            </w:pPr>
          </w:p>
        </w:tc>
      </w:tr>
      <w:tr w:rsidR="00727AC6" w:rsidRPr="00082A08" w:rsidTr="00082A08">
        <w:trPr>
          <w:trHeight w:val="53"/>
        </w:trPr>
        <w:tc>
          <w:tcPr>
            <w:tcW w:w="648" w:type="dxa"/>
            <w:vMerge/>
            <w:tcBorders>
              <w:top w:val="single" w:sz="4" w:space="0" w:color="auto"/>
              <w:left w:val="single" w:sz="4" w:space="0" w:color="auto"/>
              <w:bottom w:val="single" w:sz="4" w:space="0" w:color="auto"/>
              <w:right w:val="single" w:sz="4" w:space="0" w:color="auto"/>
            </w:tcBorders>
            <w:vAlign w:val="center"/>
          </w:tcPr>
          <w:p w:rsidR="00727AC6" w:rsidRPr="00082A08" w:rsidRDefault="00727AC6" w:rsidP="00082A08">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E725B0">
            <w:pPr>
              <w:keepNext/>
              <w:keepLines/>
              <w:widowControl w:val="0"/>
              <w:suppressLineNumbers/>
              <w:suppressAutoHyphens/>
              <w:spacing w:after="0" w:line="360" w:lineRule="auto"/>
              <w:jc w:val="center"/>
            </w:pPr>
            <w:r w:rsidRPr="00082A08">
              <w:t xml:space="preserve">Подпункт </w:t>
            </w:r>
            <w:r w:rsidR="00E725B0">
              <w:lastRenderedPageBreak/>
              <w:t>5.2.</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keepNext/>
              <w:keepLines/>
              <w:widowControl w:val="0"/>
              <w:suppressLineNumbers/>
              <w:suppressAutoHyphens/>
              <w:spacing w:after="0"/>
              <w:jc w:val="center"/>
            </w:pPr>
            <w:r w:rsidRPr="00082A08">
              <w:lastRenderedPageBreak/>
              <w:t xml:space="preserve">Требования, установленные </w:t>
            </w:r>
            <w:r w:rsidRPr="00082A08">
              <w:lastRenderedPageBreak/>
              <w:t>Заказчиком (</w:t>
            </w:r>
            <w:r w:rsidR="00103B06">
              <w:t>дополнительные</w:t>
            </w:r>
            <w:r w:rsidRPr="00082A08">
              <w:t xml:space="preserve"> требования)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E725B0" w:rsidRPr="000A574C" w:rsidRDefault="00E725B0" w:rsidP="003B23DF">
            <w:pPr>
              <w:ind w:firstLine="720"/>
            </w:pPr>
            <w:r w:rsidRPr="000A574C">
              <w:lastRenderedPageBreak/>
              <w:t>Устанавливаются следующие обязательные требования к правоспособности участника закупок:</w:t>
            </w:r>
          </w:p>
          <w:p w:rsidR="00E725B0" w:rsidRPr="000A574C" w:rsidRDefault="00E725B0" w:rsidP="003B23DF">
            <w:pPr>
              <w:ind w:firstLine="720"/>
            </w:pPr>
            <w:r>
              <w:lastRenderedPageBreak/>
              <w:t>С</w:t>
            </w:r>
            <w:r w:rsidRPr="000A574C">
              <w:t>оответствие участника закупок требованиям, устанавливаемым в соответствии с законодательс</w:t>
            </w:r>
            <w:r w:rsidRPr="000A574C">
              <w:t>т</w:t>
            </w:r>
            <w:r w:rsidRPr="000A574C">
              <w:t>вом Российской Федерации к лицам, осуществля</w:t>
            </w:r>
            <w:r w:rsidRPr="000A574C">
              <w:t>ю</w:t>
            </w:r>
            <w:r w:rsidRPr="000A574C">
              <w:t>щим поставки товаров, выполнение работ, оказание услуг, являющихся предметом закупки;</w:t>
            </w:r>
          </w:p>
          <w:p w:rsidR="00E725B0" w:rsidRPr="000A574C" w:rsidRDefault="00E725B0" w:rsidP="003B23DF">
            <w:pPr>
              <w:ind w:firstLine="720"/>
            </w:pPr>
            <w:r>
              <w:t>Н</w:t>
            </w:r>
            <w:r w:rsidRPr="000A574C">
              <w:t>е проведение ликвидации участника закупки - юридического лица и отсутствие решения арби</w:t>
            </w:r>
            <w:r w:rsidRPr="000A574C">
              <w:t>т</w:t>
            </w:r>
            <w:r w:rsidRPr="000A574C">
              <w:t>ражного суда о признании участника закупки - юр</w:t>
            </w:r>
            <w:r w:rsidRPr="000A574C">
              <w:t>и</w:t>
            </w:r>
            <w:r w:rsidRPr="000A574C">
              <w:t>дического лица, индивидуального предпринимателя банкротом и об открытии конкурсного производства;</w:t>
            </w:r>
          </w:p>
          <w:p w:rsidR="00E725B0" w:rsidRPr="000A574C" w:rsidRDefault="00E725B0" w:rsidP="003B23DF">
            <w:pPr>
              <w:ind w:firstLine="720"/>
            </w:pPr>
            <w:r>
              <w:t>Н</w:t>
            </w:r>
            <w:r w:rsidRPr="000A574C">
              <w:t xml:space="preserve">е приостановление деятельности участника закупки в порядке, предусмотренном </w:t>
            </w:r>
            <w:hyperlink r:id="rId58" w:history="1">
              <w:r w:rsidRPr="000A574C">
                <w:rPr>
                  <w:rStyle w:val="afffd"/>
                  <w:color w:val="auto"/>
                </w:rPr>
                <w:t>Кодексом</w:t>
              </w:r>
            </w:hyperlink>
            <w:r w:rsidRPr="000A574C">
              <w:t xml:space="preserve"> Ро</w:t>
            </w:r>
            <w:r w:rsidRPr="000A574C">
              <w:t>с</w:t>
            </w:r>
            <w:r w:rsidRPr="000A574C">
              <w:t>сийской Федерации об административных правон</w:t>
            </w:r>
            <w:r w:rsidRPr="000A574C">
              <w:t>а</w:t>
            </w:r>
            <w:r w:rsidRPr="000A574C">
              <w:t>рушениях, на день подачи заявки в целях участия в закупках;</w:t>
            </w:r>
          </w:p>
          <w:p w:rsidR="00E725B0" w:rsidRPr="000A574C" w:rsidRDefault="00E725B0" w:rsidP="003B23DF">
            <w:pPr>
              <w:ind w:firstLine="720"/>
            </w:pPr>
            <w:r>
              <w:t>О</w:t>
            </w:r>
            <w:r w:rsidRPr="000A574C">
              <w:t>тсутствие у участника закупки задолженн</w:t>
            </w:r>
            <w:r w:rsidRPr="000A574C">
              <w:t>о</w:t>
            </w:r>
            <w:r w:rsidRPr="000A574C">
              <w:t>сти по начисленным налогам, сборам и иным обяз</w:t>
            </w:r>
            <w:r w:rsidRPr="000A574C">
              <w:t>а</w:t>
            </w:r>
            <w:r w:rsidRPr="000A574C">
              <w:t>тельным платежам в бюджеты любого уровня или государственные внебюджетные фонды за проше</w:t>
            </w:r>
            <w:r w:rsidRPr="000A574C">
              <w:t>д</w:t>
            </w:r>
            <w:r w:rsidRPr="000A574C">
              <w:t xml:space="preserve">ший календарный </w:t>
            </w:r>
            <w:proofErr w:type="gramStart"/>
            <w:r w:rsidRPr="000A574C">
              <w:t>год</w:t>
            </w:r>
            <w:proofErr w:type="gramEnd"/>
            <w:r w:rsidRPr="000A574C">
              <w:t xml:space="preserve"> не превышающий 25 % бала</w:t>
            </w:r>
            <w:r w:rsidRPr="000A574C">
              <w:t>н</w:t>
            </w:r>
            <w:r w:rsidRPr="000A574C">
              <w:t>совой стоимости активов участника закупки;</w:t>
            </w:r>
          </w:p>
          <w:p w:rsidR="00E725B0" w:rsidRPr="000A574C" w:rsidRDefault="00E725B0" w:rsidP="003B23DF">
            <w:pPr>
              <w:ind w:firstLine="720"/>
            </w:pPr>
            <w:r>
              <w:t>О</w:t>
            </w:r>
            <w:r w:rsidRPr="000A574C">
              <w:t>тсутствие сведений об участнике закупки в реестре недобросовестных поставщиков, предусмо</w:t>
            </w:r>
            <w:r w:rsidRPr="000A574C">
              <w:t>т</w:t>
            </w:r>
            <w:r w:rsidRPr="000A574C">
              <w:t xml:space="preserve">ренном </w:t>
            </w:r>
            <w:hyperlink r:id="rId59" w:history="1">
              <w:r w:rsidRPr="000A574C">
                <w:rPr>
                  <w:rStyle w:val="afffd"/>
                  <w:color w:val="auto"/>
                </w:rPr>
                <w:t>ст. 5</w:t>
              </w:r>
            </w:hyperlink>
            <w:r w:rsidRPr="000A574C">
              <w:t xml:space="preserve"> Федерального закона N 223-ФЗ и в ре</w:t>
            </w:r>
            <w:r w:rsidRPr="000A574C">
              <w:t>е</w:t>
            </w:r>
            <w:r w:rsidRPr="000A574C">
              <w:t>стре недобросовестных поставщиков, предусмотре</w:t>
            </w:r>
            <w:r w:rsidRPr="000A574C">
              <w:t>н</w:t>
            </w:r>
            <w:r w:rsidRPr="000A574C">
              <w:t xml:space="preserve">ном </w:t>
            </w:r>
            <w:hyperlink r:id="rId60" w:history="1">
              <w:r w:rsidRPr="000A574C">
                <w:rPr>
                  <w:rStyle w:val="afffd"/>
                  <w:color w:val="auto"/>
                </w:rPr>
                <w:t>Федеральным законом</w:t>
              </w:r>
            </w:hyperlink>
            <w:r w:rsidRPr="000A574C">
              <w:t xml:space="preserve"> от 05 апреля 2013 года N 44-ФЗ " О контрактной системе в сфере закупок товаров, работ, услуг для обеспечения государстве</w:t>
            </w:r>
            <w:r w:rsidRPr="000A574C">
              <w:t>н</w:t>
            </w:r>
            <w:r w:rsidRPr="000A574C">
              <w:t>ных и муниципальных нужд";</w:t>
            </w:r>
          </w:p>
          <w:p w:rsidR="00D04063" w:rsidRPr="00D04063" w:rsidRDefault="00E725B0" w:rsidP="003B23DF">
            <w:pPr>
              <w:ind w:firstLine="720"/>
              <w:rPr>
                <w:i/>
              </w:rPr>
            </w:pPr>
            <w:r w:rsidRPr="000A574C">
              <w:t>Дополнительные требования к участникам з</w:t>
            </w:r>
            <w:r w:rsidRPr="000A574C">
              <w:t>а</w:t>
            </w:r>
            <w:r w:rsidRPr="000A574C">
              <w:t>купок по правоспособности и квалификации устана</w:t>
            </w:r>
            <w:r w:rsidRPr="000A574C">
              <w:t>в</w:t>
            </w:r>
            <w:r w:rsidRPr="000A574C">
              <w:t>ливаются в документации о закупке.</w:t>
            </w:r>
          </w:p>
        </w:tc>
      </w:tr>
      <w:tr w:rsidR="00223507"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223507" w:rsidRPr="00082A08" w:rsidRDefault="00223507" w:rsidP="007B28DA">
            <w:pPr>
              <w:spacing w:after="0"/>
              <w:jc w:val="center"/>
            </w:pPr>
            <w:r w:rsidRPr="00082A08">
              <w:lastRenderedPageBreak/>
              <w:t>10</w:t>
            </w:r>
          </w:p>
        </w:tc>
        <w:tc>
          <w:tcPr>
            <w:tcW w:w="1440" w:type="dxa"/>
            <w:tcBorders>
              <w:top w:val="single" w:sz="4" w:space="0" w:color="auto"/>
              <w:left w:val="single" w:sz="4" w:space="0" w:color="auto"/>
              <w:bottom w:val="single" w:sz="4" w:space="0" w:color="auto"/>
              <w:right w:val="single" w:sz="4" w:space="0" w:color="auto"/>
            </w:tcBorders>
            <w:vAlign w:val="center"/>
          </w:tcPr>
          <w:p w:rsidR="00223507" w:rsidRPr="00082A08" w:rsidRDefault="00223507" w:rsidP="00733149">
            <w:pPr>
              <w:keepNext/>
              <w:keepLines/>
              <w:widowControl w:val="0"/>
              <w:suppressLineNumbers/>
              <w:suppressAutoHyphens/>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223507" w:rsidRPr="00082A08" w:rsidRDefault="001564F6" w:rsidP="003B23DF">
            <w:pPr>
              <w:keepNext/>
              <w:keepLines/>
              <w:widowControl w:val="0"/>
              <w:suppressLineNumbers/>
              <w:suppressAutoHyphens/>
              <w:spacing w:after="0"/>
              <w:jc w:val="center"/>
            </w:pPr>
            <w:proofErr w:type="gramStart"/>
            <w:r w:rsidRPr="00082A08">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w:t>
            </w:r>
            <w:r w:rsidRPr="00082A08">
              <w:lastRenderedPageBreak/>
              <w:t>оказываемым иностранными лицами</w:t>
            </w:r>
            <w:proofErr w:type="gramEnd"/>
          </w:p>
        </w:tc>
        <w:tc>
          <w:tcPr>
            <w:tcW w:w="5760" w:type="dxa"/>
            <w:tcBorders>
              <w:top w:val="single" w:sz="4" w:space="0" w:color="auto"/>
              <w:left w:val="single" w:sz="4" w:space="0" w:color="auto"/>
              <w:bottom w:val="single" w:sz="4" w:space="0" w:color="auto"/>
              <w:right w:val="single" w:sz="4" w:space="0" w:color="auto"/>
            </w:tcBorders>
            <w:vAlign w:val="center"/>
          </w:tcPr>
          <w:p w:rsidR="00D04063" w:rsidRPr="00040C9B" w:rsidRDefault="00D04063" w:rsidP="003B23DF">
            <w:pPr>
              <w:pStyle w:val="22"/>
              <w:spacing w:line="240" w:lineRule="auto"/>
            </w:pPr>
            <w:r w:rsidRPr="00040C9B">
              <w:lastRenderedPageBreak/>
              <w:t>В соответствии с постановлением Правительства Российской Федерации от 16 сентября 2016 г. №925 устанавливается приоритет товаров российского происхождения, работ, услуг, выполняемых, оказ</w:t>
            </w:r>
            <w:r w:rsidRPr="00040C9B">
              <w:t>ы</w:t>
            </w:r>
            <w:r w:rsidRPr="00040C9B">
              <w:t>ваемых российскими лицами, по отношению к тов</w:t>
            </w:r>
            <w:r w:rsidRPr="00040C9B">
              <w:t>а</w:t>
            </w:r>
            <w:r w:rsidRPr="00040C9B">
              <w:t>рам, происходящим из иностранного государства, работам, услугам, выполняемым, оказываемым ин</w:t>
            </w:r>
            <w:r w:rsidRPr="00040C9B">
              <w:t>о</w:t>
            </w:r>
            <w:r w:rsidRPr="00040C9B">
              <w:t>странными лицами.</w:t>
            </w:r>
          </w:p>
          <w:p w:rsidR="003C7F2B" w:rsidRPr="00082A08" w:rsidRDefault="003C7F2B" w:rsidP="003B23DF">
            <w:pPr>
              <w:autoSpaceDE w:val="0"/>
              <w:autoSpaceDN w:val="0"/>
              <w:adjustRightInd w:val="0"/>
              <w:spacing w:after="0"/>
              <w:jc w:val="center"/>
            </w:pP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082A08">
            <w:pPr>
              <w:spacing w:after="0"/>
              <w:jc w:val="center"/>
            </w:pPr>
            <w:r w:rsidRPr="00082A08">
              <w:lastRenderedPageBreak/>
              <w:t>1</w:t>
            </w:r>
            <w:r w:rsidR="0056567C" w:rsidRPr="00082A08">
              <w:t>1</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5D0CD1">
            <w:pPr>
              <w:keepNext/>
              <w:keepLines/>
              <w:widowControl w:val="0"/>
              <w:suppressLineNumbers/>
              <w:suppressAutoHyphens/>
              <w:spacing w:after="0" w:line="360" w:lineRule="auto"/>
              <w:jc w:val="center"/>
            </w:pPr>
            <w:r w:rsidRPr="00082A08">
              <w:t xml:space="preserve">Подпункт </w:t>
            </w:r>
            <w:r w:rsidR="005D0CD1">
              <w:t>5.4.8</w:t>
            </w:r>
            <w:r w:rsidRPr="00082A08">
              <w:t>.-</w:t>
            </w:r>
            <w:r w:rsidR="005D0CD1">
              <w:t>5.4.10</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keepNext/>
              <w:keepLines/>
              <w:widowControl w:val="0"/>
              <w:suppressLineNumbers/>
              <w:suppressAutoHyphens/>
              <w:spacing w:after="0"/>
              <w:jc w:val="center"/>
            </w:pPr>
            <w:r w:rsidRPr="00082A08">
              <w:t>Формы, порядок, дата начала и дата окончания срока предоставления участникам закупки разъяснений положений конкурсной документации</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spacing w:after="0"/>
            </w:pPr>
            <w:r w:rsidRPr="00082A08">
              <w:t>Дата начала предоставления разъяснений положений конкурсной документации «</w:t>
            </w:r>
            <w:r w:rsidR="00E472FE">
              <w:t>18</w:t>
            </w:r>
            <w:r w:rsidRPr="00082A08">
              <w:t>»</w:t>
            </w:r>
            <w:r w:rsidR="005B45A7" w:rsidRPr="00082A08">
              <w:t xml:space="preserve"> </w:t>
            </w:r>
            <w:r w:rsidR="00E472FE">
              <w:t>мая</w:t>
            </w:r>
            <w:r w:rsidRPr="00082A08">
              <w:t xml:space="preserve"> </w:t>
            </w:r>
            <w:r w:rsidR="00182666" w:rsidRPr="00082A08">
              <w:t>201</w:t>
            </w:r>
            <w:r w:rsidR="0099353A">
              <w:t>8</w:t>
            </w:r>
            <w:r w:rsidRPr="00082A08">
              <w:t xml:space="preserve"> года.</w:t>
            </w:r>
          </w:p>
          <w:p w:rsidR="0056567C" w:rsidRPr="00082A08" w:rsidRDefault="00727AC6" w:rsidP="00E472FE">
            <w:pPr>
              <w:keepNext/>
              <w:widowControl w:val="0"/>
              <w:spacing w:after="0"/>
              <w:rPr>
                <w:lang w:eastAsia="ar-SA"/>
              </w:rPr>
            </w:pPr>
            <w:r w:rsidRPr="00082A08">
              <w:t>Дата окончания предоставления разъяснений пол</w:t>
            </w:r>
            <w:r w:rsidRPr="00082A08">
              <w:t>о</w:t>
            </w:r>
            <w:r w:rsidRPr="00082A08">
              <w:t xml:space="preserve">жений конкурсной документации </w:t>
            </w:r>
            <w:r w:rsidR="0056567C" w:rsidRPr="00082A08">
              <w:rPr>
                <w:lang w:eastAsia="ar-SA"/>
              </w:rPr>
              <w:t>«</w:t>
            </w:r>
            <w:r w:rsidR="00E472FE">
              <w:rPr>
                <w:lang w:eastAsia="ar-SA"/>
              </w:rPr>
              <w:t>04</w:t>
            </w:r>
            <w:r w:rsidR="0056567C" w:rsidRPr="00082A08">
              <w:rPr>
                <w:lang w:eastAsia="ar-SA"/>
              </w:rPr>
              <w:t>» </w:t>
            </w:r>
            <w:r w:rsidR="00224F00" w:rsidRPr="00082A08">
              <w:rPr>
                <w:lang w:eastAsia="ar-SA"/>
              </w:rPr>
              <w:t xml:space="preserve"> </w:t>
            </w:r>
            <w:r w:rsidR="00E472FE">
              <w:rPr>
                <w:lang w:eastAsia="ar-SA"/>
              </w:rPr>
              <w:t>июня</w:t>
            </w:r>
            <w:r w:rsidR="00224F00" w:rsidRPr="00082A08">
              <w:rPr>
                <w:lang w:eastAsia="ar-SA"/>
              </w:rPr>
              <w:t xml:space="preserve"> </w:t>
            </w:r>
            <w:r w:rsidR="0056567C" w:rsidRPr="00082A08">
              <w:rPr>
                <w:lang w:eastAsia="ar-SA"/>
              </w:rPr>
              <w:t xml:space="preserve"> </w:t>
            </w:r>
            <w:r w:rsidR="00182666" w:rsidRPr="00082A08">
              <w:rPr>
                <w:lang w:eastAsia="ar-SA"/>
              </w:rPr>
              <w:t>201</w:t>
            </w:r>
            <w:r w:rsidR="0061206B">
              <w:rPr>
                <w:lang w:eastAsia="ar-SA"/>
              </w:rPr>
              <w:t>8</w:t>
            </w:r>
            <w:r w:rsidR="0056567C" w:rsidRPr="00082A08">
              <w:rPr>
                <w:lang w:eastAsia="ar-SA"/>
              </w:rPr>
              <w:t xml:space="preserve"> года</w:t>
            </w:r>
            <w:r w:rsidR="00224F00" w:rsidRPr="00082A08">
              <w:rPr>
                <w:lang w:eastAsia="ar-SA"/>
              </w:rPr>
              <w:t>.</w:t>
            </w:r>
            <w:r w:rsidR="00103B06">
              <w:rPr>
                <w:lang w:eastAsia="ar-SA"/>
              </w:rPr>
              <w:t xml:space="preserve"> </w:t>
            </w:r>
            <w:r w:rsidR="002E336A">
              <w:t>Форма</w:t>
            </w:r>
            <w:r w:rsidRPr="00082A08">
              <w:t xml:space="preserve"> - письменно.</w:t>
            </w:r>
            <w:r w:rsidR="00103B06">
              <w:rPr>
                <w:lang w:eastAsia="ar-SA"/>
              </w:rPr>
              <w:t xml:space="preserve"> </w:t>
            </w:r>
            <w:r w:rsidRPr="00082A08">
              <w:t>Порядок предоставления разъяснений положений конкурсной документации указан в п.</w:t>
            </w:r>
            <w:r w:rsidR="00744012">
              <w:t>5.4.10</w:t>
            </w:r>
            <w:r w:rsidRPr="00082A08">
              <w:t xml:space="preserve">. Раздела </w:t>
            </w:r>
            <w:r w:rsidR="002E336A">
              <w:t>1</w:t>
            </w:r>
            <w:r w:rsidRPr="00082A08">
              <w:t>.2. «Общие условия пр</w:t>
            </w:r>
            <w:r w:rsidRPr="00082A08">
              <w:t>о</w:t>
            </w:r>
            <w:r w:rsidRPr="00082A08">
              <w:t>ведения конкурса».</w:t>
            </w: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082A08">
            <w:pPr>
              <w:spacing w:after="0"/>
              <w:jc w:val="center"/>
            </w:pPr>
            <w:r w:rsidRPr="00082A08">
              <w:t>1</w:t>
            </w:r>
            <w:r w:rsidR="0056567C" w:rsidRPr="00082A08">
              <w:t>2</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744012">
            <w:pPr>
              <w:keepNext/>
              <w:keepLines/>
              <w:widowControl w:val="0"/>
              <w:suppressLineNumbers/>
              <w:suppressAutoHyphens/>
              <w:spacing w:after="0" w:line="360" w:lineRule="auto"/>
              <w:jc w:val="center"/>
            </w:pPr>
            <w:r w:rsidRPr="00082A08">
              <w:t xml:space="preserve">Подпункт </w:t>
            </w:r>
            <w:r w:rsidR="00744012">
              <w:t>6.5.1.</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103B06">
            <w:pPr>
              <w:keepNext/>
              <w:keepLines/>
              <w:widowControl w:val="0"/>
              <w:suppressLineNumbers/>
              <w:suppressAutoHyphens/>
              <w:spacing w:after="0" w:line="360" w:lineRule="auto"/>
              <w:jc w:val="center"/>
            </w:pPr>
            <w:r w:rsidRPr="00082A08">
              <w:t>Формы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354B34" w:rsidRPr="00082A08" w:rsidRDefault="00727AC6" w:rsidP="003B23DF">
            <w:pPr>
              <w:keepNext/>
              <w:widowControl w:val="0"/>
              <w:spacing w:after="0"/>
            </w:pPr>
            <w:r w:rsidRPr="00082A08">
              <w:t>Участник закупки подает заявку на участие в конку</w:t>
            </w:r>
            <w:r w:rsidRPr="00082A08">
              <w:t>р</w:t>
            </w:r>
            <w:r w:rsidRPr="00082A08">
              <w:t>се в письменной форме в запечатанном конверте</w:t>
            </w:r>
            <w:r w:rsidR="00354B34" w:rsidRPr="00082A08">
              <w:t>.</w:t>
            </w:r>
          </w:p>
          <w:p w:rsidR="00727AC6" w:rsidRPr="0099353A" w:rsidRDefault="00354B34" w:rsidP="0099353A">
            <w:pPr>
              <w:widowControl w:val="0"/>
              <w:spacing w:after="0"/>
              <w:rPr>
                <w:b/>
                <w:spacing w:val="-6"/>
              </w:rPr>
            </w:pPr>
            <w:proofErr w:type="gramStart"/>
            <w:r w:rsidRPr="00082A08">
              <w:t xml:space="preserve">На конверте </w:t>
            </w:r>
            <w:r w:rsidRPr="00103B06">
              <w:t>указываются</w:t>
            </w:r>
            <w:r w:rsidR="00E11D73" w:rsidRPr="00103B06">
              <w:t xml:space="preserve"> номер и наименования </w:t>
            </w:r>
            <w:r w:rsidR="008E3D8D" w:rsidRPr="00103B06">
              <w:t>конкурса</w:t>
            </w:r>
            <w:r w:rsidR="00E11D73" w:rsidRPr="00103B06">
              <w:t xml:space="preserve"> (№</w:t>
            </w:r>
            <w:r w:rsidR="00744012">
              <w:rPr>
                <w:caps/>
              </w:rPr>
              <w:t>_____________</w:t>
            </w:r>
            <w:r w:rsidR="00103B06" w:rsidRPr="00284297">
              <w:rPr>
                <w:caps/>
              </w:rPr>
              <w:t xml:space="preserve"> </w:t>
            </w:r>
            <w:r w:rsidR="00E11D73" w:rsidRPr="00284297">
              <w:t>«</w:t>
            </w:r>
            <w:r w:rsidR="00103B06" w:rsidRPr="00284297">
              <w:t xml:space="preserve">Конкурсная заявка </w:t>
            </w:r>
            <w:r w:rsidR="0099353A" w:rsidRPr="001A4581">
              <w:rPr>
                <w:spacing w:val="-6"/>
              </w:rPr>
              <w:t>на выполнение работ по комплексному обследованию зд</w:t>
            </w:r>
            <w:r w:rsidR="0099353A" w:rsidRPr="001A4581">
              <w:rPr>
                <w:spacing w:val="-6"/>
              </w:rPr>
              <w:t>а</w:t>
            </w:r>
            <w:r w:rsidR="0099353A" w:rsidRPr="001A4581">
              <w:rPr>
                <w:spacing w:val="-6"/>
              </w:rPr>
              <w:t>ний и сооружений</w:t>
            </w:r>
            <w:r w:rsidR="0099353A" w:rsidRPr="00334027">
              <w:rPr>
                <w:b/>
                <w:spacing w:val="-6"/>
              </w:rPr>
              <w:t xml:space="preserve"> </w:t>
            </w:r>
            <w:proofErr w:type="gramEnd"/>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082A08">
            <w:pPr>
              <w:spacing w:after="0"/>
              <w:jc w:val="center"/>
            </w:pPr>
            <w:r w:rsidRPr="00082A08">
              <w:t>1</w:t>
            </w:r>
            <w:r w:rsidR="0056567C" w:rsidRPr="00082A08">
              <w:t>3</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EB7172">
            <w:pPr>
              <w:keepNext/>
              <w:keepLines/>
              <w:widowControl w:val="0"/>
              <w:suppressLineNumbers/>
              <w:suppressAutoHyphens/>
              <w:spacing w:after="0"/>
              <w:jc w:val="center"/>
            </w:pPr>
            <w:r w:rsidRPr="00082A08">
              <w:t xml:space="preserve">Подпункт </w:t>
            </w:r>
            <w:r w:rsidR="00EB7172">
              <w:t>6.5.2.</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keepNext/>
              <w:keepLines/>
              <w:widowControl w:val="0"/>
              <w:suppressLineNumbers/>
              <w:suppressAutoHyphens/>
              <w:spacing w:after="0"/>
              <w:jc w:val="center"/>
            </w:pPr>
            <w:r w:rsidRPr="00082A08">
              <w:t>Документы, входящие в состав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A4CD1" w:rsidRPr="000A574C" w:rsidRDefault="00EA4CD1" w:rsidP="003B23DF">
            <w:pPr>
              <w:ind w:firstLine="392"/>
            </w:pPr>
            <w:r w:rsidRPr="000A574C">
              <w:t>6.5.2. Заявка на участие в конкурсе в обязател</w:t>
            </w:r>
            <w:r w:rsidRPr="000A574C">
              <w:t>ь</w:t>
            </w:r>
            <w:r w:rsidRPr="000A574C">
              <w:t>ном порядке должна содержать:</w:t>
            </w:r>
          </w:p>
          <w:p w:rsidR="00EA4CD1" w:rsidRPr="000A574C" w:rsidRDefault="00EA4CD1" w:rsidP="003B23DF">
            <w:pPr>
              <w:ind w:firstLine="392"/>
            </w:pPr>
            <w:r w:rsidRPr="000A574C">
              <w:t>6.5.2.1. для юридического лица:</w:t>
            </w:r>
          </w:p>
          <w:p w:rsidR="00EA4CD1" w:rsidRPr="000A574C" w:rsidRDefault="00EA4CD1" w:rsidP="003B23DF">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A4CD1" w:rsidRPr="000A574C" w:rsidRDefault="00EA4CD1" w:rsidP="003B23DF">
            <w:pPr>
              <w:ind w:firstLine="392"/>
            </w:pPr>
            <w:r w:rsidRPr="000A574C">
              <w:t>б) анкету юридического лица по установленной в конкурсной документации форме (оригинал);</w:t>
            </w:r>
          </w:p>
          <w:p w:rsidR="00EA4CD1" w:rsidRPr="000A574C" w:rsidRDefault="00EA4CD1" w:rsidP="003B23DF">
            <w:pPr>
              <w:ind w:firstLine="392"/>
            </w:pPr>
            <w:r w:rsidRPr="000A574C">
              <w:t>в) копии учредительных документов с прилож</w:t>
            </w:r>
            <w:r w:rsidRPr="000A574C">
              <w:t>е</w:t>
            </w:r>
            <w:r w:rsidRPr="000A574C">
              <w:t>нием имеющихся изменений (нотариально завере</w:t>
            </w:r>
            <w:r w:rsidRPr="000A574C">
              <w:t>н</w:t>
            </w:r>
            <w:r w:rsidRPr="000A574C">
              <w:t>ные копии);</w:t>
            </w:r>
          </w:p>
          <w:p w:rsidR="00EA4CD1" w:rsidRPr="000A574C" w:rsidRDefault="00EA4CD1" w:rsidP="003B23DF">
            <w:pPr>
              <w:ind w:firstLine="392"/>
            </w:pPr>
            <w:r w:rsidRPr="000A574C">
              <w:t>г) выписку из единого государственного реестра юридических лиц (оригинал) или нотариально зав</w:t>
            </w:r>
            <w:r w:rsidRPr="000A574C">
              <w:t>е</w:t>
            </w:r>
            <w:r w:rsidRPr="000A574C">
              <w:t xml:space="preserve">ренную копию такой выписки, полученную не ранее чем за 20 дней до дня размещения на официальном сайте заказчика и (или) в единой информационной системе </w:t>
            </w:r>
            <w:hyperlink r:id="rId61" w:history="1">
              <w:r w:rsidRPr="000A574C">
                <w:rPr>
                  <w:rStyle w:val="afffd"/>
                  <w:color w:val="auto"/>
                </w:rPr>
                <w:t>www.zakupki.gov.ru</w:t>
              </w:r>
            </w:hyperlink>
            <w:r w:rsidRPr="000A574C">
              <w:t xml:space="preserve"> извещения о провед</w:t>
            </w:r>
            <w:r w:rsidRPr="000A574C">
              <w:t>е</w:t>
            </w:r>
            <w:r w:rsidRPr="000A574C">
              <w:t>нии открытого конкурса;</w:t>
            </w:r>
          </w:p>
          <w:p w:rsidR="00EA4CD1" w:rsidRPr="000A574C" w:rsidRDefault="00EA4CD1" w:rsidP="003B23DF">
            <w:pPr>
              <w:ind w:firstLine="392"/>
            </w:pPr>
            <w:proofErr w:type="spellStart"/>
            <w:proofErr w:type="gramStart"/>
            <w:r w:rsidRPr="000A574C">
              <w:t>д</w:t>
            </w:r>
            <w:proofErr w:type="spellEnd"/>
            <w:r w:rsidRPr="000A574C">
              <w:t>) решение об одобрении или о совершении крупной сделки (оригинал) либо копия такого реш</w:t>
            </w:r>
            <w:r w:rsidRPr="000A574C">
              <w:t>е</w:t>
            </w:r>
            <w:r w:rsidRPr="000A574C">
              <w:t>ния в случае, если требование о необходимости н</w:t>
            </w:r>
            <w:r w:rsidRPr="000A574C">
              <w:t>а</w:t>
            </w:r>
            <w:r w:rsidRPr="000A574C">
              <w:t>личия такого решения для совершения крупной сде</w:t>
            </w:r>
            <w:r w:rsidRPr="000A574C">
              <w:t>л</w:t>
            </w:r>
            <w:r w:rsidRPr="000A574C">
              <w:t>ки установлено законодательством Российской Ф</w:t>
            </w:r>
            <w:r w:rsidRPr="000A574C">
              <w:t>е</w:t>
            </w:r>
            <w:r w:rsidRPr="000A574C">
              <w:t>дерации, учредительными документами юридическ</w:t>
            </w:r>
            <w:r w:rsidRPr="000A574C">
              <w:t>о</w:t>
            </w:r>
            <w:r w:rsidRPr="000A574C">
              <w:t>го лица и если для участника закупки поставка тов</w:t>
            </w:r>
            <w:r w:rsidRPr="000A574C">
              <w:t>а</w:t>
            </w:r>
            <w:r w:rsidRPr="000A574C">
              <w:t>ров, выполнение работ, оказание услуг, являющихся предметом договора, или внесение задатка в качестве обеспечения конкурсной заявки, обеспечения испо</w:t>
            </w:r>
            <w:r w:rsidRPr="000A574C">
              <w:t>л</w:t>
            </w:r>
            <w:r w:rsidRPr="000A574C">
              <w:lastRenderedPageBreak/>
              <w:t>нения договора</w:t>
            </w:r>
            <w:proofErr w:type="gramEnd"/>
            <w:r w:rsidRPr="000A574C">
              <w:t xml:space="preserve"> является крупной сделкой;</w:t>
            </w:r>
          </w:p>
          <w:p w:rsidR="00EA4CD1" w:rsidRPr="000A574C" w:rsidRDefault="00EA4CD1" w:rsidP="003B23DF">
            <w:pPr>
              <w:ind w:firstLine="392"/>
            </w:pPr>
            <w:r w:rsidRPr="000A574C">
              <w:t>е)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w:t>
            </w:r>
            <w:r w:rsidRPr="000A574C">
              <w:t>а</w:t>
            </w:r>
            <w:r w:rsidRPr="000A574C">
              <w:t>логовой службы не ранее чем за 20 дней до срока окончания приема конкурсных заявок (оригинал или нотариально заверенную копию);</w:t>
            </w:r>
          </w:p>
          <w:p w:rsidR="00EA4CD1" w:rsidRPr="000A574C" w:rsidRDefault="00EA4CD1" w:rsidP="003B23DF">
            <w:pPr>
              <w:ind w:firstLine="392"/>
            </w:pPr>
            <w:r w:rsidRPr="000A574C">
              <w:t>ж)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A4CD1" w:rsidRPr="000A574C" w:rsidRDefault="00EA4CD1" w:rsidP="003B23DF">
            <w:pPr>
              <w:ind w:firstLine="392"/>
            </w:pPr>
            <w:proofErr w:type="spellStart"/>
            <w:r w:rsidRPr="000A574C">
              <w:t>з</w:t>
            </w:r>
            <w:proofErr w:type="spellEnd"/>
            <w:r w:rsidRPr="000A574C">
              <w:t>) документ, подтверждающий полномочия лица на осуществление действий от имени участника з</w:t>
            </w:r>
            <w:r w:rsidRPr="000A574C">
              <w:t>а</w:t>
            </w:r>
            <w:r w:rsidRPr="000A574C">
              <w:t>купки - юридического лица (копия решения о назн</w:t>
            </w:r>
            <w:r w:rsidRPr="000A574C">
              <w:t>а</w:t>
            </w:r>
            <w:r w:rsidRPr="000A574C">
              <w:t>чении или об избрании либо приказа о назначении физического лица на должность, в соответствии с к</w:t>
            </w:r>
            <w:r w:rsidRPr="000A574C">
              <w:t>о</w:t>
            </w:r>
            <w:r w:rsidRPr="000A574C">
              <w:t>торым такое физическое лицо обладает правом де</w:t>
            </w:r>
            <w:r w:rsidRPr="000A574C">
              <w:t>й</w:t>
            </w:r>
            <w:r w:rsidRPr="000A574C">
              <w:t>ствовать от имени участника закупки без доверенн</w:t>
            </w:r>
            <w:r w:rsidRPr="000A574C">
              <w:t>о</w:t>
            </w:r>
            <w:r w:rsidRPr="000A574C">
              <w:t>сти (далее также - руководитель). В случае</w:t>
            </w:r>
            <w:proofErr w:type="gramStart"/>
            <w:r w:rsidRPr="000A574C">
              <w:t>,</w:t>
            </w:r>
            <w:proofErr w:type="gramEnd"/>
            <w:r w:rsidRPr="000A574C">
              <w:t xml:space="preserve"> если от имени участника закупки действует иное лицо, ко</w:t>
            </w:r>
            <w:r w:rsidRPr="000A574C">
              <w:t>н</w:t>
            </w:r>
            <w:r w:rsidRPr="000A574C">
              <w:t>курсная заявка должна содержать также довере</w:t>
            </w:r>
            <w:r w:rsidRPr="000A574C">
              <w:t>н</w:t>
            </w:r>
            <w:r w:rsidRPr="000A574C">
              <w:t>ность на осуществление действий от имени участн</w:t>
            </w:r>
            <w:r w:rsidRPr="000A574C">
              <w:t>и</w:t>
            </w:r>
            <w:r w:rsidRPr="000A574C">
              <w:t>ка закупки, заверенную печатью участника закупки (для юридических лиц) и подписанную руководит</w:t>
            </w:r>
            <w:r w:rsidRPr="000A574C">
              <w:t>е</w:t>
            </w:r>
            <w:r w:rsidRPr="000A574C">
              <w:t xml:space="preserve">лем участника закупки или уполномоченным этим руководителем лицом, либо нотариально заверенную копию такой доверенности. </w:t>
            </w:r>
          </w:p>
          <w:p w:rsidR="00EA4CD1" w:rsidRPr="000A574C" w:rsidRDefault="00EA4CD1" w:rsidP="003B23DF">
            <w:pPr>
              <w:ind w:firstLine="392"/>
            </w:pPr>
            <w:r w:rsidRPr="000A574C">
              <w:t>и)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62"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A4CD1" w:rsidRPr="000A574C" w:rsidRDefault="00EA4CD1" w:rsidP="003B23DF">
            <w:pPr>
              <w:ind w:firstLine="392"/>
            </w:pPr>
            <w:r w:rsidRPr="000A574C">
              <w:t>к) документ, подтверждающий внесение учас</w:t>
            </w:r>
            <w:r w:rsidRPr="000A574C">
              <w:t>т</w:t>
            </w:r>
            <w:r w:rsidRPr="000A574C">
              <w:t>ником закупки задатка (оригинал);</w:t>
            </w:r>
          </w:p>
          <w:p w:rsidR="00EA4CD1" w:rsidRPr="000A574C" w:rsidRDefault="00EA4CD1" w:rsidP="003B23DF">
            <w:pPr>
              <w:ind w:firstLine="392"/>
            </w:pPr>
            <w:r w:rsidRPr="000A574C">
              <w:t>л) копии бухгалтерского баланса со всеми пр</w:t>
            </w:r>
            <w:r w:rsidRPr="000A574C">
              <w:t>и</w:t>
            </w:r>
            <w:r w:rsidRPr="000A574C">
              <w:t>ложениями, включая отчет о прибылях и убытках, за последний завершенный отчетный период (при нео</w:t>
            </w:r>
            <w:r w:rsidRPr="000A574C">
              <w:t>б</w:t>
            </w:r>
            <w:r w:rsidRPr="000A574C">
              <w:t>ходимости);</w:t>
            </w:r>
          </w:p>
          <w:p w:rsidR="00EA4CD1" w:rsidRPr="000A574C" w:rsidRDefault="00EA4CD1" w:rsidP="003B23DF">
            <w:pPr>
              <w:ind w:firstLine="392"/>
            </w:pPr>
            <w:r w:rsidRPr="000A574C">
              <w:lastRenderedPageBreak/>
              <w:t>м)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EA4CD1" w:rsidRPr="000A574C" w:rsidRDefault="00EA4CD1" w:rsidP="003B23DF">
            <w:pPr>
              <w:ind w:firstLine="392"/>
            </w:pPr>
            <w:r w:rsidRPr="000A574C">
              <w:t>6.5.2.2. для индивидуального предпринимателя:</w:t>
            </w:r>
          </w:p>
          <w:p w:rsidR="00EA4CD1" w:rsidRPr="000A574C" w:rsidRDefault="00EA4CD1" w:rsidP="003B23DF">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A4CD1" w:rsidRPr="000A574C" w:rsidRDefault="00EA4CD1" w:rsidP="003B23DF">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EA4CD1" w:rsidRPr="000A574C" w:rsidRDefault="00EA4CD1" w:rsidP="003B23DF">
            <w:pPr>
              <w:ind w:firstLine="392"/>
            </w:pPr>
            <w:r w:rsidRPr="000A574C">
              <w:t>в) выписку из единого государственного реестра индивидуальных предпринимателей (оригинал) или нотариально заверенную копию такой выписки, п</w:t>
            </w:r>
            <w:r w:rsidRPr="000A574C">
              <w:t>о</w:t>
            </w:r>
            <w:r w:rsidRPr="000A574C">
              <w:t>лученную не ранее чем за 20 дней до дня размещения в единой информационной системе извещения о пр</w:t>
            </w:r>
            <w:r w:rsidRPr="000A574C">
              <w:t>о</w:t>
            </w:r>
            <w:r w:rsidRPr="000A574C">
              <w:t>ведении открытого конкурса;</w:t>
            </w:r>
          </w:p>
          <w:p w:rsidR="00EA4CD1" w:rsidRPr="000A574C" w:rsidRDefault="00EA4CD1" w:rsidP="003B23DF">
            <w:pPr>
              <w:ind w:firstLine="392"/>
            </w:pPr>
            <w:r w:rsidRPr="000A574C">
              <w:t>г)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w:t>
            </w:r>
            <w:r w:rsidRPr="000A574C">
              <w:t>а</w:t>
            </w:r>
            <w:r w:rsidRPr="000A574C">
              <w:t>логовой службы не ранее чем за 20 дней до срока окончания приема конкурсных заявок (оригинал или нотариально заверенную копию);</w:t>
            </w:r>
          </w:p>
          <w:p w:rsidR="00EA4CD1" w:rsidRPr="000A574C" w:rsidRDefault="00EA4CD1" w:rsidP="003B23DF">
            <w:pPr>
              <w:ind w:firstLine="392"/>
            </w:pPr>
            <w:proofErr w:type="spellStart"/>
            <w:r w:rsidRPr="000A574C">
              <w:t>д</w:t>
            </w:r>
            <w:proofErr w:type="spellEnd"/>
            <w:r w:rsidRPr="000A574C">
              <w:t>)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A4CD1" w:rsidRPr="000A574C" w:rsidRDefault="00EA4CD1" w:rsidP="003B23DF">
            <w:pPr>
              <w:ind w:firstLine="392"/>
            </w:pPr>
            <w:r w:rsidRPr="000A574C">
              <w:t>е)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63"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A4CD1" w:rsidRPr="000A574C" w:rsidRDefault="00EA4CD1" w:rsidP="003B23DF">
            <w:pPr>
              <w:ind w:firstLine="392"/>
            </w:pPr>
            <w:r w:rsidRPr="000A574C">
              <w:t>ж) документ, подтверждающий внесение учас</w:t>
            </w:r>
            <w:r w:rsidRPr="000A574C">
              <w:t>т</w:t>
            </w:r>
            <w:r w:rsidRPr="000A574C">
              <w:t>ником закупки задатка (оригинал);</w:t>
            </w:r>
          </w:p>
          <w:p w:rsidR="00EA4CD1" w:rsidRPr="000A574C" w:rsidRDefault="00EA4CD1" w:rsidP="003B23DF">
            <w:pPr>
              <w:ind w:firstLine="392"/>
            </w:pPr>
            <w:proofErr w:type="spellStart"/>
            <w:r w:rsidRPr="000A574C">
              <w:t>з</w:t>
            </w:r>
            <w:proofErr w:type="spellEnd"/>
            <w:r w:rsidRPr="000A574C">
              <w:t>) иные документы или копии документов, пер</w:t>
            </w:r>
            <w:r w:rsidRPr="000A574C">
              <w:t>е</w:t>
            </w:r>
            <w:r w:rsidRPr="000A574C">
              <w:t xml:space="preserve">чень которых определен конкурсной документацией, </w:t>
            </w:r>
            <w:r w:rsidRPr="000A574C">
              <w:lastRenderedPageBreak/>
              <w:t>подтверждающие соответствие конкурсной заявки участника закупки требованиям, установленным в конкурсной документации.</w:t>
            </w:r>
          </w:p>
          <w:p w:rsidR="00EA4CD1" w:rsidRPr="000A574C" w:rsidRDefault="00EA4CD1" w:rsidP="003B23DF">
            <w:pPr>
              <w:ind w:firstLine="392"/>
            </w:pPr>
            <w:r w:rsidRPr="000A574C">
              <w:t>6.5.2.3. для физического лица:</w:t>
            </w:r>
          </w:p>
          <w:p w:rsidR="00EA4CD1" w:rsidRPr="000A574C" w:rsidRDefault="00EA4CD1" w:rsidP="003B23DF">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A4CD1" w:rsidRPr="000A574C" w:rsidRDefault="00EA4CD1" w:rsidP="003B23DF">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EA4CD1" w:rsidRPr="000A574C" w:rsidRDefault="00EA4CD1" w:rsidP="003B23DF">
            <w:pPr>
              <w:ind w:firstLine="392"/>
            </w:pPr>
            <w:r w:rsidRPr="000A574C">
              <w:t>в)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A4CD1" w:rsidRPr="000A574C" w:rsidRDefault="00EA4CD1" w:rsidP="003B23DF">
            <w:pPr>
              <w:ind w:firstLine="392"/>
            </w:pPr>
            <w:r w:rsidRPr="000A574C">
              <w:t>г)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64"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A4CD1" w:rsidRPr="000A574C" w:rsidRDefault="00EA4CD1" w:rsidP="003B23DF">
            <w:pPr>
              <w:ind w:firstLine="392"/>
            </w:pPr>
            <w:proofErr w:type="spellStart"/>
            <w:r w:rsidRPr="000A574C">
              <w:t>д</w:t>
            </w:r>
            <w:proofErr w:type="spellEnd"/>
            <w:r w:rsidRPr="000A574C">
              <w:t>) документ, подтверждающий внесение учас</w:t>
            </w:r>
            <w:r w:rsidRPr="000A574C">
              <w:t>т</w:t>
            </w:r>
            <w:r w:rsidRPr="000A574C">
              <w:t>ником закупки задатка (оригинал);</w:t>
            </w:r>
          </w:p>
          <w:p w:rsidR="00EA4CD1" w:rsidRPr="000A574C" w:rsidRDefault="00EA4CD1" w:rsidP="003B23DF">
            <w:pPr>
              <w:ind w:firstLine="392"/>
            </w:pPr>
            <w:r w:rsidRPr="000A574C">
              <w:t>е)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EA4CD1" w:rsidRPr="000A574C" w:rsidRDefault="00EA4CD1" w:rsidP="003B23DF">
            <w:pPr>
              <w:ind w:firstLine="392"/>
            </w:pPr>
            <w:r w:rsidRPr="000A574C">
              <w:t>6.5.2.4. для группы (нескольких лиц) лиц, выст</w:t>
            </w:r>
            <w:r w:rsidRPr="000A574C">
              <w:t>у</w:t>
            </w:r>
            <w:r w:rsidRPr="000A574C">
              <w:t>пающих на стороне одного участника закупки:</w:t>
            </w:r>
          </w:p>
          <w:p w:rsidR="00EA4CD1" w:rsidRPr="000A574C" w:rsidRDefault="00EA4CD1" w:rsidP="003B23DF">
            <w:pPr>
              <w:ind w:firstLine="392"/>
            </w:pPr>
            <w:r w:rsidRPr="000A574C">
              <w:t>а) документ, подтверждающий объединение лиц, выступающих на стороне одного участника закупки в группу (оригинал или нотариально заверенная к</w:t>
            </w:r>
            <w:r w:rsidRPr="000A574C">
              <w:t>о</w:t>
            </w:r>
            <w:r w:rsidRPr="000A574C">
              <w:t>пия), и право конкретного участника закупки учас</w:t>
            </w:r>
            <w:r w:rsidRPr="000A574C">
              <w:t>т</w:t>
            </w:r>
            <w:r w:rsidRPr="000A574C">
              <w:t>вовать в конкурсе от имени группы лиц, в том числе подавать конкурсную заявку, вносить обеспечение заявки, договора, подписывать протоколы, договор;</w:t>
            </w:r>
          </w:p>
          <w:p w:rsidR="00727AC6" w:rsidRPr="00082A08" w:rsidRDefault="00EA4CD1" w:rsidP="0099353A">
            <w:pPr>
              <w:ind w:firstLine="392"/>
            </w:pPr>
            <w:r w:rsidRPr="000A574C">
              <w:t xml:space="preserve">б) документы и сведения в соответствии с </w:t>
            </w:r>
            <w:hyperlink w:anchor="sub_10407" w:history="1">
              <w:r w:rsidRPr="000A574C">
                <w:rPr>
                  <w:rStyle w:val="afffd"/>
                  <w:color w:val="auto"/>
                </w:rPr>
                <w:t>пун</w:t>
              </w:r>
              <w:r w:rsidRPr="000A574C">
                <w:rPr>
                  <w:rStyle w:val="afffd"/>
                  <w:color w:val="auto"/>
                </w:rPr>
                <w:t>к</w:t>
              </w:r>
              <w:r w:rsidRPr="000A574C">
                <w:rPr>
                  <w:rStyle w:val="afffd"/>
                  <w:color w:val="auto"/>
                </w:rPr>
                <w:t>том 6.5.2.1</w:t>
              </w:r>
            </w:hyperlink>
            <w:r w:rsidRPr="000A574C">
              <w:t xml:space="preserve">, или </w:t>
            </w:r>
            <w:hyperlink w:anchor="sub_10408" w:history="1">
              <w:r w:rsidRPr="000A574C">
                <w:rPr>
                  <w:rStyle w:val="afffd"/>
                  <w:color w:val="auto"/>
                </w:rPr>
                <w:t>пунктами 6.5.2.2</w:t>
              </w:r>
            </w:hyperlink>
            <w:r w:rsidRPr="000A574C">
              <w:t xml:space="preserve">, </w:t>
            </w:r>
            <w:hyperlink w:anchor="sub_10409" w:history="1">
              <w:r w:rsidRPr="000A574C">
                <w:rPr>
                  <w:rStyle w:val="afffd"/>
                  <w:color w:val="auto"/>
                </w:rPr>
                <w:t>6.5.2.3.</w:t>
              </w:r>
            </w:hyperlink>
            <w:r w:rsidRPr="000A574C">
              <w:t xml:space="preserve"> </w:t>
            </w:r>
            <w:r w:rsidR="00EA06F7">
              <w:t>настоящей конкурсной документации</w:t>
            </w:r>
            <w:r w:rsidRPr="000A574C">
              <w:t xml:space="preserve"> участника закупки, кот</w:t>
            </w:r>
            <w:r w:rsidRPr="000A574C">
              <w:t>о</w:t>
            </w:r>
            <w:r w:rsidRPr="000A574C">
              <w:lastRenderedPageBreak/>
              <w:t>рому от имени группы лиц поручено подать ко</w:t>
            </w:r>
            <w:r w:rsidRPr="000A574C">
              <w:t>н</w:t>
            </w:r>
            <w:r w:rsidRPr="000A574C">
              <w:t>курсную заявку.</w:t>
            </w: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E979B2" w:rsidP="00082A08">
            <w:pPr>
              <w:spacing w:after="0"/>
              <w:jc w:val="center"/>
            </w:pPr>
            <w:r w:rsidRPr="00082A08">
              <w:lastRenderedPageBreak/>
              <w:t>1</w:t>
            </w:r>
            <w:r w:rsidR="007B28DA">
              <w:t>4</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7E578D">
            <w:pPr>
              <w:keepNext/>
              <w:keepLines/>
              <w:widowControl w:val="0"/>
              <w:suppressLineNumbers/>
              <w:suppressAutoHyphens/>
              <w:spacing w:after="0"/>
              <w:jc w:val="center"/>
            </w:pPr>
            <w:r w:rsidRPr="00082A08">
              <w:t>П</w:t>
            </w:r>
            <w:r w:rsidR="007E578D">
              <w:t>ункт</w:t>
            </w:r>
            <w:r w:rsidRPr="00082A08">
              <w:t xml:space="preserve"> </w:t>
            </w:r>
            <w:r w:rsidR="007E578D">
              <w:t>5.1</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2E336A">
            <w:pPr>
              <w:keepNext/>
              <w:keepLines/>
              <w:widowControl w:val="0"/>
              <w:suppressLineNumbers/>
              <w:suppressAutoHyphens/>
              <w:spacing w:after="0"/>
              <w:jc w:val="center"/>
            </w:pPr>
            <w:r w:rsidRPr="00082A08">
              <w:t xml:space="preserve">Требования к описанию </w:t>
            </w:r>
            <w:r w:rsidR="000F46ED" w:rsidRPr="00082A08">
              <w:t xml:space="preserve">поставляемых </w:t>
            </w:r>
            <w:r w:rsidRPr="00082A08">
              <w:t>товаров/</w:t>
            </w:r>
            <w:r w:rsidR="000F46ED" w:rsidRPr="00082A08">
              <w:t xml:space="preserve">выполняемых </w:t>
            </w:r>
            <w:r w:rsidRPr="00082A08">
              <w:t>работ/</w:t>
            </w:r>
            <w:r w:rsidR="00ED562D" w:rsidRPr="00082A08">
              <w:t xml:space="preserve">оказываемых  </w:t>
            </w:r>
            <w:r w:rsidRPr="00082A08">
              <w:t>услуг</w:t>
            </w:r>
          </w:p>
        </w:tc>
        <w:tc>
          <w:tcPr>
            <w:tcW w:w="5760" w:type="dxa"/>
            <w:tcBorders>
              <w:top w:val="single" w:sz="4" w:space="0" w:color="auto"/>
              <w:left w:val="single" w:sz="4" w:space="0" w:color="auto"/>
              <w:bottom w:val="single" w:sz="4" w:space="0" w:color="auto"/>
              <w:right w:val="single" w:sz="4" w:space="0" w:color="auto"/>
            </w:tcBorders>
            <w:vAlign w:val="center"/>
          </w:tcPr>
          <w:p w:rsidR="00ED562D" w:rsidRPr="00082A08" w:rsidRDefault="000F46ED" w:rsidP="00EA06F7">
            <w:pPr>
              <w:keepNext/>
              <w:keepLines/>
              <w:suppressLineNumbers/>
              <w:tabs>
                <w:tab w:val="left" w:pos="252"/>
              </w:tabs>
              <w:suppressAutoHyphens/>
              <w:spacing w:after="0"/>
              <w:ind w:left="-11" w:firstLine="392"/>
            </w:pPr>
            <w:r w:rsidRPr="00082A08">
              <w:t xml:space="preserve">Участник закупки представляет в составе заявки предложение </w:t>
            </w:r>
            <w:r w:rsidR="00ED562D" w:rsidRPr="00082A08">
              <w:t>о</w:t>
            </w:r>
            <w:r w:rsidR="003762CA" w:rsidRPr="00082A08">
              <w:t xml:space="preserve"> качестве</w:t>
            </w:r>
            <w:r w:rsidR="00274E4C" w:rsidRPr="00082A08">
              <w:t xml:space="preserve"> услуг</w:t>
            </w:r>
            <w:r w:rsidR="003762CA" w:rsidRPr="00082A08">
              <w:t xml:space="preserve"> </w:t>
            </w:r>
            <w:r w:rsidRPr="00082A08">
              <w:t xml:space="preserve"> по форме </w:t>
            </w:r>
            <w:r w:rsidR="007E578D">
              <w:t>1.</w:t>
            </w:r>
            <w:r w:rsidR="00EA06F7">
              <w:t>4.2</w:t>
            </w:r>
            <w:r w:rsidRPr="00082A08">
              <w:t>.</w:t>
            </w:r>
            <w:r w:rsidR="00EA06F7">
              <w:t>2.</w:t>
            </w:r>
            <w:r w:rsidRPr="00082A08">
              <w:t xml:space="preserve">, </w:t>
            </w:r>
            <w:r w:rsidRPr="00D04063">
              <w:t xml:space="preserve">представленной в Разделе </w:t>
            </w:r>
            <w:r w:rsidR="002E336A">
              <w:t>1</w:t>
            </w:r>
            <w:r w:rsidRPr="00D04063">
              <w:t>.4. Такое предложение должно содержать подтверждени</w:t>
            </w:r>
            <w:r w:rsidR="003762CA" w:rsidRPr="00D04063">
              <w:t>е</w:t>
            </w:r>
            <w:r w:rsidRPr="00D04063">
              <w:t xml:space="preserve"> о соответствии предлагаемых</w:t>
            </w:r>
            <w:r w:rsidRPr="00D04063">
              <w:rPr>
                <w:i/>
              </w:rPr>
              <w:t xml:space="preserve"> </w:t>
            </w:r>
            <w:r w:rsidR="00274E4C" w:rsidRPr="00D04063">
              <w:t>услуг</w:t>
            </w:r>
            <w:r w:rsidRPr="00D04063">
              <w:t xml:space="preserve"> требованиям конкурсной документации</w:t>
            </w:r>
            <w:r w:rsidRPr="00082A08">
              <w:t>.</w:t>
            </w: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D01233" w:rsidP="00082A08">
            <w:pPr>
              <w:spacing w:after="0"/>
              <w:jc w:val="center"/>
            </w:pPr>
            <w:r w:rsidRPr="00082A08">
              <w:t>1</w:t>
            </w:r>
            <w:r w:rsidR="007B28DA">
              <w:t>5</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7E578D">
            <w:pPr>
              <w:spacing w:after="0"/>
              <w:jc w:val="center"/>
            </w:pPr>
            <w:r w:rsidRPr="00082A08">
              <w:t>П</w:t>
            </w:r>
            <w:r w:rsidR="007E578D">
              <w:t>ункт</w:t>
            </w:r>
            <w:r w:rsidRPr="00082A08">
              <w:t xml:space="preserve"> </w:t>
            </w:r>
            <w:r w:rsidR="007E578D">
              <w:t>6</w:t>
            </w:r>
            <w:r w:rsidRPr="00082A08">
              <w:t>.</w:t>
            </w:r>
            <w:r w:rsidR="007E578D">
              <w:t>5</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2E336A">
            <w:pPr>
              <w:spacing w:after="0"/>
              <w:jc w:val="center"/>
            </w:pPr>
            <w:r w:rsidRPr="00082A08">
              <w:t xml:space="preserve">Требования к </w:t>
            </w:r>
            <w:r w:rsidR="007E578D">
              <w:t>ко</w:t>
            </w:r>
            <w:r w:rsidR="007E578D">
              <w:t>н</w:t>
            </w:r>
            <w:r w:rsidR="007E578D">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2E336A">
            <w:pPr>
              <w:spacing w:after="0"/>
            </w:pPr>
            <w:r w:rsidRPr="00082A08">
              <w:t>Заявка на участие в конкурсе</w:t>
            </w:r>
            <w:r w:rsidR="006E22C2" w:rsidRPr="00082A08">
              <w:t xml:space="preserve"> </w:t>
            </w:r>
            <w:r w:rsidRPr="00082A08">
              <w:t>оформляется в соотве</w:t>
            </w:r>
            <w:r w:rsidRPr="00082A08">
              <w:t>т</w:t>
            </w:r>
            <w:r w:rsidRPr="00082A08">
              <w:t xml:space="preserve">ствии с </w:t>
            </w:r>
            <w:r w:rsidR="006E22C2" w:rsidRPr="00082A08">
              <w:t xml:space="preserve"> </w:t>
            </w:r>
            <w:r w:rsidRPr="00082A08">
              <w:t xml:space="preserve">п. </w:t>
            </w:r>
            <w:r w:rsidR="007E578D">
              <w:t>6.5</w:t>
            </w:r>
            <w:r w:rsidRPr="00082A08">
              <w:t xml:space="preserve">. Раздела </w:t>
            </w:r>
            <w:r w:rsidR="002E336A">
              <w:t>1</w:t>
            </w:r>
            <w:r w:rsidRPr="00082A08">
              <w:t>.2. «Общие условия провед</w:t>
            </w:r>
            <w:r w:rsidRPr="00082A08">
              <w:t>е</w:t>
            </w:r>
            <w:r w:rsidRPr="00082A08">
              <w:t>ния конкурса» настоящей конкурсной документации.</w:t>
            </w: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56567C" w:rsidP="00082A08">
            <w:pPr>
              <w:spacing w:after="0"/>
              <w:jc w:val="center"/>
            </w:pPr>
            <w:r w:rsidRPr="00082A08">
              <w:t>1</w:t>
            </w:r>
            <w:r w:rsidR="007B28DA">
              <w:t>6</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7E578D">
            <w:pPr>
              <w:spacing w:after="0" w:line="360" w:lineRule="auto"/>
              <w:jc w:val="center"/>
            </w:pPr>
            <w:r w:rsidRPr="00082A08">
              <w:t xml:space="preserve">Подпункт </w:t>
            </w:r>
            <w:r w:rsidR="007E578D">
              <w:t>5.4.8.</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2E336A">
            <w:pPr>
              <w:spacing w:after="0"/>
              <w:jc w:val="center"/>
            </w:pPr>
            <w:r w:rsidRPr="00082A08">
              <w:t>Порядок, место, д</w:t>
            </w:r>
            <w:r w:rsidRPr="00082A08">
              <w:t>а</w:t>
            </w:r>
            <w:r w:rsidRPr="00082A08">
              <w:t>та начала и дата окончания срока подачи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3B23DF" w:rsidRDefault="00D04063" w:rsidP="00F7174C">
            <w:pPr>
              <w:spacing w:after="0"/>
            </w:pPr>
            <w:proofErr w:type="gramStart"/>
            <w:r w:rsidRPr="003B23DF">
              <w:t xml:space="preserve">Заявки на участие в конкурсе подаются в рабочие дни и в рабочее время Заказчика по адресу: </w:t>
            </w:r>
            <w:r w:rsidR="006B54BD" w:rsidRPr="003B23DF">
              <w:t>653047, Кемеровская область, г. Прокопьевск</w:t>
            </w:r>
            <w:r w:rsidR="0099353A">
              <w:t xml:space="preserve">, ул. Гайдара, 43, </w:t>
            </w:r>
            <w:proofErr w:type="spellStart"/>
            <w:r w:rsidR="0099353A">
              <w:t>пом</w:t>
            </w:r>
            <w:proofErr w:type="spellEnd"/>
            <w:r w:rsidR="0099353A">
              <w:t>. 1</w:t>
            </w:r>
            <w:r w:rsidR="006B54BD" w:rsidRPr="003B23DF">
              <w:t>п,</w:t>
            </w:r>
            <w:r w:rsidRPr="003B23DF">
              <w:t xml:space="preserve"> с </w:t>
            </w:r>
            <w:r w:rsidR="002E336A">
              <w:t>1</w:t>
            </w:r>
            <w:r w:rsidR="0061206B">
              <w:t>5</w:t>
            </w:r>
            <w:r w:rsidR="006B54BD" w:rsidRPr="003B23DF">
              <w:t xml:space="preserve">.00 (время местное) </w:t>
            </w:r>
            <w:r w:rsidR="00F7174C">
              <w:t>21</w:t>
            </w:r>
            <w:r w:rsidRPr="003B23DF">
              <w:t xml:space="preserve"> </w:t>
            </w:r>
            <w:r w:rsidR="00E472FE">
              <w:t>ма</w:t>
            </w:r>
            <w:r w:rsidR="00391E20">
              <w:t>я</w:t>
            </w:r>
            <w:r w:rsidRPr="003B23DF">
              <w:t xml:space="preserve"> 201</w:t>
            </w:r>
            <w:r w:rsidR="0099353A">
              <w:t>8</w:t>
            </w:r>
            <w:r w:rsidRPr="003B23DF">
              <w:t xml:space="preserve"> г. до 1</w:t>
            </w:r>
            <w:r w:rsidR="006B54BD" w:rsidRPr="003B23DF">
              <w:t>1</w:t>
            </w:r>
            <w:r w:rsidRPr="003B23DF">
              <w:t xml:space="preserve">.00 (время местное) </w:t>
            </w:r>
            <w:r w:rsidR="00F7174C">
              <w:t>11</w:t>
            </w:r>
            <w:r w:rsidR="00E472FE" w:rsidRPr="00334027">
              <w:t xml:space="preserve"> </w:t>
            </w:r>
            <w:r w:rsidR="00E472FE">
              <w:t>июня</w:t>
            </w:r>
            <w:r w:rsidR="00E472FE" w:rsidRPr="00334027">
              <w:t xml:space="preserve"> 201</w:t>
            </w:r>
            <w:r w:rsidR="00E472FE">
              <w:t>8</w:t>
            </w:r>
            <w:r w:rsidRPr="003B23DF">
              <w:t xml:space="preserve"> г. (с понедельн</w:t>
            </w:r>
            <w:r w:rsidRPr="003B23DF">
              <w:t>и</w:t>
            </w:r>
            <w:r w:rsidRPr="003B23DF">
              <w:t xml:space="preserve">ка по четверг заявки принимаются с </w:t>
            </w:r>
            <w:r w:rsidR="006B54BD" w:rsidRPr="003B23DF">
              <w:t>8</w:t>
            </w:r>
            <w:r w:rsidRPr="003B23DF">
              <w:t xml:space="preserve">.00 до 17.00 по местному времени, в пятницу с </w:t>
            </w:r>
            <w:r w:rsidR="006B54BD" w:rsidRPr="003B23DF">
              <w:t>8</w:t>
            </w:r>
            <w:r w:rsidRPr="003B23DF">
              <w:t>.00 до</w:t>
            </w:r>
            <w:proofErr w:type="gramEnd"/>
            <w:r w:rsidRPr="003B23DF">
              <w:t xml:space="preserve"> </w:t>
            </w:r>
            <w:proofErr w:type="gramStart"/>
            <w:r w:rsidRPr="003B23DF">
              <w:t>1</w:t>
            </w:r>
            <w:r w:rsidR="006B54BD" w:rsidRPr="003B23DF">
              <w:t>5</w:t>
            </w:r>
            <w:r w:rsidRPr="003B23DF">
              <w:t>.</w:t>
            </w:r>
            <w:r w:rsidR="006B54BD" w:rsidRPr="003B23DF">
              <w:t>00</w:t>
            </w:r>
            <w:r w:rsidRPr="003B23DF">
              <w:t xml:space="preserve"> по м</w:t>
            </w:r>
            <w:r w:rsidRPr="003B23DF">
              <w:t>е</w:t>
            </w:r>
            <w:r w:rsidRPr="003B23DF">
              <w:t>стному времени).</w:t>
            </w:r>
            <w:proofErr w:type="gramEnd"/>
            <w:r w:rsidRPr="003B23DF">
              <w:t xml:space="preserve"> </w:t>
            </w:r>
            <w:r w:rsidR="00727AC6" w:rsidRPr="00082A08">
              <w:t>Заказчик вправе продлить срок п</w:t>
            </w:r>
            <w:r w:rsidR="00727AC6" w:rsidRPr="00082A08">
              <w:t>о</w:t>
            </w:r>
            <w:r w:rsidR="00727AC6" w:rsidRPr="00082A08">
              <w:t>дачи заявок и внести соответствующие изменения в извещение о проведении открытого конкурса и ко</w:t>
            </w:r>
            <w:r w:rsidR="00727AC6" w:rsidRPr="00082A08">
              <w:t>н</w:t>
            </w:r>
            <w:r w:rsidR="00727AC6" w:rsidRPr="00082A08">
              <w:t>курсную документацию.</w:t>
            </w:r>
          </w:p>
        </w:tc>
      </w:tr>
      <w:tr w:rsidR="005562F8" w:rsidRPr="00082A08" w:rsidTr="00034807">
        <w:tc>
          <w:tcPr>
            <w:tcW w:w="648" w:type="dxa"/>
            <w:vMerge w:val="restart"/>
            <w:tcBorders>
              <w:top w:val="single" w:sz="4" w:space="0" w:color="auto"/>
              <w:left w:val="single" w:sz="4" w:space="0" w:color="auto"/>
              <w:bottom w:val="single" w:sz="4" w:space="0" w:color="auto"/>
              <w:right w:val="single" w:sz="4" w:space="0" w:color="auto"/>
            </w:tcBorders>
            <w:vAlign w:val="center"/>
          </w:tcPr>
          <w:p w:rsidR="005562F8" w:rsidRPr="00082A08" w:rsidRDefault="007B28DA" w:rsidP="00082A08">
            <w:pPr>
              <w:spacing w:after="0"/>
              <w:jc w:val="center"/>
            </w:pPr>
            <w:r>
              <w:t>17</w:t>
            </w:r>
          </w:p>
        </w:tc>
        <w:tc>
          <w:tcPr>
            <w:tcW w:w="1440" w:type="dxa"/>
            <w:vMerge w:val="restart"/>
            <w:tcBorders>
              <w:top w:val="single" w:sz="4" w:space="0" w:color="auto"/>
              <w:left w:val="single" w:sz="4" w:space="0" w:color="auto"/>
              <w:bottom w:val="single" w:sz="4" w:space="0" w:color="auto"/>
              <w:right w:val="single" w:sz="4" w:space="0" w:color="auto"/>
            </w:tcBorders>
            <w:vAlign w:val="center"/>
          </w:tcPr>
          <w:p w:rsidR="005562F8" w:rsidRPr="00082A08" w:rsidRDefault="005562F8" w:rsidP="006B54BD">
            <w:pPr>
              <w:spacing w:after="0" w:line="360" w:lineRule="auto"/>
              <w:jc w:val="center"/>
            </w:pPr>
            <w:r w:rsidRPr="00082A08">
              <w:t>П</w:t>
            </w:r>
            <w:r w:rsidR="006B54BD">
              <w:t>ункт</w:t>
            </w:r>
            <w:r w:rsidRPr="00082A08">
              <w:t xml:space="preserve"> </w:t>
            </w:r>
            <w:r w:rsidR="006B54BD">
              <w:t>6.6</w:t>
            </w: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6B54BD" w:rsidP="002E336A">
            <w:pPr>
              <w:spacing w:after="0"/>
              <w:jc w:val="center"/>
            </w:pPr>
            <w:r>
              <w:t>Задаток как обесп</w:t>
            </w:r>
            <w:r>
              <w:t>е</w:t>
            </w:r>
            <w:r>
              <w:t>чение конкурсной заявки</w:t>
            </w:r>
          </w:p>
        </w:tc>
        <w:tc>
          <w:tcPr>
            <w:tcW w:w="5760" w:type="dxa"/>
            <w:tcBorders>
              <w:top w:val="single" w:sz="4" w:space="0" w:color="auto"/>
              <w:left w:val="single" w:sz="4" w:space="0" w:color="auto"/>
              <w:bottom w:val="single" w:sz="4" w:space="0" w:color="auto"/>
              <w:right w:val="single" w:sz="4" w:space="0" w:color="auto"/>
            </w:tcBorders>
          </w:tcPr>
          <w:p w:rsidR="005562F8" w:rsidRPr="003B23DF" w:rsidRDefault="006F78A4" w:rsidP="006F78A4">
            <w:pPr>
              <w:tabs>
                <w:tab w:val="left" w:pos="1134"/>
              </w:tabs>
              <w:spacing w:after="0"/>
              <w:contextualSpacing/>
            </w:pPr>
            <w:r>
              <w:t>0</w:t>
            </w:r>
            <w:r w:rsidR="005562F8" w:rsidRPr="003B23DF">
              <w:t xml:space="preserve"> % от начальной (максимальной) цены договора, что составляет</w:t>
            </w:r>
            <w:proofErr w:type="gramStart"/>
            <w:r w:rsidR="005562F8" w:rsidRPr="003B23DF">
              <w:t xml:space="preserve"> </w:t>
            </w:r>
            <w:r>
              <w:t>____________</w:t>
            </w:r>
            <w:r w:rsidR="005562F8" w:rsidRPr="003B23DF">
              <w:t xml:space="preserve"> (</w:t>
            </w:r>
            <w:r>
              <w:t>___________________</w:t>
            </w:r>
            <w:r w:rsidR="005562F8" w:rsidRPr="003B23DF">
              <w:t xml:space="preserve">) </w:t>
            </w:r>
            <w:proofErr w:type="gramEnd"/>
            <w:r w:rsidR="005562F8" w:rsidRPr="003B23DF">
              <w:t>рубл</w:t>
            </w:r>
            <w:r w:rsidR="006B54BD" w:rsidRPr="003B23DF">
              <w:t>ей</w:t>
            </w:r>
            <w:r w:rsidR="005562F8" w:rsidRPr="003B23DF">
              <w:t xml:space="preserve"> </w:t>
            </w:r>
            <w:r w:rsidR="006B54BD" w:rsidRPr="003B23DF">
              <w:t>00</w:t>
            </w:r>
            <w:r w:rsidR="005562F8" w:rsidRPr="003B23DF">
              <w:t xml:space="preserve"> копеек.</w:t>
            </w:r>
          </w:p>
        </w:tc>
      </w:tr>
      <w:tr w:rsidR="005562F8" w:rsidRPr="00082A08" w:rsidTr="00082A08">
        <w:tc>
          <w:tcPr>
            <w:tcW w:w="648" w:type="dxa"/>
            <w:vMerge/>
            <w:tcBorders>
              <w:top w:val="single" w:sz="4" w:space="0" w:color="auto"/>
              <w:left w:val="single" w:sz="4" w:space="0" w:color="auto"/>
              <w:bottom w:val="single" w:sz="4" w:space="0" w:color="auto"/>
              <w:right w:val="single" w:sz="4" w:space="0" w:color="auto"/>
            </w:tcBorders>
            <w:vAlign w:val="center"/>
          </w:tcPr>
          <w:p w:rsidR="005562F8" w:rsidRPr="00082A08" w:rsidRDefault="005562F8" w:rsidP="00082A08">
            <w:pPr>
              <w:spacing w:after="0"/>
              <w:jc w:val="center"/>
            </w:pPr>
          </w:p>
        </w:tc>
        <w:tc>
          <w:tcPr>
            <w:tcW w:w="1440" w:type="dxa"/>
            <w:vMerge/>
            <w:tcBorders>
              <w:top w:val="single" w:sz="4" w:space="0" w:color="auto"/>
              <w:left w:val="single" w:sz="4" w:space="0" w:color="auto"/>
              <w:bottom w:val="single" w:sz="4" w:space="0" w:color="auto"/>
              <w:right w:val="single" w:sz="4" w:space="0" w:color="auto"/>
            </w:tcBorders>
            <w:vAlign w:val="center"/>
          </w:tcPr>
          <w:p w:rsidR="005562F8" w:rsidRPr="00082A08" w:rsidRDefault="005562F8" w:rsidP="005562F8">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2E336A">
            <w:pPr>
              <w:spacing w:after="0"/>
              <w:jc w:val="center"/>
            </w:pPr>
            <w:r w:rsidRPr="00082A08">
              <w:t>Реквизиты для п</w:t>
            </w:r>
            <w:r w:rsidRPr="00082A08">
              <w:t>е</w:t>
            </w:r>
            <w:r w:rsidRPr="00082A08">
              <w:t>речисления обесп</w:t>
            </w:r>
            <w:r w:rsidRPr="00082A08">
              <w:t>е</w:t>
            </w:r>
            <w:r w:rsidRPr="00082A08">
              <w:t>чения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3B23DF">
            <w:pPr>
              <w:pStyle w:val="af3"/>
              <w:ind w:right="0"/>
              <w:rPr>
                <w:rFonts w:ascii="Times New Roman" w:hAnsi="Times New Roman"/>
                <w:sz w:val="24"/>
                <w:szCs w:val="24"/>
              </w:rPr>
            </w:pPr>
            <w:r w:rsidRPr="00082A08">
              <w:rPr>
                <w:rFonts w:ascii="Times New Roman" w:hAnsi="Times New Roman"/>
                <w:sz w:val="24"/>
                <w:szCs w:val="24"/>
              </w:rPr>
              <w:t>Обеспечение заявок на участие в конкурсе, предо</w:t>
            </w:r>
            <w:r w:rsidRPr="00082A08">
              <w:rPr>
                <w:rFonts w:ascii="Times New Roman" w:hAnsi="Times New Roman"/>
                <w:sz w:val="24"/>
                <w:szCs w:val="24"/>
              </w:rPr>
              <w:t>с</w:t>
            </w:r>
            <w:r w:rsidRPr="00082A08">
              <w:rPr>
                <w:rFonts w:ascii="Times New Roman" w:hAnsi="Times New Roman"/>
                <w:sz w:val="24"/>
                <w:szCs w:val="24"/>
              </w:rPr>
              <w:t>тавляемое участником закупки путем внесения д</w:t>
            </w:r>
            <w:r w:rsidRPr="00082A08">
              <w:rPr>
                <w:rFonts w:ascii="Times New Roman" w:hAnsi="Times New Roman"/>
                <w:sz w:val="24"/>
                <w:szCs w:val="24"/>
              </w:rPr>
              <w:t>е</w:t>
            </w:r>
            <w:r w:rsidRPr="00082A08">
              <w:rPr>
                <w:rFonts w:ascii="Times New Roman" w:hAnsi="Times New Roman"/>
                <w:sz w:val="24"/>
                <w:szCs w:val="24"/>
              </w:rPr>
              <w:t>нежных средств, перечисляется по следующим ре</w:t>
            </w:r>
            <w:r w:rsidRPr="00082A08">
              <w:rPr>
                <w:rFonts w:ascii="Times New Roman" w:hAnsi="Times New Roman"/>
                <w:sz w:val="24"/>
                <w:szCs w:val="24"/>
              </w:rPr>
              <w:t>к</w:t>
            </w:r>
            <w:r w:rsidRPr="00082A08">
              <w:rPr>
                <w:rFonts w:ascii="Times New Roman" w:hAnsi="Times New Roman"/>
                <w:sz w:val="24"/>
                <w:szCs w:val="24"/>
              </w:rPr>
              <w:t>визитам:</w:t>
            </w:r>
          </w:p>
          <w:p w:rsidR="009359D7" w:rsidRDefault="009359D7" w:rsidP="003B23DF">
            <w:pPr>
              <w:pStyle w:val="P1"/>
              <w:jc w:val="both"/>
            </w:pPr>
            <w:r>
              <w:rPr>
                <w:rStyle w:val="T1"/>
              </w:rPr>
              <w:t xml:space="preserve">Получатель: </w:t>
            </w:r>
            <w:r>
              <w:t>ООО «ОЭСК»</w:t>
            </w:r>
          </w:p>
          <w:p w:rsidR="009359D7" w:rsidRPr="009D2234" w:rsidRDefault="009359D7" w:rsidP="003B23DF">
            <w:pPr>
              <w:pStyle w:val="P1"/>
              <w:jc w:val="both"/>
            </w:pPr>
            <w:r>
              <w:rPr>
                <w:rStyle w:val="T1"/>
              </w:rPr>
              <w:t xml:space="preserve">Юридический и почтовый адрес: </w:t>
            </w:r>
            <w:r>
              <w:t>653047, Кемеро</w:t>
            </w:r>
            <w:r>
              <w:t>в</w:t>
            </w:r>
            <w:r>
              <w:t>ская область, город Прокопьевск, ул. Гайдара, д. 43,помещение 1п</w:t>
            </w:r>
            <w:r w:rsidRPr="003E0F39">
              <w:t xml:space="preserve"> </w:t>
            </w:r>
          </w:p>
          <w:p w:rsidR="009359D7" w:rsidRDefault="009359D7" w:rsidP="003B23DF">
            <w:pPr>
              <w:pStyle w:val="P2"/>
              <w:jc w:val="both"/>
            </w:pPr>
            <w:r>
              <w:t xml:space="preserve">ИНН </w:t>
            </w:r>
            <w:r>
              <w:rPr>
                <w:rStyle w:val="T2"/>
              </w:rPr>
              <w:t>4223052779</w:t>
            </w:r>
          </w:p>
          <w:p w:rsidR="009359D7" w:rsidRDefault="009359D7" w:rsidP="003B23DF">
            <w:pPr>
              <w:pStyle w:val="P2"/>
              <w:jc w:val="both"/>
            </w:pPr>
            <w:r>
              <w:t xml:space="preserve">КПП </w:t>
            </w:r>
            <w:r>
              <w:rPr>
                <w:rStyle w:val="T2"/>
              </w:rPr>
              <w:t>422301001</w:t>
            </w:r>
          </w:p>
          <w:p w:rsidR="009359D7" w:rsidRDefault="009359D7" w:rsidP="003B23DF">
            <w:pPr>
              <w:pStyle w:val="P2"/>
              <w:jc w:val="both"/>
              <w:rPr>
                <w:rStyle w:val="T2"/>
              </w:rPr>
            </w:pPr>
            <w:r>
              <w:t xml:space="preserve">ОГРН </w:t>
            </w:r>
            <w:r>
              <w:rPr>
                <w:rStyle w:val="T2"/>
              </w:rPr>
              <w:t>1094223000519  05.02.2009 г.</w:t>
            </w:r>
          </w:p>
          <w:p w:rsidR="009359D7" w:rsidRDefault="009359D7" w:rsidP="003B23DF">
            <w:pPr>
              <w:pStyle w:val="P2"/>
              <w:jc w:val="both"/>
              <w:rPr>
                <w:rStyle w:val="T2"/>
              </w:rPr>
            </w:pPr>
            <w:r>
              <w:rPr>
                <w:rStyle w:val="T2"/>
              </w:rPr>
              <w:t>ОКВЭД 40.10.2</w:t>
            </w:r>
          </w:p>
          <w:p w:rsidR="009359D7" w:rsidRDefault="009359D7" w:rsidP="003B23DF">
            <w:pPr>
              <w:pStyle w:val="P2"/>
              <w:jc w:val="both"/>
            </w:pPr>
            <w:r>
              <w:rPr>
                <w:rStyle w:val="T2"/>
              </w:rPr>
              <w:t>ОКПО 89915364</w:t>
            </w:r>
          </w:p>
          <w:p w:rsidR="009359D7" w:rsidRPr="00F923D5" w:rsidRDefault="009359D7" w:rsidP="003B23DF">
            <w:pPr>
              <w:spacing w:after="0"/>
              <w:rPr>
                <w:b/>
                <w:i/>
                <w:iCs/>
                <w:lang w:eastAsia="ar-SA"/>
              </w:rPr>
            </w:pPr>
            <w:r w:rsidRPr="00F923D5">
              <w:rPr>
                <w:iCs/>
                <w:lang w:eastAsia="ar-SA"/>
              </w:rPr>
              <w:t>ИНН/</w:t>
            </w:r>
            <w:r>
              <w:rPr>
                <w:iCs/>
                <w:lang w:eastAsia="ar-SA"/>
              </w:rPr>
              <w:t xml:space="preserve">КПП: </w:t>
            </w:r>
            <w:r w:rsidRPr="00F923D5">
              <w:rPr>
                <w:b/>
                <w:iCs/>
                <w:lang w:eastAsia="ar-SA"/>
              </w:rPr>
              <w:t>4223052779 /422301001</w:t>
            </w:r>
          </w:p>
          <w:p w:rsidR="009359D7" w:rsidRPr="00F923D5" w:rsidRDefault="009359D7" w:rsidP="003B23DF">
            <w:pPr>
              <w:spacing w:after="0"/>
              <w:rPr>
                <w:b/>
                <w:iCs/>
                <w:lang w:eastAsia="ar-SA"/>
              </w:rPr>
            </w:pPr>
            <w:r>
              <w:rPr>
                <w:iCs/>
                <w:lang w:eastAsia="ar-SA"/>
              </w:rPr>
              <w:t xml:space="preserve">Наименование банка: </w:t>
            </w:r>
            <w:r w:rsidRPr="00F923D5">
              <w:rPr>
                <w:b/>
                <w:iCs/>
                <w:lang w:eastAsia="ar-SA"/>
              </w:rPr>
              <w:t>Банк «Левобережный» (ОАО)</w:t>
            </w:r>
          </w:p>
          <w:p w:rsidR="009359D7" w:rsidRPr="00F923D5" w:rsidRDefault="009359D7" w:rsidP="003B23DF">
            <w:pPr>
              <w:tabs>
                <w:tab w:val="left" w:pos="2420"/>
              </w:tabs>
              <w:spacing w:after="0"/>
              <w:rPr>
                <w:b/>
                <w:iCs/>
                <w:lang w:eastAsia="ar-SA"/>
              </w:rPr>
            </w:pPr>
            <w:r w:rsidRPr="00F923D5">
              <w:rPr>
                <w:iCs/>
                <w:lang w:eastAsia="ar-SA"/>
              </w:rPr>
              <w:t>Рас</w:t>
            </w:r>
            <w:r>
              <w:rPr>
                <w:iCs/>
                <w:lang w:eastAsia="ar-SA"/>
              </w:rPr>
              <w:t xml:space="preserve">четный счет: </w:t>
            </w:r>
            <w:r w:rsidRPr="00F923D5">
              <w:rPr>
                <w:b/>
                <w:iCs/>
                <w:lang w:eastAsia="ar-SA"/>
              </w:rPr>
              <w:t>40702810509590000018</w:t>
            </w:r>
          </w:p>
          <w:p w:rsidR="009359D7" w:rsidRPr="00F923D5" w:rsidRDefault="009359D7" w:rsidP="003B23DF">
            <w:pPr>
              <w:spacing w:after="0"/>
              <w:rPr>
                <w:iCs/>
                <w:lang w:eastAsia="ar-SA"/>
              </w:rPr>
            </w:pPr>
            <w:r w:rsidRPr="00F923D5">
              <w:rPr>
                <w:iCs/>
                <w:lang w:eastAsia="ar-SA"/>
              </w:rPr>
              <w:t xml:space="preserve">БИК: </w:t>
            </w:r>
            <w:r w:rsidRPr="00F923D5">
              <w:rPr>
                <w:b/>
                <w:iCs/>
                <w:lang w:eastAsia="ar-SA"/>
              </w:rPr>
              <w:t>045004850</w:t>
            </w:r>
          </w:p>
          <w:p w:rsidR="009359D7" w:rsidRDefault="009359D7" w:rsidP="003B23DF">
            <w:pPr>
              <w:spacing w:after="0"/>
              <w:rPr>
                <w:b/>
                <w:iCs/>
                <w:lang w:eastAsia="ar-SA"/>
              </w:rPr>
            </w:pPr>
            <w:r w:rsidRPr="00F923D5">
              <w:rPr>
                <w:iCs/>
                <w:lang w:eastAsia="ar-SA"/>
              </w:rPr>
              <w:t>Корреспондентский счет:</w:t>
            </w:r>
            <w:r>
              <w:rPr>
                <w:iCs/>
                <w:lang w:eastAsia="ar-SA"/>
              </w:rPr>
              <w:t xml:space="preserve"> </w:t>
            </w:r>
            <w:r w:rsidRPr="00F923D5">
              <w:rPr>
                <w:b/>
                <w:iCs/>
                <w:lang w:eastAsia="ar-SA"/>
              </w:rPr>
              <w:t>30101810100000000850</w:t>
            </w:r>
          </w:p>
          <w:p w:rsidR="009359D7" w:rsidRPr="00F923D5" w:rsidRDefault="009359D7" w:rsidP="003B23DF">
            <w:pPr>
              <w:spacing w:after="0"/>
              <w:rPr>
                <w:iCs/>
                <w:lang w:eastAsia="ar-SA"/>
              </w:rPr>
            </w:pPr>
          </w:p>
          <w:p w:rsidR="005562F8" w:rsidRPr="00082A08" w:rsidRDefault="005562F8" w:rsidP="003B23DF">
            <w:pPr>
              <w:keepNext/>
              <w:keepLines/>
              <w:widowControl w:val="0"/>
              <w:suppressLineNumbers/>
              <w:suppressAutoHyphens/>
              <w:spacing w:after="0"/>
              <w:rPr>
                <w:i/>
              </w:rPr>
            </w:pPr>
            <w:r w:rsidRPr="00082A08">
              <w:rPr>
                <w:i/>
              </w:rPr>
              <w:t xml:space="preserve">В платежном поручении в графе «наименование платежа» необходимо указать «Обеспечение заявки на участие в конкурсе (наименование конкурса)», а </w:t>
            </w:r>
            <w:r w:rsidRPr="00082A08">
              <w:rPr>
                <w:i/>
              </w:rPr>
              <w:lastRenderedPageBreak/>
              <w:t xml:space="preserve">также </w:t>
            </w:r>
            <w:r w:rsidRPr="00082A08">
              <w:rPr>
                <w:b/>
                <w:i/>
              </w:rPr>
              <w:t>«НДС не облагается».</w:t>
            </w:r>
          </w:p>
          <w:p w:rsidR="005562F8" w:rsidRPr="00082A08" w:rsidRDefault="005562F8" w:rsidP="003B23DF">
            <w:pPr>
              <w:keepNext/>
              <w:keepLines/>
              <w:widowControl w:val="0"/>
              <w:suppressLineNumbers/>
              <w:suppressAutoHyphens/>
              <w:spacing w:after="0"/>
              <w:rPr>
                <w:bCs/>
              </w:rPr>
            </w:pPr>
            <w:r w:rsidRPr="00082A08">
              <w:rPr>
                <w:bCs/>
              </w:rPr>
              <w:t xml:space="preserve">Обеспечение заявки на участие в конкурсе должно быть внесено по указанным реквизитам в срок, обеспечивающий его поступление  на счет получателя не позднее даты и времени окончания срока подачи </w:t>
            </w:r>
            <w:r w:rsidRPr="00082A08">
              <w:t>заявок на участие в конкурсе.</w:t>
            </w:r>
          </w:p>
        </w:tc>
      </w:tr>
      <w:tr w:rsidR="005562F8"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082A08" w:rsidRDefault="007B28DA" w:rsidP="00082A08">
            <w:pPr>
              <w:spacing w:after="0"/>
              <w:jc w:val="center"/>
            </w:pPr>
            <w:r>
              <w:lastRenderedPageBreak/>
              <w:t>18</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9359D7">
            <w:pPr>
              <w:spacing w:after="0" w:line="360" w:lineRule="auto"/>
              <w:jc w:val="center"/>
            </w:pPr>
            <w:r w:rsidRPr="00082A08">
              <w:t>П</w:t>
            </w:r>
            <w:r w:rsidR="009359D7">
              <w:t>ункт</w:t>
            </w:r>
            <w:r w:rsidRPr="00082A08">
              <w:t xml:space="preserve"> </w:t>
            </w:r>
            <w:r w:rsidR="009359D7">
              <w:t>6.8.</w:t>
            </w: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2E336A">
            <w:pPr>
              <w:spacing w:after="0"/>
              <w:jc w:val="center"/>
            </w:pPr>
            <w:r w:rsidRPr="00082A08">
              <w:t>Дата, время и место вскрытия конвертов с заявками на уч</w:t>
            </w:r>
            <w:r w:rsidRPr="00082A08">
              <w:t>а</w:t>
            </w:r>
            <w:r w:rsidRPr="00082A08">
              <w:t>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5562F8" w:rsidRDefault="009359D7" w:rsidP="00F7174C">
            <w:pPr>
              <w:pStyle w:val="35"/>
              <w:spacing w:after="0"/>
              <w:ind w:left="0"/>
              <w:rPr>
                <w:bCs/>
                <w:sz w:val="24"/>
                <w:szCs w:val="24"/>
              </w:rPr>
            </w:pPr>
            <w:r w:rsidRPr="009359D7">
              <w:rPr>
                <w:bCs/>
                <w:sz w:val="24"/>
                <w:szCs w:val="24"/>
              </w:rPr>
              <w:t xml:space="preserve">653047, Кемеровская область, </w:t>
            </w:r>
            <w:proofErr w:type="gramStart"/>
            <w:r w:rsidRPr="009359D7">
              <w:rPr>
                <w:bCs/>
                <w:sz w:val="24"/>
                <w:szCs w:val="24"/>
              </w:rPr>
              <w:t>г</w:t>
            </w:r>
            <w:proofErr w:type="gramEnd"/>
            <w:r w:rsidRPr="009359D7">
              <w:rPr>
                <w:bCs/>
                <w:sz w:val="24"/>
                <w:szCs w:val="24"/>
              </w:rPr>
              <w:t>. Прокопьевск</w:t>
            </w:r>
            <w:r w:rsidR="0099353A">
              <w:rPr>
                <w:bCs/>
                <w:sz w:val="24"/>
                <w:szCs w:val="24"/>
              </w:rPr>
              <w:t xml:space="preserve">, ул. Гайдара, 43, </w:t>
            </w:r>
            <w:proofErr w:type="spellStart"/>
            <w:r w:rsidR="0099353A">
              <w:rPr>
                <w:bCs/>
                <w:sz w:val="24"/>
                <w:szCs w:val="24"/>
              </w:rPr>
              <w:t>пом</w:t>
            </w:r>
            <w:proofErr w:type="spellEnd"/>
            <w:r w:rsidR="0099353A">
              <w:rPr>
                <w:bCs/>
                <w:sz w:val="24"/>
                <w:szCs w:val="24"/>
              </w:rPr>
              <w:t>. 1</w:t>
            </w:r>
            <w:r w:rsidRPr="009359D7">
              <w:rPr>
                <w:bCs/>
                <w:sz w:val="24"/>
                <w:szCs w:val="24"/>
              </w:rPr>
              <w:t>п</w:t>
            </w:r>
            <w:r w:rsidRPr="00715C21">
              <w:rPr>
                <w:sz w:val="24"/>
                <w:szCs w:val="24"/>
              </w:rPr>
              <w:t>,</w:t>
            </w:r>
            <w:r w:rsidR="005562F8" w:rsidRPr="00715C21">
              <w:rPr>
                <w:sz w:val="24"/>
                <w:szCs w:val="24"/>
              </w:rPr>
              <w:t xml:space="preserve">  в 1</w:t>
            </w:r>
            <w:r w:rsidRPr="00715C21">
              <w:rPr>
                <w:sz w:val="24"/>
                <w:szCs w:val="24"/>
              </w:rPr>
              <w:t>1</w:t>
            </w:r>
            <w:r w:rsidR="005562F8" w:rsidRPr="00715C21">
              <w:rPr>
                <w:sz w:val="24"/>
                <w:szCs w:val="24"/>
              </w:rPr>
              <w:t xml:space="preserve"> часов 00 минут (время м</w:t>
            </w:r>
            <w:r w:rsidR="005562F8" w:rsidRPr="00715C21">
              <w:rPr>
                <w:sz w:val="24"/>
                <w:szCs w:val="24"/>
              </w:rPr>
              <w:t>е</w:t>
            </w:r>
            <w:r w:rsidR="005562F8" w:rsidRPr="00715C21">
              <w:rPr>
                <w:sz w:val="24"/>
                <w:szCs w:val="24"/>
              </w:rPr>
              <w:t xml:space="preserve">стное) </w:t>
            </w:r>
            <w:r w:rsidR="00E472FE" w:rsidRPr="00E472FE">
              <w:rPr>
                <w:sz w:val="24"/>
                <w:szCs w:val="24"/>
              </w:rPr>
              <w:t>«</w:t>
            </w:r>
            <w:r w:rsidR="00F7174C">
              <w:rPr>
                <w:sz w:val="24"/>
                <w:szCs w:val="24"/>
              </w:rPr>
              <w:t>11</w:t>
            </w:r>
            <w:r w:rsidR="00E472FE" w:rsidRPr="00E472FE">
              <w:rPr>
                <w:sz w:val="24"/>
                <w:szCs w:val="24"/>
              </w:rPr>
              <w:t>» июня 2018</w:t>
            </w:r>
            <w:r w:rsidR="005562F8" w:rsidRPr="00715C21">
              <w:rPr>
                <w:sz w:val="24"/>
                <w:szCs w:val="24"/>
              </w:rPr>
              <w:t xml:space="preserve"> г.</w:t>
            </w:r>
          </w:p>
        </w:tc>
      </w:tr>
      <w:tr w:rsidR="005562F8"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082A08" w:rsidRDefault="007B28DA" w:rsidP="007B28DA">
            <w:pPr>
              <w:spacing w:after="0"/>
              <w:jc w:val="center"/>
            </w:pPr>
            <w:r>
              <w:t>19</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9359D7">
            <w:pPr>
              <w:spacing w:after="0" w:line="360" w:lineRule="auto"/>
              <w:jc w:val="center"/>
            </w:pPr>
            <w:r w:rsidRPr="00082A08">
              <w:t xml:space="preserve">Пункт </w:t>
            </w:r>
            <w:r w:rsidR="009359D7">
              <w:t>6.8.</w:t>
            </w: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2E336A">
            <w:pPr>
              <w:spacing w:after="0"/>
              <w:jc w:val="center"/>
            </w:pPr>
            <w:r w:rsidRPr="00082A08">
              <w:t>Место и дата ра</w:t>
            </w:r>
            <w:r w:rsidRPr="00082A08">
              <w:t>с</w:t>
            </w:r>
            <w:r w:rsidRPr="00082A08">
              <w:t>смотрения заявок участников конку</w:t>
            </w:r>
            <w:r w:rsidRPr="00082A08">
              <w:t>р</w:t>
            </w:r>
            <w:r w:rsidRPr="00082A08">
              <w:t>са</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3B23DF" w:rsidRDefault="005562F8" w:rsidP="003B23DF">
            <w:pPr>
              <w:spacing w:after="0"/>
              <w:contextualSpacing/>
            </w:pPr>
            <w:r w:rsidRPr="003B23DF">
              <w:t xml:space="preserve">Заявки на участие в конкурсе будут рассматриваться по адресу: по адресу: </w:t>
            </w:r>
            <w:r w:rsidR="009359D7" w:rsidRPr="003B23DF">
              <w:t xml:space="preserve">653047, Кемеровская область, </w:t>
            </w:r>
            <w:proofErr w:type="gramStart"/>
            <w:r w:rsidR="009359D7" w:rsidRPr="003B23DF">
              <w:t>г</w:t>
            </w:r>
            <w:proofErr w:type="gramEnd"/>
            <w:r w:rsidR="009359D7" w:rsidRPr="003B23DF">
              <w:t>. Прокопьевск</w:t>
            </w:r>
            <w:r w:rsidR="0099353A">
              <w:t xml:space="preserve">, ул. Гайдара, 43, </w:t>
            </w:r>
            <w:proofErr w:type="spellStart"/>
            <w:r w:rsidR="0099353A">
              <w:t>пом</w:t>
            </w:r>
            <w:proofErr w:type="spellEnd"/>
            <w:r w:rsidR="0099353A">
              <w:t>. 1</w:t>
            </w:r>
            <w:r w:rsidR="009359D7" w:rsidRPr="003B23DF">
              <w:t>п.</w:t>
            </w:r>
            <w:r w:rsidRPr="003B23DF">
              <w:t xml:space="preserve"> </w:t>
            </w:r>
          </w:p>
          <w:p w:rsidR="005562F8" w:rsidRPr="003B23DF" w:rsidRDefault="005562F8" w:rsidP="003B23DF">
            <w:pPr>
              <w:spacing w:after="0"/>
              <w:contextualSpacing/>
            </w:pPr>
            <w:r w:rsidRPr="003B23DF">
              <w:t xml:space="preserve">Дата начала рассмотрения заявок </w:t>
            </w:r>
            <w:r w:rsidR="00E472FE" w:rsidRPr="00E472FE">
              <w:t>«</w:t>
            </w:r>
            <w:r w:rsidR="00F7174C">
              <w:t>11</w:t>
            </w:r>
            <w:r w:rsidR="00E472FE" w:rsidRPr="00E472FE">
              <w:t>» июня 2018</w:t>
            </w:r>
            <w:r w:rsidRPr="003B23DF">
              <w:t xml:space="preserve"> г.</w:t>
            </w:r>
          </w:p>
          <w:p w:rsidR="005562F8" w:rsidRPr="003B23DF" w:rsidRDefault="005562F8" w:rsidP="00F7174C">
            <w:pPr>
              <w:spacing w:after="0"/>
              <w:ind w:right="57"/>
            </w:pPr>
            <w:r w:rsidRPr="003B23DF">
              <w:t>Дата о</w:t>
            </w:r>
            <w:r w:rsidR="00334027" w:rsidRPr="003B23DF">
              <w:t xml:space="preserve">кончания рассмотрения заявок: </w:t>
            </w:r>
            <w:r w:rsidR="00E472FE" w:rsidRPr="00E472FE">
              <w:t>«</w:t>
            </w:r>
            <w:r w:rsidR="00F7174C">
              <w:t>11</w:t>
            </w:r>
            <w:r w:rsidR="00E472FE" w:rsidRPr="00E472FE">
              <w:t>» июня 2018</w:t>
            </w:r>
            <w:r w:rsidRPr="003B23DF">
              <w:t xml:space="preserve"> г.</w:t>
            </w:r>
          </w:p>
        </w:tc>
      </w:tr>
      <w:tr w:rsidR="005562F8"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082A08" w:rsidRDefault="007B28DA" w:rsidP="00082A08">
            <w:pPr>
              <w:spacing w:after="0"/>
              <w:jc w:val="center"/>
            </w:pPr>
            <w:r>
              <w:t>20</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9359D7" w:rsidP="00082A08">
            <w:pPr>
              <w:spacing w:after="0"/>
              <w:jc w:val="center"/>
            </w:pPr>
            <w:r>
              <w:t>Пункт 6.9.</w:t>
            </w: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2E336A">
            <w:pPr>
              <w:spacing w:after="0"/>
              <w:jc w:val="center"/>
            </w:pPr>
            <w:r w:rsidRPr="00082A08">
              <w:t>Критерии и порядок оценки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tbl>
            <w:tblPr>
              <w:tblW w:w="56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87"/>
              <w:gridCol w:w="3370"/>
              <w:gridCol w:w="1423"/>
              <w:gridCol w:w="34"/>
            </w:tblGrid>
            <w:tr w:rsidR="005562F8" w:rsidRPr="00082A08" w:rsidTr="00D532EC">
              <w:trPr>
                <w:gridAfter w:val="1"/>
                <w:wAfter w:w="34" w:type="dxa"/>
                <w:jc w:val="center"/>
              </w:trPr>
              <w:tc>
                <w:tcPr>
                  <w:tcW w:w="787" w:type="dxa"/>
                </w:tcPr>
                <w:p w:rsidR="005562F8" w:rsidRPr="00082A08" w:rsidRDefault="005562F8" w:rsidP="005562F8">
                  <w:pPr>
                    <w:spacing w:after="0" w:line="360" w:lineRule="auto"/>
                    <w:jc w:val="center"/>
                    <w:rPr>
                      <w:b/>
                      <w:bCs/>
                    </w:rPr>
                  </w:pPr>
                  <w:r w:rsidRPr="00082A08">
                    <w:rPr>
                      <w:b/>
                      <w:bCs/>
                    </w:rPr>
                    <w:t>№</w:t>
                  </w:r>
                </w:p>
                <w:p w:rsidR="005562F8" w:rsidRPr="00082A08" w:rsidRDefault="005562F8" w:rsidP="005562F8">
                  <w:pPr>
                    <w:spacing w:after="0" w:line="360" w:lineRule="auto"/>
                    <w:jc w:val="center"/>
                    <w:rPr>
                      <w:b/>
                      <w:bCs/>
                    </w:rPr>
                  </w:pPr>
                  <w:proofErr w:type="spellStart"/>
                  <w:proofErr w:type="gramStart"/>
                  <w:r w:rsidRPr="00082A08">
                    <w:rPr>
                      <w:b/>
                      <w:bCs/>
                    </w:rPr>
                    <w:t>п</w:t>
                  </w:r>
                  <w:proofErr w:type="spellEnd"/>
                  <w:proofErr w:type="gramEnd"/>
                  <w:r w:rsidRPr="00082A08">
                    <w:rPr>
                      <w:b/>
                      <w:bCs/>
                    </w:rPr>
                    <w:t>/</w:t>
                  </w:r>
                  <w:proofErr w:type="spellStart"/>
                  <w:r w:rsidRPr="00082A08">
                    <w:rPr>
                      <w:b/>
                      <w:bCs/>
                    </w:rPr>
                    <w:t>п</w:t>
                  </w:r>
                  <w:proofErr w:type="spellEnd"/>
                </w:p>
              </w:tc>
              <w:tc>
                <w:tcPr>
                  <w:tcW w:w="3370" w:type="dxa"/>
                </w:tcPr>
                <w:p w:rsidR="005562F8" w:rsidRPr="00082A08" w:rsidRDefault="005562F8" w:rsidP="005562F8">
                  <w:pPr>
                    <w:spacing w:after="0" w:line="360" w:lineRule="auto"/>
                    <w:jc w:val="center"/>
                    <w:rPr>
                      <w:b/>
                      <w:bCs/>
                    </w:rPr>
                  </w:pPr>
                  <w:r w:rsidRPr="00082A08">
                    <w:rPr>
                      <w:b/>
                      <w:bCs/>
                    </w:rPr>
                    <w:t>Критерии оценки заявок</w:t>
                  </w:r>
                </w:p>
              </w:tc>
              <w:tc>
                <w:tcPr>
                  <w:tcW w:w="1423" w:type="dxa"/>
                </w:tcPr>
                <w:p w:rsidR="005562F8" w:rsidRPr="00082A08" w:rsidRDefault="005562F8" w:rsidP="005562F8">
                  <w:pPr>
                    <w:spacing w:after="0" w:line="360" w:lineRule="auto"/>
                    <w:jc w:val="center"/>
                    <w:rPr>
                      <w:b/>
                      <w:bCs/>
                    </w:rPr>
                  </w:pPr>
                  <w:r w:rsidRPr="00082A08">
                    <w:rPr>
                      <w:b/>
                      <w:bCs/>
                    </w:rPr>
                    <w:t>Знач</w:t>
                  </w:r>
                  <w:r w:rsidRPr="00082A08">
                    <w:rPr>
                      <w:b/>
                      <w:bCs/>
                    </w:rPr>
                    <w:t>и</w:t>
                  </w:r>
                  <w:r w:rsidRPr="00082A08">
                    <w:rPr>
                      <w:b/>
                      <w:bCs/>
                    </w:rPr>
                    <w:t>мость критерия в проце</w:t>
                  </w:r>
                  <w:r w:rsidRPr="00082A08">
                    <w:rPr>
                      <w:b/>
                      <w:bCs/>
                    </w:rPr>
                    <w:t>н</w:t>
                  </w:r>
                  <w:r w:rsidRPr="00082A08">
                    <w:rPr>
                      <w:b/>
                      <w:bCs/>
                    </w:rPr>
                    <w:t>тах</w:t>
                  </w:r>
                </w:p>
              </w:tc>
            </w:tr>
            <w:tr w:rsidR="005562F8" w:rsidRPr="00082A08" w:rsidTr="00D532EC">
              <w:trPr>
                <w:gridAfter w:val="1"/>
                <w:wAfter w:w="34" w:type="dxa"/>
                <w:cantSplit/>
                <w:jc w:val="center"/>
              </w:trPr>
              <w:tc>
                <w:tcPr>
                  <w:tcW w:w="787" w:type="dxa"/>
                </w:tcPr>
                <w:p w:rsidR="005562F8" w:rsidRPr="00082A08" w:rsidRDefault="005562F8" w:rsidP="005562F8">
                  <w:pPr>
                    <w:spacing w:after="0" w:line="360" w:lineRule="auto"/>
                    <w:jc w:val="center"/>
                    <w:rPr>
                      <w:b/>
                    </w:rPr>
                  </w:pPr>
                  <w:r w:rsidRPr="00082A08">
                    <w:rPr>
                      <w:b/>
                    </w:rPr>
                    <w:t>1</w:t>
                  </w:r>
                </w:p>
              </w:tc>
              <w:tc>
                <w:tcPr>
                  <w:tcW w:w="3370" w:type="dxa"/>
                </w:tcPr>
                <w:p w:rsidR="005562F8" w:rsidRPr="00082A08" w:rsidRDefault="005562F8" w:rsidP="005562F8">
                  <w:pPr>
                    <w:spacing w:after="0" w:line="360" w:lineRule="auto"/>
                    <w:jc w:val="center"/>
                    <w:rPr>
                      <w:b/>
                    </w:rPr>
                  </w:pPr>
                  <w:r w:rsidRPr="00082A08">
                    <w:rPr>
                      <w:b/>
                    </w:rPr>
                    <w:t>Цена договора</w:t>
                  </w:r>
                </w:p>
              </w:tc>
              <w:tc>
                <w:tcPr>
                  <w:tcW w:w="1423" w:type="dxa"/>
                </w:tcPr>
                <w:p w:rsidR="005562F8" w:rsidRPr="00082A08" w:rsidRDefault="00391E20" w:rsidP="005562F8">
                  <w:pPr>
                    <w:spacing w:after="0" w:line="360" w:lineRule="auto"/>
                    <w:jc w:val="center"/>
                    <w:rPr>
                      <w:b/>
                    </w:rPr>
                  </w:pPr>
                  <w:r>
                    <w:rPr>
                      <w:b/>
                    </w:rPr>
                    <w:t>4</w:t>
                  </w:r>
                  <w:r w:rsidR="007B28DA">
                    <w:rPr>
                      <w:b/>
                    </w:rPr>
                    <w:t>0</w:t>
                  </w:r>
                </w:p>
              </w:tc>
            </w:tr>
            <w:tr w:rsidR="005562F8" w:rsidRPr="00082A08" w:rsidTr="00D532EC">
              <w:trPr>
                <w:gridAfter w:val="1"/>
                <w:wAfter w:w="34" w:type="dxa"/>
                <w:cantSplit/>
                <w:jc w:val="center"/>
              </w:trPr>
              <w:tc>
                <w:tcPr>
                  <w:tcW w:w="787" w:type="dxa"/>
                </w:tcPr>
                <w:p w:rsidR="005562F8" w:rsidRPr="00082A08" w:rsidRDefault="005562F8" w:rsidP="005562F8">
                  <w:pPr>
                    <w:spacing w:after="0" w:line="360" w:lineRule="auto"/>
                    <w:jc w:val="center"/>
                    <w:rPr>
                      <w:b/>
                    </w:rPr>
                  </w:pPr>
                  <w:r w:rsidRPr="00082A08">
                    <w:rPr>
                      <w:b/>
                    </w:rPr>
                    <w:t>2</w:t>
                  </w:r>
                </w:p>
              </w:tc>
              <w:tc>
                <w:tcPr>
                  <w:tcW w:w="3370" w:type="dxa"/>
                </w:tcPr>
                <w:p w:rsidR="005562F8" w:rsidRPr="00082A08" w:rsidRDefault="005562F8" w:rsidP="005562F8">
                  <w:pPr>
                    <w:spacing w:after="0" w:line="360" w:lineRule="auto"/>
                    <w:jc w:val="center"/>
                    <w:rPr>
                      <w:b/>
                    </w:rPr>
                  </w:pPr>
                  <w:r w:rsidRPr="00082A08">
                    <w:rPr>
                      <w:b/>
                    </w:rPr>
                    <w:t>Качество услуг</w:t>
                  </w:r>
                </w:p>
              </w:tc>
              <w:tc>
                <w:tcPr>
                  <w:tcW w:w="1423" w:type="dxa"/>
                </w:tcPr>
                <w:p w:rsidR="005562F8" w:rsidRPr="00082A08" w:rsidRDefault="00391E20" w:rsidP="005562F8">
                  <w:pPr>
                    <w:spacing w:after="0" w:line="360" w:lineRule="auto"/>
                    <w:jc w:val="center"/>
                    <w:rPr>
                      <w:b/>
                    </w:rPr>
                  </w:pPr>
                  <w:r>
                    <w:rPr>
                      <w:b/>
                    </w:rPr>
                    <w:t>40</w:t>
                  </w:r>
                </w:p>
              </w:tc>
            </w:tr>
            <w:tr w:rsidR="005562F8" w:rsidRPr="00082A08" w:rsidTr="00D532EC">
              <w:trPr>
                <w:gridAfter w:val="1"/>
                <w:wAfter w:w="34" w:type="dxa"/>
                <w:cantSplit/>
                <w:jc w:val="center"/>
              </w:trPr>
              <w:tc>
                <w:tcPr>
                  <w:tcW w:w="787" w:type="dxa"/>
                </w:tcPr>
                <w:p w:rsidR="005562F8" w:rsidRPr="00082A08" w:rsidRDefault="005562F8" w:rsidP="005562F8">
                  <w:pPr>
                    <w:spacing w:after="0" w:line="360" w:lineRule="auto"/>
                    <w:jc w:val="center"/>
                    <w:rPr>
                      <w:b/>
                    </w:rPr>
                  </w:pPr>
                  <w:r w:rsidRPr="00082A08">
                    <w:rPr>
                      <w:b/>
                    </w:rPr>
                    <w:t>3</w:t>
                  </w:r>
                </w:p>
              </w:tc>
              <w:tc>
                <w:tcPr>
                  <w:tcW w:w="3370" w:type="dxa"/>
                </w:tcPr>
                <w:p w:rsidR="005562F8" w:rsidRPr="00082A08" w:rsidRDefault="005562F8" w:rsidP="005562F8">
                  <w:pPr>
                    <w:spacing w:after="0" w:line="360" w:lineRule="auto"/>
                    <w:jc w:val="center"/>
                    <w:rPr>
                      <w:b/>
                    </w:rPr>
                  </w:pPr>
                  <w:r w:rsidRPr="00082A08">
                    <w:rPr>
                      <w:b/>
                    </w:rPr>
                    <w:t>Квалификация участника</w:t>
                  </w:r>
                </w:p>
              </w:tc>
              <w:tc>
                <w:tcPr>
                  <w:tcW w:w="1423" w:type="dxa"/>
                </w:tcPr>
                <w:p w:rsidR="005562F8" w:rsidRPr="00082A08" w:rsidRDefault="00391E20" w:rsidP="005562F8">
                  <w:pPr>
                    <w:spacing w:after="0" w:line="360" w:lineRule="auto"/>
                    <w:jc w:val="center"/>
                    <w:rPr>
                      <w:b/>
                    </w:rPr>
                  </w:pPr>
                  <w:r>
                    <w:rPr>
                      <w:b/>
                    </w:rPr>
                    <w:t>20</w:t>
                  </w:r>
                </w:p>
              </w:tc>
            </w:tr>
            <w:tr w:rsidR="005562F8" w:rsidRPr="00082A08" w:rsidTr="00D532EC">
              <w:trPr>
                <w:trHeight w:val="154"/>
                <w:jc w:val="center"/>
              </w:trPr>
              <w:tc>
                <w:tcPr>
                  <w:tcW w:w="5614" w:type="dxa"/>
                  <w:gridSpan w:val="4"/>
                  <w:vAlign w:val="center"/>
                </w:tcPr>
                <w:p w:rsidR="005562F8" w:rsidRPr="00082A08" w:rsidRDefault="005562F8" w:rsidP="005562F8">
                  <w:pPr>
                    <w:spacing w:after="0" w:line="360" w:lineRule="auto"/>
                    <w:jc w:val="center"/>
                  </w:pPr>
                  <w:r w:rsidRPr="00082A08">
                    <w:rPr>
                      <w:b/>
                    </w:rPr>
                    <w:t>Совокупная значимость всех критериев: 100</w:t>
                  </w:r>
                </w:p>
              </w:tc>
            </w:tr>
          </w:tbl>
          <w:p w:rsidR="005562F8" w:rsidRPr="00082A08" w:rsidRDefault="005562F8" w:rsidP="005562F8">
            <w:pPr>
              <w:autoSpaceDE w:val="0"/>
              <w:autoSpaceDN w:val="0"/>
              <w:adjustRightInd w:val="0"/>
              <w:spacing w:after="0" w:line="360" w:lineRule="auto"/>
              <w:ind w:firstLine="540"/>
              <w:jc w:val="center"/>
            </w:pPr>
          </w:p>
          <w:p w:rsidR="005562F8" w:rsidRPr="00082A08" w:rsidRDefault="005562F8" w:rsidP="005562F8">
            <w:pPr>
              <w:autoSpaceDE w:val="0"/>
              <w:autoSpaceDN w:val="0"/>
              <w:adjustRightInd w:val="0"/>
              <w:spacing w:after="0" w:line="360" w:lineRule="auto"/>
              <w:ind w:firstLine="540"/>
              <w:jc w:val="center"/>
              <w:rPr>
                <w:b/>
              </w:rPr>
            </w:pPr>
            <w:r w:rsidRPr="00082A08">
              <w:rPr>
                <w:b/>
              </w:rPr>
              <w:t>Порядок оценки заявок:</w:t>
            </w:r>
          </w:p>
          <w:p w:rsidR="005562F8" w:rsidRPr="00082A08" w:rsidRDefault="005562F8" w:rsidP="005562F8">
            <w:pPr>
              <w:autoSpaceDE w:val="0"/>
              <w:autoSpaceDN w:val="0"/>
              <w:adjustRightInd w:val="0"/>
              <w:spacing w:after="0" w:line="360" w:lineRule="auto"/>
              <w:ind w:firstLine="540"/>
              <w:jc w:val="center"/>
              <w:rPr>
                <w:b/>
              </w:rPr>
            </w:pPr>
            <w:r w:rsidRPr="00082A08">
              <w:t>В соответствии с Приложением №1 к Информ</w:t>
            </w:r>
            <w:r w:rsidRPr="00082A08">
              <w:t>а</w:t>
            </w:r>
            <w:r w:rsidRPr="00082A08">
              <w:t>ционной карте конкурса.</w:t>
            </w:r>
          </w:p>
          <w:p w:rsidR="009359D7" w:rsidRPr="000A574C" w:rsidRDefault="009359D7" w:rsidP="009359D7">
            <w:pPr>
              <w:ind w:firstLine="720"/>
            </w:pPr>
            <w:r w:rsidRPr="000A574C">
              <w:t>6.9.1. Оценку и сопоставление конкурсных заявок осуществляет комиссия по закупке. Она впр</w:t>
            </w:r>
            <w:r w:rsidRPr="000A574C">
              <w:t>а</w:t>
            </w:r>
            <w:r w:rsidRPr="000A574C">
              <w:t>ве привлекать к данному процессу экспертов и л</w:t>
            </w:r>
            <w:r w:rsidRPr="000A574C">
              <w:t>ю</w:t>
            </w:r>
            <w:r w:rsidRPr="000A574C">
              <w:t>бых других лиц, которых сочтет необходимым.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9359D7" w:rsidRPr="000A574C" w:rsidRDefault="009359D7" w:rsidP="009359D7">
            <w:pPr>
              <w:ind w:firstLine="720"/>
            </w:pPr>
            <w:r w:rsidRPr="000A574C">
              <w:t>6.9.2. Оценка и сопоставление конкурсных заявок осуществляется в следующем порядке:</w:t>
            </w:r>
          </w:p>
          <w:p w:rsidR="009359D7" w:rsidRPr="000A574C" w:rsidRDefault="009359D7" w:rsidP="009359D7">
            <w:pPr>
              <w:ind w:firstLine="720"/>
            </w:pPr>
            <w:r w:rsidRPr="000A574C">
              <w:t>6.9.2.1. проведение отборочной стадии;</w:t>
            </w:r>
          </w:p>
          <w:p w:rsidR="009359D7" w:rsidRPr="000A574C" w:rsidRDefault="009359D7" w:rsidP="009359D7">
            <w:pPr>
              <w:ind w:firstLine="720"/>
            </w:pPr>
            <w:r w:rsidRPr="000A574C">
              <w:lastRenderedPageBreak/>
              <w:t>6.9.2.2. проведение оценочной стадии.</w:t>
            </w:r>
          </w:p>
          <w:p w:rsidR="009359D7" w:rsidRPr="000A574C" w:rsidRDefault="009359D7" w:rsidP="009359D7">
            <w:pPr>
              <w:ind w:firstLine="720"/>
            </w:pPr>
            <w:r w:rsidRPr="000A574C">
              <w:t>6.9.3. Отборочная стадия. В рамках отборо</w:t>
            </w:r>
            <w:r w:rsidRPr="000A574C">
              <w:t>ч</w:t>
            </w:r>
            <w:r w:rsidRPr="000A574C">
              <w:t>ной стадии последовательно выполняются следу</w:t>
            </w:r>
            <w:r w:rsidRPr="000A574C">
              <w:t>ю</w:t>
            </w:r>
            <w:r w:rsidRPr="000A574C">
              <w:t>щие действия:</w:t>
            </w:r>
          </w:p>
          <w:p w:rsidR="009359D7" w:rsidRPr="000A574C" w:rsidRDefault="009359D7" w:rsidP="009359D7">
            <w:pPr>
              <w:ind w:firstLine="720"/>
            </w:pPr>
            <w:r w:rsidRPr="000A574C">
              <w:t>6.9.3.1. затребование от участников закупки разъяснения положений конкурсных заявок и пре</w:t>
            </w:r>
            <w:r w:rsidRPr="000A574C">
              <w:t>д</w:t>
            </w:r>
            <w:r w:rsidRPr="000A574C">
              <w:t>ставления недостающих документов (при необход</w:t>
            </w:r>
            <w:r w:rsidRPr="000A574C">
              <w:t>и</w:t>
            </w:r>
            <w:r w:rsidRPr="000A574C">
              <w:t>мости). При этом не допускаются запросы или треб</w:t>
            </w:r>
            <w:r w:rsidRPr="000A574C">
              <w:t>о</w:t>
            </w:r>
            <w:r w:rsidRPr="000A574C">
              <w:t>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w:t>
            </w:r>
            <w:r w:rsidRPr="000A574C">
              <w:t>в</w:t>
            </w:r>
            <w:r w:rsidRPr="000A574C">
              <w:t>ки (перечня предлагаемой продукции, ее технических характеристик, иных технических условий). Не д</w:t>
            </w:r>
            <w:r w:rsidRPr="000A574C">
              <w:t>о</w:t>
            </w:r>
            <w:r w:rsidRPr="000A574C">
              <w:t>пускаются также запросы на изменение или пре</w:t>
            </w:r>
            <w:r w:rsidRPr="000A574C">
              <w:t>д</w:t>
            </w:r>
            <w:r w:rsidRPr="000A574C">
              <w:t>ставление отсутствующего обеспечения конкурсной заявки;</w:t>
            </w:r>
          </w:p>
          <w:p w:rsidR="009359D7" w:rsidRPr="000A574C" w:rsidRDefault="009359D7" w:rsidP="009359D7">
            <w:pPr>
              <w:ind w:firstLine="720"/>
            </w:pPr>
            <w:r w:rsidRPr="000A574C">
              <w:t>6.9.3.2. проверка заявок на соблюдение треб</w:t>
            </w:r>
            <w:r w:rsidRPr="000A574C">
              <w:t>о</w:t>
            </w:r>
            <w:r w:rsidRPr="000A574C">
              <w:t>ваний конкурсной документации к оформлению за</w:t>
            </w:r>
            <w:r w:rsidRPr="000A574C">
              <w:t>я</w:t>
            </w:r>
            <w:r w:rsidRPr="000A574C">
              <w:t>вок; при этом конкурсные заявки рассматриваются как отвечающие требованиям конкурсной докуме</w:t>
            </w:r>
            <w:r w:rsidRPr="000A574C">
              <w:t>н</w:t>
            </w:r>
            <w:r w:rsidRPr="000A574C">
              <w:t>тации, даже если в них имеются несущественные н</w:t>
            </w:r>
            <w:r w:rsidRPr="000A574C">
              <w:t>е</w:t>
            </w:r>
            <w:r w:rsidRPr="000A574C">
              <w:t>соответствия по форме, или арифметические и гра</w:t>
            </w:r>
            <w:r w:rsidRPr="000A574C">
              <w:t>м</w:t>
            </w:r>
            <w:r w:rsidRPr="000A574C">
              <w:t>матические ошибки;</w:t>
            </w:r>
          </w:p>
          <w:p w:rsidR="009359D7" w:rsidRPr="000A574C" w:rsidRDefault="009359D7" w:rsidP="009359D7">
            <w:pPr>
              <w:ind w:firstLine="720"/>
            </w:pPr>
            <w:r w:rsidRPr="000A574C">
              <w:t>6.9.3.3. проверка участника закупки на соо</w:t>
            </w:r>
            <w:r w:rsidRPr="000A574C">
              <w:t>т</w:t>
            </w:r>
            <w:r w:rsidRPr="000A574C">
              <w:t>ветствие требованиям конкурса;</w:t>
            </w:r>
          </w:p>
          <w:p w:rsidR="009359D7" w:rsidRPr="000A574C" w:rsidRDefault="009359D7" w:rsidP="009359D7">
            <w:pPr>
              <w:ind w:firstLine="720"/>
            </w:pPr>
            <w:r w:rsidRPr="000A574C">
              <w:t>6.9.3.4. проверка предлагаемых товаров, р</w:t>
            </w:r>
            <w:r w:rsidRPr="000A574C">
              <w:t>а</w:t>
            </w:r>
            <w:r w:rsidRPr="000A574C">
              <w:t>бот, услуг на соответствие требованиям конкурса;</w:t>
            </w:r>
          </w:p>
          <w:p w:rsidR="009359D7" w:rsidRPr="000A574C" w:rsidRDefault="009359D7" w:rsidP="009359D7">
            <w:pPr>
              <w:ind w:firstLine="720"/>
            </w:pPr>
            <w:r w:rsidRPr="000A574C">
              <w:t xml:space="preserve">6.9.3.5. отклонение конкурсных заявок, </w:t>
            </w:r>
            <w:proofErr w:type="gramStart"/>
            <w:r w:rsidRPr="000A574C">
              <w:t>кот</w:t>
            </w:r>
            <w:r w:rsidRPr="000A574C">
              <w:t>о</w:t>
            </w:r>
            <w:r w:rsidRPr="000A574C">
              <w:t>рые</w:t>
            </w:r>
            <w:proofErr w:type="gramEnd"/>
            <w:r w:rsidRPr="000A574C">
              <w:t xml:space="preserve"> по мнению членов комиссии по закупке не соо</w:t>
            </w:r>
            <w:r w:rsidRPr="000A574C">
              <w:t>т</w:t>
            </w:r>
            <w:r w:rsidRPr="000A574C">
              <w:t>ветствуют требованиям конкурса по существу, и принятие решения об отказе участникам закупки, п</w:t>
            </w:r>
            <w:r w:rsidRPr="000A574C">
              <w:t>о</w:t>
            </w:r>
            <w:r w:rsidRPr="000A574C">
              <w:t>давшим такие заявки в допуске к участию в конку</w:t>
            </w:r>
            <w:r w:rsidRPr="000A574C">
              <w:t>р</w:t>
            </w:r>
            <w:r w:rsidRPr="000A574C">
              <w:t>се.</w:t>
            </w:r>
          </w:p>
          <w:p w:rsidR="009359D7" w:rsidRPr="000A574C" w:rsidRDefault="009359D7" w:rsidP="009359D7">
            <w:pPr>
              <w:ind w:firstLine="720"/>
            </w:pPr>
            <w:r w:rsidRPr="000A574C">
              <w:t>6.9.4. Участнику закупки будет отказано в признании его участником конкурса, и его заявка не будет допущена до оценочной стадии в случаях:</w:t>
            </w:r>
          </w:p>
          <w:p w:rsidR="009359D7" w:rsidRPr="000A574C" w:rsidRDefault="009359D7" w:rsidP="009359D7">
            <w:pPr>
              <w:ind w:firstLine="720"/>
            </w:pPr>
            <w:r w:rsidRPr="000A574C">
              <w:t>6.9.4.1. непредставления оригиналов и копий документов, а также иных сведений, требование о наличии которых установлено конкурсной докуме</w:t>
            </w:r>
            <w:r w:rsidRPr="000A574C">
              <w:t>н</w:t>
            </w:r>
            <w:r w:rsidRPr="000A574C">
              <w:t>тацией;</w:t>
            </w:r>
          </w:p>
          <w:p w:rsidR="009359D7" w:rsidRPr="000A574C" w:rsidRDefault="009359D7" w:rsidP="009359D7">
            <w:pPr>
              <w:ind w:firstLine="720"/>
            </w:pPr>
            <w:r w:rsidRPr="000A574C">
              <w:t>6.9.4.2 несоответствия участника закупки тр</w:t>
            </w:r>
            <w:r w:rsidRPr="000A574C">
              <w:t>е</w:t>
            </w:r>
            <w:r w:rsidRPr="000A574C">
              <w:t>бованиям к участникам конкурса, установленным конкурсной документацией;</w:t>
            </w:r>
          </w:p>
          <w:p w:rsidR="009359D7" w:rsidRPr="000A574C" w:rsidRDefault="009359D7" w:rsidP="009359D7">
            <w:pPr>
              <w:ind w:firstLine="720"/>
            </w:pPr>
            <w:r w:rsidRPr="000A574C">
              <w:lastRenderedPageBreak/>
              <w:t>6.9.4.3. несоответствия конкурсной заявки требованиям к конкурсным заявкам, установленным конкурсной документацией, в том числе непредста</w:t>
            </w:r>
            <w:r w:rsidRPr="000A574C">
              <w:t>в</w:t>
            </w:r>
            <w:r w:rsidRPr="000A574C">
              <w:t>ления документа, подтверждающего внесение зада</w:t>
            </w:r>
            <w:r w:rsidRPr="000A574C">
              <w:t>т</w:t>
            </w:r>
            <w:r w:rsidRPr="000A574C">
              <w:t>ка в качестве обеспечения заявки на участие в ко</w:t>
            </w:r>
            <w:r w:rsidRPr="000A574C">
              <w:t>н</w:t>
            </w:r>
            <w:r w:rsidRPr="000A574C">
              <w:t>курсе;</w:t>
            </w:r>
          </w:p>
          <w:p w:rsidR="009359D7" w:rsidRPr="000A574C" w:rsidRDefault="009359D7" w:rsidP="009359D7">
            <w:pPr>
              <w:ind w:firstLine="720"/>
            </w:pPr>
            <w:r w:rsidRPr="000A574C">
              <w:t>6.9.4.4. несоответствия предлагаемых товаров, работ, услуг требованиям конкурсной документации;</w:t>
            </w:r>
          </w:p>
          <w:p w:rsidR="009359D7" w:rsidRPr="000A574C" w:rsidRDefault="009359D7" w:rsidP="009359D7">
            <w:pPr>
              <w:ind w:firstLine="720"/>
            </w:pPr>
            <w:r w:rsidRPr="000A574C">
              <w:t>6.9.4.5. непредставления задатка в качестве обеспечения заявки;</w:t>
            </w:r>
          </w:p>
          <w:p w:rsidR="009359D7" w:rsidRPr="000A574C" w:rsidRDefault="009359D7" w:rsidP="009359D7">
            <w:pPr>
              <w:ind w:firstLine="720"/>
            </w:pPr>
            <w:r w:rsidRPr="000A574C">
              <w:t>6.9.4.6. непредставления разъяснений ко</w:t>
            </w:r>
            <w:r w:rsidRPr="000A574C">
              <w:t>н</w:t>
            </w:r>
            <w:r w:rsidRPr="000A574C">
              <w:t>курсной заявки по запросу комиссии по закупке;</w:t>
            </w:r>
          </w:p>
          <w:p w:rsidR="009359D7" w:rsidRPr="000A574C" w:rsidRDefault="009359D7" w:rsidP="009359D7">
            <w:pPr>
              <w:ind w:firstLine="720"/>
            </w:pPr>
            <w:r w:rsidRPr="000A574C">
              <w:t>6.9.4.7. предоставления в составе конкурсной заявки заведомо ложных сведений, намеренного и</w:t>
            </w:r>
            <w:r w:rsidRPr="000A574C">
              <w:t>с</w:t>
            </w:r>
            <w:r w:rsidRPr="000A574C">
              <w:t>кажения информации или документов, входящих в состав заявки.</w:t>
            </w:r>
          </w:p>
          <w:p w:rsidR="009359D7" w:rsidRPr="000A574C" w:rsidRDefault="009359D7" w:rsidP="009359D7">
            <w:pPr>
              <w:ind w:firstLine="720"/>
            </w:pPr>
            <w:r w:rsidRPr="000A574C">
              <w:t xml:space="preserve">6.9.5. Отказ в допуске к участию в конкурсе по иным основаниям, не указанным в </w:t>
            </w:r>
            <w:hyperlink w:anchor="sub_10474" w:history="1">
              <w:r w:rsidRPr="000A574C">
                <w:rPr>
                  <w:rStyle w:val="afffd"/>
                  <w:color w:val="auto"/>
                </w:rPr>
                <w:t>пунктах 6.9.4.</w:t>
              </w:r>
            </w:hyperlink>
            <w:r w:rsidRPr="000A574C">
              <w:rPr>
                <w:b/>
              </w:rPr>
              <w:t xml:space="preserve">, </w:t>
            </w:r>
            <w:hyperlink w:anchor="sub_10483" w:history="1">
              <w:r w:rsidRPr="000A574C">
                <w:rPr>
                  <w:rStyle w:val="afffd"/>
                  <w:color w:val="auto"/>
                </w:rPr>
                <w:t>6.9.6.</w:t>
              </w:r>
            </w:hyperlink>
            <w:r w:rsidRPr="000A574C">
              <w:t xml:space="preserve"> не допускается.</w:t>
            </w:r>
          </w:p>
          <w:p w:rsidR="009359D7" w:rsidRPr="000A574C" w:rsidRDefault="009359D7" w:rsidP="009359D7">
            <w:pPr>
              <w:ind w:firstLine="720"/>
            </w:pPr>
            <w:r w:rsidRPr="000A574C">
              <w:t xml:space="preserve">6.9.6. </w:t>
            </w:r>
            <w:proofErr w:type="gramStart"/>
            <w:r w:rsidRPr="000A574C">
              <w:t>В случае установления недостоверности сведений, содержащихся в конкурсной заявке, уст</w:t>
            </w:r>
            <w:r w:rsidRPr="000A574C">
              <w:t>а</w:t>
            </w:r>
            <w:r w:rsidRPr="000A574C">
              <w:t>новления факта проведения ликвидации участника закупки или принятия арбитражным судом решения о признании участника закупки банкротом и об о</w:t>
            </w:r>
            <w:r w:rsidRPr="000A574C">
              <w:t>т</w:t>
            </w:r>
            <w:r w:rsidRPr="000A574C">
              <w:t>крытии конкурсного производства, факта приост</w:t>
            </w:r>
            <w:r w:rsidRPr="000A574C">
              <w:t>а</w:t>
            </w:r>
            <w:r w:rsidRPr="000A574C">
              <w:t xml:space="preserve">новления деятельности участника закупки в порядке, предусмотренном </w:t>
            </w:r>
            <w:hyperlink r:id="rId65" w:history="1">
              <w:r w:rsidRPr="000A574C">
                <w:rPr>
                  <w:rStyle w:val="afffd"/>
                  <w:color w:val="auto"/>
                </w:rPr>
                <w:t>Кодексом</w:t>
              </w:r>
            </w:hyperlink>
            <w:r w:rsidRPr="000A574C">
              <w:t xml:space="preserve"> Российской Федерации об административных правонарушениях, факта нал</w:t>
            </w:r>
            <w:r w:rsidRPr="000A574C">
              <w:t>и</w:t>
            </w:r>
            <w:r w:rsidRPr="000A574C">
              <w:t>чия задолженности по начисленным налогам, сборам и иным обязательным платежам в бюджеты любого уровня или</w:t>
            </w:r>
            <w:proofErr w:type="gramEnd"/>
            <w:r w:rsidRPr="000A574C">
              <w:t xml:space="preserve"> государственные внебюджетные фонды за прошедший календарный год, такой участник з</w:t>
            </w:r>
            <w:r w:rsidRPr="000A574C">
              <w:t>а</w:t>
            </w:r>
            <w:r w:rsidRPr="000A574C">
              <w:t>купки отстраняется от участия в конкурсе на любом этапе его проведения.</w:t>
            </w:r>
          </w:p>
          <w:p w:rsidR="009359D7" w:rsidRPr="000A574C" w:rsidRDefault="009359D7" w:rsidP="009359D7">
            <w:pPr>
              <w:ind w:firstLine="720"/>
            </w:pPr>
            <w:r w:rsidRPr="000A574C">
              <w:t>6.9.7. В случае</w:t>
            </w:r>
            <w:proofErr w:type="gramStart"/>
            <w:r w:rsidRPr="000A574C">
              <w:t>,</w:t>
            </w:r>
            <w:proofErr w:type="gramEnd"/>
            <w:r w:rsidRPr="000A574C">
              <w:t xml:space="preserve"> если при проведении отборо</w:t>
            </w:r>
            <w:r w:rsidRPr="000A574C">
              <w:t>ч</w:t>
            </w:r>
            <w:r w:rsidRPr="000A574C">
              <w:t>ной стадии заявка только одного участника признана соответствующей требованиям конкурсной докуме</w:t>
            </w:r>
            <w:r w:rsidRPr="000A574C">
              <w:t>н</w:t>
            </w:r>
            <w:r w:rsidRPr="000A574C">
              <w:t>тации, такой участник считается единственным уч</w:t>
            </w:r>
            <w:r w:rsidRPr="000A574C">
              <w:t>а</w:t>
            </w:r>
            <w:r w:rsidRPr="000A574C">
              <w:t>стником конкурса. Заказчик заключит договор с уч</w:t>
            </w:r>
            <w:r w:rsidRPr="000A574C">
              <w:t>а</w:t>
            </w:r>
            <w:r w:rsidRPr="000A574C">
              <w:t>стником закупки, подавшим такую конкурсную зая</w:t>
            </w:r>
            <w:r w:rsidRPr="000A574C">
              <w:t>в</w:t>
            </w:r>
            <w:r w:rsidRPr="000A574C">
              <w:t>ку на условиях конкурсной документации, проекта договора и конкурсной заявки, поданной участником. Такой участник не вправе отказаться от заключения договора с заказчиком.</w:t>
            </w:r>
          </w:p>
          <w:p w:rsidR="009359D7" w:rsidRPr="000A574C" w:rsidRDefault="009359D7" w:rsidP="009359D7">
            <w:pPr>
              <w:ind w:firstLine="720"/>
            </w:pPr>
            <w:r w:rsidRPr="000A574C">
              <w:t>6.9.7.1. В случае</w:t>
            </w:r>
            <w:proofErr w:type="gramStart"/>
            <w:r w:rsidRPr="000A574C">
              <w:t>,</w:t>
            </w:r>
            <w:proofErr w:type="gramEnd"/>
            <w:r w:rsidRPr="000A574C">
              <w:t xml:space="preserve"> если при проведении отб</w:t>
            </w:r>
            <w:r w:rsidRPr="000A574C">
              <w:t>о</w:t>
            </w:r>
            <w:r w:rsidRPr="000A574C">
              <w:t xml:space="preserve">рочной стадии были признаны несоответствующими </w:t>
            </w:r>
            <w:r w:rsidRPr="000A574C">
              <w:lastRenderedPageBreak/>
              <w:t>требованиям конкурсной документации все конкур</w:t>
            </w:r>
            <w:r w:rsidRPr="000A574C">
              <w:t>с</w:t>
            </w:r>
            <w:r w:rsidRPr="000A574C">
              <w:t>ные заявки, отказано в допуске к участию в конкурсе всем участникам, подавшим заявки, или заявка тол</w:t>
            </w:r>
            <w:r w:rsidRPr="000A574C">
              <w:t>ь</w:t>
            </w:r>
            <w:r w:rsidRPr="000A574C">
              <w:t>ко одного участника признана соответствующей тр</w:t>
            </w:r>
            <w:r w:rsidRPr="000A574C">
              <w:t>е</w:t>
            </w:r>
            <w:r w:rsidRPr="000A574C">
              <w:t>бованиям конкурсной документации, конкурс пр</w:t>
            </w:r>
            <w:r w:rsidRPr="000A574C">
              <w:t>и</w:t>
            </w:r>
            <w:r w:rsidRPr="000A574C">
              <w:t>знается несостоявшимся. Эта информация вносится в протокол о результатах закупки.</w:t>
            </w:r>
          </w:p>
          <w:p w:rsidR="009359D7" w:rsidRPr="000A574C" w:rsidRDefault="009359D7" w:rsidP="009359D7">
            <w:pPr>
              <w:ind w:firstLine="720"/>
            </w:pPr>
            <w:r w:rsidRPr="000A574C">
              <w:t>6.9.8. Оценочная стадия. В рамках оценочной стадии комиссия по закупке оценивает и сопоставл</w:t>
            </w:r>
            <w:r w:rsidRPr="000A574C">
              <w:t>я</w:t>
            </w:r>
            <w:r w:rsidRPr="000A574C">
              <w:t>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предпочтительности для заказчика с целью опред</w:t>
            </w:r>
            <w:r w:rsidRPr="000A574C">
              <w:t>е</w:t>
            </w:r>
            <w:r w:rsidRPr="000A574C">
              <w:t>ления победителя конкурса.</w:t>
            </w:r>
          </w:p>
          <w:p w:rsidR="009359D7" w:rsidRPr="000A574C" w:rsidRDefault="009359D7" w:rsidP="009359D7">
            <w:pPr>
              <w:ind w:firstLine="720"/>
            </w:pPr>
            <w:r w:rsidRPr="000A574C">
              <w:t>6.9.8.1. Оценка осуществляется в строгом с</w:t>
            </w:r>
            <w:r w:rsidRPr="000A574C">
              <w:t>о</w:t>
            </w:r>
            <w:r w:rsidRPr="000A574C">
              <w:t>ответствии с критериями и процедурами, указанными в конкурсной документации.</w:t>
            </w:r>
          </w:p>
          <w:p w:rsidR="009359D7" w:rsidRPr="000A574C" w:rsidRDefault="009359D7" w:rsidP="009359D7">
            <w:pPr>
              <w:ind w:firstLine="720"/>
            </w:pPr>
            <w:r w:rsidRPr="000A574C">
              <w:t>6.9.8.2. При ранжировании заявок комиссия по закупке принимает оценки и рекомендации экспертов (если они привлекались), однако может принимать любые самостоятельные решения.</w:t>
            </w:r>
          </w:p>
          <w:p w:rsidR="009359D7" w:rsidRPr="000A574C" w:rsidRDefault="009359D7" w:rsidP="009359D7">
            <w:pPr>
              <w:ind w:firstLine="720"/>
            </w:pPr>
            <w:r w:rsidRPr="000A574C">
              <w:t>6.9.8.3. В составе конкурсной документации должны быть указаны как критерии оценки и сопо</w:t>
            </w:r>
            <w:r w:rsidRPr="000A574C">
              <w:t>с</w:t>
            </w:r>
            <w:r w:rsidRPr="000A574C">
              <w:t>тавления заявок, так и их веса, а также порядок оце</w:t>
            </w:r>
            <w:r w:rsidRPr="000A574C">
              <w:t>н</w:t>
            </w:r>
            <w:r w:rsidRPr="000A574C">
              <w:t>ки и сопоставления заявок в соответствии с указа</w:t>
            </w:r>
            <w:r w:rsidRPr="000A574C">
              <w:t>н</w:t>
            </w:r>
            <w:r w:rsidRPr="000A574C">
              <w:t>ными критериями.</w:t>
            </w:r>
          </w:p>
          <w:p w:rsidR="009359D7" w:rsidRPr="000A574C" w:rsidRDefault="009359D7" w:rsidP="009359D7">
            <w:pPr>
              <w:ind w:firstLine="720"/>
            </w:pPr>
            <w:r w:rsidRPr="000A574C">
              <w:t>6.9.8.4. Критериями могут быть:</w:t>
            </w:r>
          </w:p>
          <w:p w:rsidR="009359D7" w:rsidRPr="000A574C" w:rsidRDefault="009359D7" w:rsidP="009359D7">
            <w:pPr>
              <w:ind w:firstLine="720"/>
            </w:pPr>
            <w:r w:rsidRPr="000A574C">
              <w:t>а) квалификация и надежность участника з</w:t>
            </w:r>
            <w:r w:rsidRPr="000A574C">
              <w:t>а</w:t>
            </w:r>
            <w:r w:rsidRPr="000A574C">
              <w:t>купки и заявленных соисполнителей (субподрядч</w:t>
            </w:r>
            <w:r w:rsidRPr="000A574C">
              <w:t>и</w:t>
            </w:r>
            <w:r w:rsidRPr="000A574C">
              <w:t>ков);</w:t>
            </w:r>
          </w:p>
          <w:p w:rsidR="009359D7" w:rsidRPr="000A574C" w:rsidRDefault="009359D7" w:rsidP="009359D7">
            <w:pPr>
              <w:ind w:firstLine="720"/>
            </w:pPr>
            <w:r w:rsidRPr="000A574C">
              <w:t>б) эффективность предложения, представле</w:t>
            </w:r>
            <w:r w:rsidRPr="000A574C">
              <w:t>н</w:t>
            </w:r>
            <w:r w:rsidRPr="000A574C">
              <w:t>ного участником, с точки зрения удовлетворения п</w:t>
            </w:r>
            <w:r w:rsidRPr="000A574C">
              <w:t>о</w:t>
            </w:r>
            <w:r w:rsidRPr="000A574C">
              <w:t>требностей заказчика (включая предлагаемые дог</w:t>
            </w:r>
            <w:r w:rsidRPr="000A574C">
              <w:t>о</w:t>
            </w:r>
            <w:r w:rsidRPr="000A574C">
              <w:t>ворные условия);</w:t>
            </w:r>
          </w:p>
          <w:p w:rsidR="009359D7" w:rsidRPr="000A574C" w:rsidRDefault="009359D7" w:rsidP="009359D7">
            <w:pPr>
              <w:ind w:firstLine="720"/>
            </w:pPr>
            <w:r w:rsidRPr="000A574C">
              <w:t>в) цена предложения, рассматриваемая либо непосредственно, либо как рассчитываемые сумма</w:t>
            </w:r>
            <w:r w:rsidRPr="000A574C">
              <w:t>р</w:t>
            </w:r>
            <w:r w:rsidRPr="000A574C">
              <w:t>ные издержки заказчика при принятии данного пре</w:t>
            </w:r>
            <w:r w:rsidRPr="000A574C">
              <w:t>д</w:t>
            </w:r>
            <w:r w:rsidRPr="000A574C">
              <w:t>ложения (например, цена плюс расходы на эксплу</w:t>
            </w:r>
            <w:r w:rsidRPr="000A574C">
              <w:t>а</w:t>
            </w:r>
            <w:r w:rsidRPr="000A574C">
              <w:t>тацию, обслуживание и ремонт, требуемые дополн</w:t>
            </w:r>
            <w:r w:rsidRPr="000A574C">
              <w:t>и</w:t>
            </w:r>
            <w:r w:rsidRPr="000A574C">
              <w:t>тельные затраты и т.д.);</w:t>
            </w:r>
          </w:p>
          <w:p w:rsidR="009359D7" w:rsidRPr="000A574C" w:rsidRDefault="009359D7" w:rsidP="009359D7">
            <w:pPr>
              <w:ind w:firstLine="720"/>
            </w:pPr>
            <w:r w:rsidRPr="000A574C">
              <w:t>г) иные критерии, указанные в документации о закупке.</w:t>
            </w:r>
          </w:p>
          <w:p w:rsidR="005562F8" w:rsidRPr="00082A08" w:rsidRDefault="009359D7" w:rsidP="009359D7">
            <w:pPr>
              <w:ind w:firstLine="720"/>
            </w:pPr>
            <w:r w:rsidRPr="000A574C">
              <w:t>6.9.8.5. Отборочная и оценочная стадии могут совмещаться (проводиться одновременно).</w:t>
            </w:r>
          </w:p>
        </w:tc>
      </w:tr>
      <w:tr w:rsidR="005562F8"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082A08">
            <w:pPr>
              <w:spacing w:after="0"/>
              <w:jc w:val="center"/>
            </w:pPr>
            <w:r w:rsidRPr="00082A08">
              <w:lastRenderedPageBreak/>
              <w:t>2</w:t>
            </w:r>
            <w:r w:rsidR="007B28DA">
              <w:t>1</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082A08">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2E336A">
            <w:pPr>
              <w:spacing w:after="0"/>
              <w:jc w:val="center"/>
            </w:pPr>
            <w:r w:rsidRPr="00082A08">
              <w:t>Место и дата подв</w:t>
            </w:r>
            <w:r w:rsidRPr="00082A08">
              <w:t>е</w:t>
            </w:r>
            <w:r w:rsidRPr="00082A08">
              <w:t>дения итогов ко</w:t>
            </w:r>
            <w:r w:rsidRPr="00082A08">
              <w:t>н</w:t>
            </w:r>
            <w:r w:rsidRPr="00082A08">
              <w:lastRenderedPageBreak/>
              <w:t>курса</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062289" w:rsidRDefault="005562F8" w:rsidP="00062289">
            <w:pPr>
              <w:spacing w:after="0"/>
              <w:contextualSpacing/>
              <w:rPr>
                <w:color w:val="000000" w:themeColor="text1"/>
              </w:rPr>
            </w:pPr>
            <w:r w:rsidRPr="00062289">
              <w:rPr>
                <w:color w:val="000000" w:themeColor="text1"/>
              </w:rPr>
              <w:lastRenderedPageBreak/>
              <w:t xml:space="preserve">Заявки на участие в конкурсе будут оцениваться по адресу: по адресу: </w:t>
            </w:r>
            <w:r w:rsidR="009359D7" w:rsidRPr="00062289">
              <w:rPr>
                <w:color w:val="000000" w:themeColor="text1"/>
              </w:rPr>
              <w:t xml:space="preserve">653047, Кемеровская область, </w:t>
            </w:r>
            <w:proofErr w:type="gramStart"/>
            <w:r w:rsidR="009359D7" w:rsidRPr="00062289">
              <w:rPr>
                <w:color w:val="000000" w:themeColor="text1"/>
              </w:rPr>
              <w:t>г</w:t>
            </w:r>
            <w:proofErr w:type="gramEnd"/>
            <w:r w:rsidR="009359D7" w:rsidRPr="00062289">
              <w:rPr>
                <w:color w:val="000000" w:themeColor="text1"/>
              </w:rPr>
              <w:t xml:space="preserve">. </w:t>
            </w:r>
            <w:r w:rsidR="009359D7" w:rsidRPr="00062289">
              <w:rPr>
                <w:color w:val="000000" w:themeColor="text1"/>
              </w:rPr>
              <w:lastRenderedPageBreak/>
              <w:t>Прокопьевск</w:t>
            </w:r>
            <w:r w:rsidR="0099353A">
              <w:rPr>
                <w:color w:val="000000" w:themeColor="text1"/>
              </w:rPr>
              <w:t xml:space="preserve">, ул. Гайдара, 43, </w:t>
            </w:r>
            <w:proofErr w:type="spellStart"/>
            <w:r w:rsidR="0099353A">
              <w:rPr>
                <w:color w:val="000000" w:themeColor="text1"/>
              </w:rPr>
              <w:t>пом</w:t>
            </w:r>
            <w:proofErr w:type="spellEnd"/>
            <w:r w:rsidR="0099353A">
              <w:rPr>
                <w:color w:val="000000" w:themeColor="text1"/>
              </w:rPr>
              <w:t>. 1</w:t>
            </w:r>
            <w:r w:rsidR="009359D7" w:rsidRPr="00062289">
              <w:rPr>
                <w:color w:val="000000" w:themeColor="text1"/>
              </w:rPr>
              <w:t xml:space="preserve">п. </w:t>
            </w:r>
            <w:r w:rsidRPr="00062289">
              <w:rPr>
                <w:color w:val="000000" w:themeColor="text1"/>
              </w:rPr>
              <w:t xml:space="preserve"> </w:t>
            </w:r>
          </w:p>
          <w:p w:rsidR="005562F8" w:rsidRPr="00062289" w:rsidRDefault="005562F8" w:rsidP="00062289">
            <w:pPr>
              <w:spacing w:after="0"/>
              <w:contextualSpacing/>
              <w:rPr>
                <w:color w:val="000000" w:themeColor="text1"/>
              </w:rPr>
            </w:pPr>
            <w:r w:rsidRPr="00062289">
              <w:rPr>
                <w:color w:val="000000" w:themeColor="text1"/>
              </w:rPr>
              <w:t xml:space="preserve">Дата начала оценки и сопоставления заявок: </w:t>
            </w:r>
            <w:r w:rsidR="00E472FE" w:rsidRPr="00E472FE">
              <w:t>«</w:t>
            </w:r>
            <w:r w:rsidR="00F7174C">
              <w:t>11</w:t>
            </w:r>
            <w:r w:rsidR="00E472FE" w:rsidRPr="00E472FE">
              <w:t>» июня 2018</w:t>
            </w:r>
            <w:r w:rsidR="0061206B" w:rsidRPr="00334027">
              <w:t xml:space="preserve"> г.</w:t>
            </w:r>
          </w:p>
          <w:p w:rsidR="005562F8" w:rsidRPr="00062289" w:rsidRDefault="005562F8" w:rsidP="00F7174C">
            <w:pPr>
              <w:tabs>
                <w:tab w:val="left" w:pos="1134"/>
              </w:tabs>
              <w:spacing w:after="0"/>
              <w:rPr>
                <w:color w:val="000000" w:themeColor="text1"/>
              </w:rPr>
            </w:pPr>
            <w:r w:rsidRPr="00062289">
              <w:rPr>
                <w:color w:val="000000" w:themeColor="text1"/>
              </w:rPr>
              <w:t xml:space="preserve">Дата окончания оценки и сопоставления заявок: </w:t>
            </w:r>
            <w:r w:rsidR="00E472FE" w:rsidRPr="00E472FE">
              <w:t>«</w:t>
            </w:r>
            <w:r w:rsidR="00F7174C">
              <w:t>11</w:t>
            </w:r>
            <w:r w:rsidR="00E472FE" w:rsidRPr="00E472FE">
              <w:t>» июня 2018</w:t>
            </w:r>
            <w:r w:rsidR="0061206B" w:rsidRPr="00334027">
              <w:t xml:space="preserve"> г.</w:t>
            </w:r>
          </w:p>
        </w:tc>
      </w:tr>
      <w:tr w:rsidR="005562F8" w:rsidRPr="00082A08" w:rsidTr="00082A08">
        <w:tc>
          <w:tcPr>
            <w:tcW w:w="648" w:type="dxa"/>
            <w:tcBorders>
              <w:top w:val="single" w:sz="4" w:space="0" w:color="auto"/>
              <w:left w:val="single" w:sz="4" w:space="0" w:color="auto"/>
              <w:right w:val="single" w:sz="4" w:space="0" w:color="auto"/>
            </w:tcBorders>
            <w:vAlign w:val="center"/>
          </w:tcPr>
          <w:p w:rsidR="005562F8" w:rsidRPr="00082A08" w:rsidRDefault="007B28DA" w:rsidP="007B28DA">
            <w:pPr>
              <w:spacing w:after="0"/>
              <w:jc w:val="center"/>
            </w:pPr>
            <w:r>
              <w:lastRenderedPageBreak/>
              <w:t>22</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D73B0B" w:rsidP="00715C21">
            <w:pPr>
              <w:spacing w:after="0" w:line="360" w:lineRule="auto"/>
              <w:jc w:val="center"/>
            </w:pPr>
            <w:r>
              <w:t>Пункт</w:t>
            </w:r>
            <w:r w:rsidR="005562F8" w:rsidRPr="00082A08">
              <w:t xml:space="preserve"> </w:t>
            </w:r>
            <w:r w:rsidR="00715C21">
              <w:t>8</w:t>
            </w:r>
            <w:r>
              <w:t>.</w:t>
            </w: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D73B0B" w:rsidP="002E336A">
            <w:pPr>
              <w:spacing w:after="0"/>
              <w:jc w:val="center"/>
            </w:pPr>
            <w:r>
              <w:t>Переторжка</w:t>
            </w:r>
          </w:p>
        </w:tc>
        <w:tc>
          <w:tcPr>
            <w:tcW w:w="5760" w:type="dxa"/>
            <w:tcBorders>
              <w:top w:val="single" w:sz="4" w:space="0" w:color="auto"/>
              <w:left w:val="single" w:sz="4" w:space="0" w:color="auto"/>
              <w:bottom w:val="single" w:sz="4" w:space="0" w:color="auto"/>
              <w:right w:val="single" w:sz="4" w:space="0" w:color="auto"/>
            </w:tcBorders>
            <w:vAlign w:val="center"/>
          </w:tcPr>
          <w:p w:rsidR="00D73B0B" w:rsidRPr="00D73B0B" w:rsidRDefault="00715C21" w:rsidP="007B28DA">
            <w:pPr>
              <w:tabs>
                <w:tab w:val="left" w:pos="540"/>
                <w:tab w:val="left" w:pos="900"/>
              </w:tabs>
              <w:ind w:firstLine="392"/>
              <w:rPr>
                <w:color w:val="000000" w:themeColor="text1"/>
              </w:rPr>
            </w:pPr>
            <w:r>
              <w:rPr>
                <w:color w:val="000000" w:themeColor="text1"/>
              </w:rPr>
              <w:t>8</w:t>
            </w:r>
            <w:r w:rsidR="00D73B0B" w:rsidRPr="00D73B0B">
              <w:rPr>
                <w:color w:val="000000" w:themeColor="text1"/>
              </w:rPr>
              <w:t>.1. При проведении процедуры закупки док</w:t>
            </w:r>
            <w:r w:rsidR="00D73B0B" w:rsidRPr="00D73B0B">
              <w:rPr>
                <w:color w:val="000000" w:themeColor="text1"/>
              </w:rPr>
              <w:t>у</w:t>
            </w:r>
            <w:r w:rsidR="00D73B0B" w:rsidRPr="00D73B0B">
              <w:rPr>
                <w:color w:val="000000" w:themeColor="text1"/>
              </w:rPr>
              <w:t>ментация о закупке может предусматривать право Заказчика предоставить участникам закупки возмо</w:t>
            </w:r>
            <w:r w:rsidR="00D73B0B" w:rsidRPr="00D73B0B">
              <w:rPr>
                <w:color w:val="000000" w:themeColor="text1"/>
              </w:rPr>
              <w:t>ж</w:t>
            </w:r>
            <w:r w:rsidR="00D73B0B" w:rsidRPr="00D73B0B">
              <w:rPr>
                <w:color w:val="000000" w:themeColor="text1"/>
              </w:rPr>
              <w:t>ность добровольно повысить рейтинг своих заявок путем снижения первоначальной (указанной в заявке либо в предложении) цены договора, (далее — пр</w:t>
            </w:r>
            <w:r w:rsidR="00D73B0B" w:rsidRPr="00D73B0B">
              <w:rPr>
                <w:color w:val="000000" w:themeColor="text1"/>
              </w:rPr>
              <w:t>о</w:t>
            </w:r>
            <w:r w:rsidR="00D73B0B" w:rsidRPr="00D73B0B">
              <w:rPr>
                <w:color w:val="000000" w:themeColor="text1"/>
              </w:rPr>
              <w:t>цедура переторжки, переторжка), при условии сохр</w:t>
            </w:r>
            <w:r w:rsidR="00D73B0B" w:rsidRPr="00D73B0B">
              <w:rPr>
                <w:color w:val="000000" w:themeColor="text1"/>
              </w:rPr>
              <w:t>а</w:t>
            </w:r>
            <w:r w:rsidR="00D73B0B" w:rsidRPr="00D73B0B">
              <w:rPr>
                <w:color w:val="000000" w:themeColor="text1"/>
              </w:rPr>
              <w:t>нения остальных положений заявки без изменений.</w:t>
            </w:r>
          </w:p>
          <w:p w:rsidR="00D73B0B" w:rsidRPr="00D73B0B" w:rsidRDefault="00715C21" w:rsidP="007B28DA">
            <w:pPr>
              <w:tabs>
                <w:tab w:val="left" w:pos="540"/>
                <w:tab w:val="left" w:pos="900"/>
              </w:tabs>
              <w:ind w:firstLine="392"/>
              <w:rPr>
                <w:color w:val="000000" w:themeColor="text1"/>
              </w:rPr>
            </w:pPr>
            <w:r>
              <w:rPr>
                <w:color w:val="000000" w:themeColor="text1"/>
              </w:rPr>
              <w:t>8</w:t>
            </w:r>
            <w:r w:rsidR="00D73B0B" w:rsidRPr="00D73B0B">
              <w:rPr>
                <w:color w:val="000000" w:themeColor="text1"/>
              </w:rPr>
              <w:t>.2.  Переторжка  должна проводиться только п</w:t>
            </w:r>
            <w:r w:rsidR="00D73B0B" w:rsidRPr="00D73B0B">
              <w:rPr>
                <w:color w:val="000000" w:themeColor="text1"/>
              </w:rPr>
              <w:t>о</w:t>
            </w:r>
            <w:r w:rsidR="00D73B0B" w:rsidRPr="00D73B0B">
              <w:rPr>
                <w:color w:val="000000" w:themeColor="text1"/>
              </w:rPr>
              <w:t>сле процедуры оценки и сопоставления заявок.</w:t>
            </w:r>
          </w:p>
          <w:p w:rsidR="005562F8" w:rsidRPr="00D73B0B" w:rsidRDefault="00715C21" w:rsidP="007B28DA">
            <w:pPr>
              <w:tabs>
                <w:tab w:val="left" w:pos="540"/>
                <w:tab w:val="left" w:pos="900"/>
              </w:tabs>
              <w:ind w:firstLine="392"/>
              <w:rPr>
                <w:color w:val="000000" w:themeColor="text1"/>
              </w:rPr>
            </w:pPr>
            <w:r>
              <w:rPr>
                <w:color w:val="000000" w:themeColor="text1"/>
              </w:rPr>
              <w:t>8</w:t>
            </w:r>
            <w:r w:rsidR="00D73B0B" w:rsidRPr="00D73B0B">
              <w:rPr>
                <w:color w:val="000000" w:themeColor="text1"/>
              </w:rPr>
              <w:t xml:space="preserve">.3.  Переторжка может иметь очную, заочную либо </w:t>
            </w:r>
            <w:proofErr w:type="spellStart"/>
            <w:r w:rsidR="00D73B0B" w:rsidRPr="00D73B0B">
              <w:rPr>
                <w:color w:val="000000" w:themeColor="text1"/>
              </w:rPr>
              <w:t>очно-заочную</w:t>
            </w:r>
            <w:proofErr w:type="spellEnd"/>
            <w:r w:rsidR="00D73B0B" w:rsidRPr="00D73B0B">
              <w:rPr>
                <w:color w:val="000000" w:themeColor="text1"/>
              </w:rPr>
              <w:t xml:space="preserve"> (смешанную) форму проведения. </w:t>
            </w:r>
          </w:p>
        </w:tc>
      </w:tr>
      <w:tr w:rsidR="005562F8"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082A08" w:rsidRDefault="007B28DA" w:rsidP="00082A08">
            <w:pPr>
              <w:spacing w:after="0"/>
              <w:jc w:val="center"/>
            </w:pPr>
            <w:r>
              <w:t>23</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D73B0B">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715C21" w:rsidRDefault="00715C21" w:rsidP="002E336A">
            <w:pPr>
              <w:spacing w:after="0"/>
              <w:jc w:val="center"/>
            </w:pPr>
            <w:r>
              <w:t>Заключение</w:t>
            </w:r>
          </w:p>
          <w:p w:rsidR="005562F8" w:rsidRPr="00082A08" w:rsidRDefault="005562F8" w:rsidP="002E336A">
            <w:pPr>
              <w:spacing w:after="0"/>
              <w:jc w:val="center"/>
            </w:pPr>
            <w:r w:rsidRPr="00082A08">
              <w:t>договора</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7B28DA">
            <w:pPr>
              <w:spacing w:after="0"/>
            </w:pPr>
            <w:r w:rsidRPr="00082A08">
              <w:t>Договор заключается с Победителем конкурса в с</w:t>
            </w:r>
            <w:r w:rsidRPr="00082A08">
              <w:t>о</w:t>
            </w:r>
            <w:r w:rsidRPr="00082A08">
              <w:t>ответствии с Проектом договора, включенным в с</w:t>
            </w:r>
            <w:r w:rsidRPr="00082A08">
              <w:t>о</w:t>
            </w:r>
            <w:r w:rsidRPr="00082A08">
              <w:t>став конкурсной документации и с учетом предлож</w:t>
            </w:r>
            <w:r w:rsidRPr="00082A08">
              <w:t>е</w:t>
            </w:r>
            <w:r w:rsidRPr="00082A08">
              <w:t>ний Победителя.</w:t>
            </w:r>
          </w:p>
          <w:p w:rsidR="005562F8" w:rsidRPr="00082A08" w:rsidRDefault="005562F8" w:rsidP="007B28DA">
            <w:r w:rsidRPr="00082A08">
              <w:t>Срок, в течение которого победитель закупки или участник закупки, с которым в соответствии с усл</w:t>
            </w:r>
            <w:r w:rsidRPr="00082A08">
              <w:t>о</w:t>
            </w:r>
            <w:r w:rsidRPr="00082A08">
              <w:t>виями настоящей документации заключается дог</w:t>
            </w:r>
            <w:r w:rsidRPr="00082A08">
              <w:t>о</w:t>
            </w:r>
            <w:r w:rsidRPr="00082A08">
              <w:t>вор, должен подписать проект договора и предост</w:t>
            </w:r>
            <w:r w:rsidRPr="00082A08">
              <w:t>а</w:t>
            </w:r>
            <w:r w:rsidRPr="00082A08">
              <w:t>вить его Заказчику - не менее чем три дня, но не б</w:t>
            </w:r>
            <w:r w:rsidRPr="00082A08">
              <w:t>о</w:t>
            </w:r>
            <w:r w:rsidRPr="00082A08">
              <w:t>лее чем десять дней со дня размещения в ЕИС соо</w:t>
            </w:r>
            <w:r w:rsidRPr="00082A08">
              <w:t>т</w:t>
            </w:r>
            <w:r w:rsidRPr="00082A08">
              <w:t>ветствующего протокола.</w:t>
            </w:r>
          </w:p>
          <w:p w:rsidR="005562F8" w:rsidRPr="00082A08" w:rsidRDefault="005562F8" w:rsidP="007B28DA">
            <w:pPr>
              <w:spacing w:after="0"/>
            </w:pPr>
            <w:r w:rsidRPr="00082A08">
              <w:t>Договор заключается не ранее чем через 10 дней со дня размещения в ЕИС соответствующего протокола.</w:t>
            </w:r>
          </w:p>
        </w:tc>
      </w:tr>
      <w:tr w:rsidR="005562F8" w:rsidRPr="00082A08" w:rsidDel="005759A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7B28DA" w:rsidRDefault="007B28DA" w:rsidP="00082A08">
            <w:pPr>
              <w:spacing w:after="0"/>
              <w:jc w:val="center"/>
            </w:pPr>
            <w:r>
              <w:t>24</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5562F8">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5562F8">
            <w:pPr>
              <w:spacing w:after="0" w:line="360" w:lineRule="auto"/>
              <w:jc w:val="center"/>
            </w:pPr>
            <w:r w:rsidRPr="00082A08">
              <w:t>Требования к гара</w:t>
            </w:r>
            <w:r w:rsidRPr="00082A08">
              <w:t>н</w:t>
            </w:r>
            <w:r w:rsidRPr="00082A08">
              <w:t>тийному сроку</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082A08" w:rsidRDefault="007B28DA" w:rsidP="007B28DA">
            <w:pPr>
              <w:spacing w:after="0" w:line="360" w:lineRule="auto"/>
              <w:ind w:left="57" w:right="57"/>
            </w:pPr>
            <w:r>
              <w:t>Не требуется</w:t>
            </w:r>
          </w:p>
        </w:tc>
      </w:tr>
    </w:tbl>
    <w:p w:rsidR="00350B34" w:rsidRDefault="00350B34">
      <w:pPr>
        <w:pStyle w:val="1"/>
        <w:tabs>
          <w:tab w:val="left" w:pos="708"/>
        </w:tabs>
        <w:spacing w:before="0" w:after="0"/>
        <w:rPr>
          <w:b/>
          <w:sz w:val="26"/>
          <w:szCs w:val="26"/>
        </w:rPr>
      </w:pPr>
      <w:bookmarkStart w:id="340" w:name="_Toc122404099"/>
      <w:bookmarkStart w:id="341" w:name="_Ref119427310"/>
    </w:p>
    <w:p w:rsidR="007B28DA" w:rsidRDefault="007B28DA"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C9016D" w:rsidRDefault="00C9016D" w:rsidP="00034807">
      <w:pPr>
        <w:spacing w:after="0" w:line="360" w:lineRule="auto"/>
        <w:jc w:val="right"/>
      </w:pPr>
    </w:p>
    <w:p w:rsidR="00C9016D" w:rsidRDefault="00C9016D" w:rsidP="00034807">
      <w:pPr>
        <w:spacing w:after="0" w:line="360" w:lineRule="auto"/>
        <w:jc w:val="right"/>
      </w:pPr>
    </w:p>
    <w:p w:rsidR="0099353A" w:rsidRDefault="0099353A" w:rsidP="00034807">
      <w:pPr>
        <w:spacing w:after="0" w:line="360" w:lineRule="auto"/>
        <w:jc w:val="right"/>
      </w:pPr>
    </w:p>
    <w:p w:rsidR="00C9016D" w:rsidRDefault="00C9016D" w:rsidP="00034807">
      <w:pPr>
        <w:spacing w:after="0" w:line="360" w:lineRule="auto"/>
        <w:jc w:val="right"/>
      </w:pPr>
    </w:p>
    <w:p w:rsidR="00034807" w:rsidRPr="00034807" w:rsidRDefault="00034807" w:rsidP="007B28DA">
      <w:pPr>
        <w:spacing w:after="0"/>
        <w:jc w:val="right"/>
      </w:pPr>
      <w:r w:rsidRPr="00034807">
        <w:lastRenderedPageBreak/>
        <w:t>Приложение №1 к Информационной карте конкурса</w:t>
      </w:r>
    </w:p>
    <w:p w:rsidR="00034807" w:rsidRPr="00034807" w:rsidRDefault="00034807" w:rsidP="007B28DA">
      <w:pPr>
        <w:spacing w:after="0"/>
        <w:jc w:val="center"/>
        <w:rPr>
          <w:b/>
          <w:highlight w:val="yellow"/>
        </w:rPr>
      </w:pPr>
    </w:p>
    <w:p w:rsidR="00034807" w:rsidRPr="00034807" w:rsidRDefault="00034807" w:rsidP="00575925">
      <w:pPr>
        <w:numPr>
          <w:ilvl w:val="0"/>
          <w:numId w:val="6"/>
        </w:numPr>
        <w:autoSpaceDE w:val="0"/>
        <w:autoSpaceDN w:val="0"/>
        <w:adjustRightInd w:val="0"/>
        <w:spacing w:after="0"/>
        <w:jc w:val="center"/>
        <w:rPr>
          <w:b/>
          <w:bCs/>
        </w:rPr>
      </w:pPr>
      <w:r w:rsidRPr="00034807">
        <w:rPr>
          <w:b/>
          <w:bCs/>
        </w:rPr>
        <w:t>Оценка заявок по критерию «Цена договора»</w:t>
      </w:r>
    </w:p>
    <w:p w:rsidR="00034807" w:rsidRPr="00034807" w:rsidRDefault="00034807" w:rsidP="007B28DA">
      <w:pPr>
        <w:autoSpaceDE w:val="0"/>
        <w:autoSpaceDN w:val="0"/>
        <w:adjustRightInd w:val="0"/>
        <w:spacing w:after="0"/>
        <w:jc w:val="center"/>
        <w:rPr>
          <w:b/>
          <w:bCs/>
        </w:rPr>
      </w:pPr>
    </w:p>
    <w:p w:rsidR="00034807" w:rsidRPr="00034807" w:rsidRDefault="00034807" w:rsidP="007B28DA">
      <w:pPr>
        <w:autoSpaceDE w:val="0"/>
        <w:autoSpaceDN w:val="0"/>
        <w:adjustRightInd w:val="0"/>
        <w:spacing w:after="0"/>
      </w:pPr>
      <w:r w:rsidRPr="00034807">
        <w:t xml:space="preserve">Значимость критерия в % - </w:t>
      </w:r>
      <w:r w:rsidR="00391E20">
        <w:t>40</w:t>
      </w:r>
    </w:p>
    <w:p w:rsidR="00034807" w:rsidRPr="00034807" w:rsidRDefault="00034807" w:rsidP="007B28DA">
      <w:pPr>
        <w:autoSpaceDE w:val="0"/>
        <w:autoSpaceDN w:val="0"/>
        <w:adjustRightInd w:val="0"/>
        <w:spacing w:after="0"/>
      </w:pPr>
      <w:r w:rsidRPr="00034807">
        <w:t>Коэффициент значимости критерия – 0,</w:t>
      </w:r>
      <w:r w:rsidR="00391E20">
        <w:t>4</w:t>
      </w:r>
      <w:r w:rsidR="007B28DA">
        <w:t>0</w:t>
      </w:r>
    </w:p>
    <w:p w:rsidR="00034807" w:rsidRPr="00034807" w:rsidRDefault="00034807" w:rsidP="007B28DA">
      <w:pPr>
        <w:autoSpaceDE w:val="0"/>
        <w:autoSpaceDN w:val="0"/>
        <w:adjustRightInd w:val="0"/>
        <w:spacing w:after="0"/>
        <w:rPr>
          <w:b/>
          <w:bCs/>
        </w:rPr>
      </w:pPr>
      <w:r w:rsidRPr="00034807">
        <w:t>Максимальное количество баллов - 100</w:t>
      </w:r>
    </w:p>
    <w:p w:rsidR="00034807" w:rsidRPr="00034807" w:rsidRDefault="00034807" w:rsidP="007B28DA">
      <w:pPr>
        <w:autoSpaceDE w:val="0"/>
        <w:autoSpaceDN w:val="0"/>
        <w:adjustRightInd w:val="0"/>
        <w:spacing w:after="0"/>
        <w:jc w:val="center"/>
        <w:rPr>
          <w:b/>
          <w:bCs/>
          <w:i/>
        </w:rPr>
      </w:pPr>
    </w:p>
    <w:p w:rsidR="00034807" w:rsidRPr="00034807" w:rsidRDefault="00034807" w:rsidP="007B28DA">
      <w:pPr>
        <w:autoSpaceDE w:val="0"/>
        <w:autoSpaceDN w:val="0"/>
        <w:adjustRightInd w:val="0"/>
        <w:spacing w:after="0"/>
      </w:pPr>
      <w:r w:rsidRPr="00034807">
        <w:t xml:space="preserve">          Цена договора – предложение участника конкурса по цене договора, содержащееся в з</w:t>
      </w:r>
      <w:r w:rsidRPr="00034807">
        <w:t>а</w:t>
      </w:r>
      <w:r w:rsidRPr="00034807">
        <w:t xml:space="preserve">явке на участие в конкурсе с учетом положений пункта 1.4. Конкурсной документации. </w:t>
      </w:r>
    </w:p>
    <w:p w:rsidR="00034807" w:rsidRPr="00034807" w:rsidRDefault="00034807" w:rsidP="007B28DA">
      <w:pPr>
        <w:autoSpaceDE w:val="0"/>
        <w:autoSpaceDN w:val="0"/>
        <w:spacing w:after="0"/>
        <w:ind w:firstLine="698"/>
      </w:pPr>
      <w:r w:rsidRPr="00034807">
        <w:rPr>
          <w:noProof/>
        </w:rPr>
        <w:drawing>
          <wp:inline distT="0" distB="0" distL="0" distR="0">
            <wp:extent cx="1631315" cy="577850"/>
            <wp:effectExtent l="19050" t="0" r="6985"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6" cstate="print"/>
                    <a:srcRect/>
                    <a:stretch>
                      <a:fillRect/>
                    </a:stretch>
                  </pic:blipFill>
                  <pic:spPr bwMode="auto">
                    <a:xfrm>
                      <a:off x="0" y="0"/>
                      <a:ext cx="1631315" cy="577850"/>
                    </a:xfrm>
                    <a:prstGeom prst="rect">
                      <a:avLst/>
                    </a:prstGeom>
                    <a:noFill/>
                    <a:ln w="9525">
                      <a:noFill/>
                      <a:miter lim="800000"/>
                      <a:headEnd/>
                      <a:tailEnd/>
                    </a:ln>
                  </pic:spPr>
                </pic:pic>
              </a:graphicData>
            </a:graphic>
          </wp:inline>
        </w:drawing>
      </w:r>
      <w:r w:rsidRPr="00034807">
        <w:t>,</w:t>
      </w:r>
    </w:p>
    <w:p w:rsidR="00034807" w:rsidRPr="00034807" w:rsidRDefault="00034807" w:rsidP="007B28DA">
      <w:pPr>
        <w:autoSpaceDE w:val="0"/>
        <w:autoSpaceDN w:val="0"/>
        <w:spacing w:after="0"/>
        <w:ind w:firstLine="720"/>
      </w:pPr>
      <w:r w:rsidRPr="00034807">
        <w:t>где:</w:t>
      </w:r>
    </w:p>
    <w:p w:rsidR="00034807" w:rsidRPr="00034807" w:rsidRDefault="00034807" w:rsidP="007B28DA">
      <w:pPr>
        <w:autoSpaceDE w:val="0"/>
        <w:autoSpaceDN w:val="0"/>
        <w:spacing w:after="0"/>
        <w:ind w:firstLine="720"/>
      </w:pPr>
      <w:r w:rsidRPr="00034807">
        <w:rPr>
          <w:noProof/>
        </w:rPr>
        <w:drawing>
          <wp:inline distT="0" distB="0" distL="0" distR="0">
            <wp:extent cx="278130" cy="255905"/>
            <wp:effectExtent l="19050" t="0" r="7620"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7" cstate="print"/>
                    <a:srcRect/>
                    <a:stretch>
                      <a:fillRect/>
                    </a:stretch>
                  </pic:blipFill>
                  <pic:spPr bwMode="auto">
                    <a:xfrm>
                      <a:off x="0" y="0"/>
                      <a:ext cx="278130" cy="255905"/>
                    </a:xfrm>
                    <a:prstGeom prst="rect">
                      <a:avLst/>
                    </a:prstGeom>
                    <a:noFill/>
                    <a:ln w="9525">
                      <a:noFill/>
                      <a:miter lim="800000"/>
                      <a:headEnd/>
                      <a:tailEnd/>
                    </a:ln>
                  </pic:spPr>
                </pic:pic>
              </a:graphicData>
            </a:graphic>
          </wp:inline>
        </w:drawing>
      </w:r>
      <w:r w:rsidRPr="00034807">
        <w:t xml:space="preserve"> - рейтинг, присуждаемый </w:t>
      </w:r>
      <w:proofErr w:type="spellStart"/>
      <w:r w:rsidRPr="00034807">
        <w:t>i-й</w:t>
      </w:r>
      <w:proofErr w:type="spellEnd"/>
      <w:r w:rsidRPr="00034807">
        <w:t xml:space="preserve"> заявке по указанному критерию;</w:t>
      </w:r>
    </w:p>
    <w:p w:rsidR="00034807" w:rsidRPr="00034807" w:rsidRDefault="00034807" w:rsidP="007B28DA">
      <w:pPr>
        <w:autoSpaceDE w:val="0"/>
        <w:autoSpaceDN w:val="0"/>
        <w:spacing w:after="0"/>
        <w:ind w:firstLine="720"/>
      </w:pPr>
      <w:r w:rsidRPr="00034807">
        <w:rPr>
          <w:noProof/>
        </w:rPr>
        <w:drawing>
          <wp:inline distT="0" distB="0" distL="0" distR="0">
            <wp:extent cx="373380" cy="255905"/>
            <wp:effectExtent l="19050" t="0" r="7620" b="0"/>
            <wp:docPr id="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8" cstate="print"/>
                    <a:srcRect/>
                    <a:stretch>
                      <a:fillRect/>
                    </a:stretch>
                  </pic:blipFill>
                  <pic:spPr bwMode="auto">
                    <a:xfrm>
                      <a:off x="0" y="0"/>
                      <a:ext cx="373380" cy="255905"/>
                    </a:xfrm>
                    <a:prstGeom prst="rect">
                      <a:avLst/>
                    </a:prstGeom>
                    <a:noFill/>
                    <a:ln w="9525">
                      <a:noFill/>
                      <a:miter lim="800000"/>
                      <a:headEnd/>
                      <a:tailEnd/>
                    </a:ln>
                  </pic:spPr>
                </pic:pic>
              </a:graphicData>
            </a:graphic>
          </wp:inline>
        </w:drawing>
      </w:r>
      <w:r w:rsidRPr="00034807">
        <w:t> - начальная (максимальная) цена договора, установленная в конкурсной докуме</w:t>
      </w:r>
      <w:r w:rsidRPr="00034807">
        <w:t>н</w:t>
      </w:r>
      <w:r w:rsidRPr="00034807">
        <w:t>тации;</w:t>
      </w:r>
    </w:p>
    <w:p w:rsidR="00034807" w:rsidRPr="00034807" w:rsidRDefault="00034807" w:rsidP="007B28DA">
      <w:pPr>
        <w:autoSpaceDE w:val="0"/>
        <w:autoSpaceDN w:val="0"/>
        <w:spacing w:after="0"/>
        <w:ind w:firstLine="720"/>
      </w:pPr>
      <w:r w:rsidRPr="00034807">
        <w:rPr>
          <w:noProof/>
        </w:rPr>
        <w:drawing>
          <wp:inline distT="0" distB="0" distL="0" distR="0">
            <wp:extent cx="190500" cy="255905"/>
            <wp:effectExtent l="19050" t="0" r="0" b="0"/>
            <wp:docPr id="8"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9" cstate="print"/>
                    <a:srcRect/>
                    <a:stretch>
                      <a:fillRect/>
                    </a:stretch>
                  </pic:blipFill>
                  <pic:spPr bwMode="auto">
                    <a:xfrm>
                      <a:off x="0" y="0"/>
                      <a:ext cx="190500" cy="255905"/>
                    </a:xfrm>
                    <a:prstGeom prst="rect">
                      <a:avLst/>
                    </a:prstGeom>
                    <a:noFill/>
                    <a:ln w="9525">
                      <a:noFill/>
                      <a:miter lim="800000"/>
                      <a:headEnd/>
                      <a:tailEnd/>
                    </a:ln>
                  </pic:spPr>
                </pic:pic>
              </a:graphicData>
            </a:graphic>
          </wp:inline>
        </w:drawing>
      </w:r>
      <w:r w:rsidRPr="00034807">
        <w:t xml:space="preserve"> - предложение i-го участника конкурса по цене договора.</w:t>
      </w:r>
    </w:p>
    <w:p w:rsidR="00034807" w:rsidRPr="00034807" w:rsidRDefault="00034807" w:rsidP="007B28DA">
      <w:pPr>
        <w:autoSpaceDE w:val="0"/>
        <w:autoSpaceDN w:val="0"/>
        <w:spacing w:after="0"/>
        <w:ind w:firstLine="720"/>
      </w:pPr>
      <w:r w:rsidRPr="00034807">
        <w:t>Для расчета итогового рейтинга по заявке рейтинг, присуждаемый этой заявке по крит</w:t>
      </w:r>
      <w:r w:rsidRPr="00034807">
        <w:t>е</w:t>
      </w:r>
      <w:r w:rsidRPr="00034807">
        <w:t>рию «цена договора», умножается на соответствующую указанному критерию значимость.</w:t>
      </w:r>
    </w:p>
    <w:p w:rsidR="00034807" w:rsidRPr="00034807" w:rsidRDefault="00034807" w:rsidP="007B28DA">
      <w:pPr>
        <w:autoSpaceDE w:val="0"/>
        <w:autoSpaceDN w:val="0"/>
        <w:spacing w:after="0"/>
        <w:ind w:firstLine="720"/>
      </w:pPr>
      <w:r w:rsidRPr="00034807">
        <w:t>При оценке заявок по критерию «цена договора» лучшим условием исполнения догов</w:t>
      </w:r>
      <w:r w:rsidRPr="00034807">
        <w:t>о</w:t>
      </w:r>
      <w:r w:rsidRPr="00034807">
        <w:t>ра по указанному критерию признается предложение участника конкурса с наименьшей ценой договора.</w:t>
      </w:r>
    </w:p>
    <w:p w:rsidR="00034807" w:rsidRPr="00034807" w:rsidRDefault="00034807" w:rsidP="007B28DA">
      <w:pPr>
        <w:autoSpaceDE w:val="0"/>
        <w:autoSpaceDN w:val="0"/>
        <w:adjustRightInd w:val="0"/>
        <w:spacing w:after="0"/>
        <w:ind w:firstLine="540"/>
      </w:pPr>
      <w:r w:rsidRPr="00034807">
        <w:t>Договор заключается на условиях по данному критерию, указанных в заявке.</w:t>
      </w:r>
    </w:p>
    <w:p w:rsidR="00034807" w:rsidRPr="00034807" w:rsidRDefault="00034807" w:rsidP="007B28DA">
      <w:pPr>
        <w:autoSpaceDE w:val="0"/>
        <w:autoSpaceDN w:val="0"/>
        <w:adjustRightInd w:val="0"/>
        <w:spacing w:after="0"/>
        <w:ind w:firstLine="540"/>
      </w:pPr>
    </w:p>
    <w:p w:rsidR="00034807" w:rsidRPr="00034807" w:rsidRDefault="00034807" w:rsidP="007B28DA">
      <w:pPr>
        <w:autoSpaceDE w:val="0"/>
        <w:autoSpaceDN w:val="0"/>
        <w:adjustRightInd w:val="0"/>
        <w:spacing w:after="0"/>
        <w:jc w:val="center"/>
        <w:outlineLvl w:val="0"/>
      </w:pPr>
      <w:r w:rsidRPr="00034807">
        <w:rPr>
          <w:b/>
          <w:bCs/>
        </w:rPr>
        <w:t>2) Оценка заявок по критерию «Качество услуг»</w:t>
      </w:r>
    </w:p>
    <w:p w:rsidR="00034807" w:rsidRPr="00034807" w:rsidRDefault="00034807" w:rsidP="007B28DA">
      <w:pPr>
        <w:autoSpaceDE w:val="0"/>
        <w:autoSpaceDN w:val="0"/>
        <w:adjustRightInd w:val="0"/>
        <w:spacing w:after="0"/>
        <w:ind w:firstLine="540"/>
        <w:jc w:val="center"/>
        <w:rPr>
          <w:b/>
        </w:rPr>
      </w:pPr>
    </w:p>
    <w:p w:rsidR="00034807" w:rsidRPr="00034807" w:rsidRDefault="00034807" w:rsidP="007B28DA">
      <w:pPr>
        <w:autoSpaceDE w:val="0"/>
        <w:autoSpaceDN w:val="0"/>
        <w:adjustRightInd w:val="0"/>
        <w:spacing w:after="0"/>
      </w:pPr>
      <w:r w:rsidRPr="00034807">
        <w:t xml:space="preserve">Значимость критерия в % - </w:t>
      </w:r>
      <w:r w:rsidR="00391E20">
        <w:t>40</w:t>
      </w:r>
    </w:p>
    <w:p w:rsidR="00034807" w:rsidRPr="00034807" w:rsidRDefault="00034807" w:rsidP="007B28DA">
      <w:pPr>
        <w:autoSpaceDE w:val="0"/>
        <w:autoSpaceDN w:val="0"/>
        <w:adjustRightInd w:val="0"/>
        <w:spacing w:after="0"/>
      </w:pPr>
      <w:r w:rsidRPr="00034807">
        <w:t>Коэффи</w:t>
      </w:r>
      <w:r w:rsidR="007B28DA">
        <w:t>циент значимости критерия – 0,</w:t>
      </w:r>
      <w:r w:rsidR="00391E20">
        <w:t>40</w:t>
      </w:r>
    </w:p>
    <w:p w:rsidR="00034807" w:rsidRPr="00034807" w:rsidRDefault="00034807" w:rsidP="007B28DA">
      <w:pPr>
        <w:autoSpaceDE w:val="0"/>
        <w:autoSpaceDN w:val="0"/>
        <w:adjustRightInd w:val="0"/>
        <w:spacing w:after="0"/>
        <w:rPr>
          <w:b/>
        </w:rPr>
      </w:pPr>
      <w:r w:rsidRPr="00034807">
        <w:t>Максимальное количество баллов - 100</w:t>
      </w:r>
    </w:p>
    <w:p w:rsidR="00034807" w:rsidRPr="00034807" w:rsidRDefault="00034807" w:rsidP="00034807">
      <w:pPr>
        <w:autoSpaceDE w:val="0"/>
        <w:autoSpaceDN w:val="0"/>
        <w:adjustRightInd w:val="0"/>
        <w:spacing w:after="0" w:line="360" w:lineRule="auto"/>
        <w:ind w:firstLine="540"/>
        <w:jc w:val="center"/>
        <w:rPr>
          <w:b/>
        </w:rPr>
      </w:pPr>
    </w:p>
    <w:p w:rsidR="00034807" w:rsidRPr="00C0306D" w:rsidRDefault="00034807" w:rsidP="00B440CF">
      <w:pPr>
        <w:keepNext/>
        <w:autoSpaceDE w:val="0"/>
        <w:autoSpaceDN w:val="0"/>
        <w:adjustRightInd w:val="0"/>
        <w:spacing w:after="0" w:line="360" w:lineRule="auto"/>
        <w:ind w:firstLine="539"/>
        <w:jc w:val="center"/>
        <w:rPr>
          <w:b/>
        </w:rPr>
      </w:pPr>
      <w:r w:rsidRPr="00034807">
        <w:rPr>
          <w:b/>
        </w:rPr>
        <w:t>Содержание критерия «</w:t>
      </w:r>
      <w:r w:rsidR="00831918">
        <w:rPr>
          <w:b/>
        </w:rPr>
        <w:t>К</w:t>
      </w:r>
      <w:r w:rsidRPr="00034807">
        <w:rPr>
          <w:b/>
        </w:rPr>
        <w:t>ачество услуг»:</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
        <w:gridCol w:w="7488"/>
        <w:gridCol w:w="1536"/>
      </w:tblGrid>
      <w:tr w:rsidR="00034807" w:rsidRPr="00B440CF" w:rsidTr="008A2D13">
        <w:tc>
          <w:tcPr>
            <w:tcW w:w="949" w:type="dxa"/>
            <w:tcBorders>
              <w:top w:val="single" w:sz="4" w:space="0" w:color="auto"/>
              <w:left w:val="single" w:sz="4" w:space="0" w:color="auto"/>
              <w:bottom w:val="single" w:sz="4" w:space="0" w:color="auto"/>
              <w:right w:val="single" w:sz="4" w:space="0" w:color="auto"/>
            </w:tcBorders>
            <w:vAlign w:val="bottom"/>
            <w:hideMark/>
          </w:tcPr>
          <w:p w:rsidR="00034807" w:rsidRPr="00B440CF" w:rsidRDefault="00034807" w:rsidP="00034807">
            <w:pPr>
              <w:spacing w:before="120" w:after="120" w:line="360" w:lineRule="auto"/>
              <w:jc w:val="center"/>
              <w:rPr>
                <w:b/>
              </w:rPr>
            </w:pPr>
            <w:r w:rsidRPr="00B440CF">
              <w:rPr>
                <w:b/>
              </w:rPr>
              <w:t>№</w:t>
            </w:r>
          </w:p>
        </w:tc>
        <w:tc>
          <w:tcPr>
            <w:tcW w:w="7488" w:type="dxa"/>
            <w:tcBorders>
              <w:top w:val="single" w:sz="4" w:space="0" w:color="auto"/>
              <w:left w:val="single" w:sz="4" w:space="0" w:color="auto"/>
              <w:bottom w:val="single" w:sz="4" w:space="0" w:color="auto"/>
              <w:right w:val="single" w:sz="4" w:space="0" w:color="auto"/>
            </w:tcBorders>
            <w:vAlign w:val="bottom"/>
            <w:hideMark/>
          </w:tcPr>
          <w:p w:rsidR="00034807" w:rsidRPr="00B440CF" w:rsidRDefault="00034807" w:rsidP="00034807">
            <w:pPr>
              <w:spacing w:before="120" w:after="120" w:line="360" w:lineRule="auto"/>
              <w:jc w:val="center"/>
              <w:rPr>
                <w:b/>
              </w:rPr>
            </w:pPr>
            <w:r w:rsidRPr="00B440CF">
              <w:rPr>
                <w:b/>
              </w:rPr>
              <w:t>Показатели</w:t>
            </w:r>
          </w:p>
        </w:tc>
        <w:tc>
          <w:tcPr>
            <w:tcW w:w="1536" w:type="dxa"/>
            <w:tcBorders>
              <w:top w:val="single" w:sz="4" w:space="0" w:color="auto"/>
              <w:left w:val="single" w:sz="4" w:space="0" w:color="auto"/>
              <w:bottom w:val="single" w:sz="4" w:space="0" w:color="auto"/>
              <w:right w:val="single" w:sz="4" w:space="0" w:color="auto"/>
            </w:tcBorders>
            <w:vAlign w:val="bottom"/>
            <w:hideMark/>
          </w:tcPr>
          <w:p w:rsidR="00034807" w:rsidRPr="00B440CF" w:rsidRDefault="00034807" w:rsidP="00034807">
            <w:pPr>
              <w:spacing w:before="120" w:after="120" w:line="360" w:lineRule="auto"/>
              <w:jc w:val="center"/>
              <w:rPr>
                <w:b/>
              </w:rPr>
            </w:pPr>
            <w:r w:rsidRPr="00B440CF">
              <w:rPr>
                <w:b/>
              </w:rPr>
              <w:t>Баллы</w:t>
            </w:r>
          </w:p>
        </w:tc>
      </w:tr>
      <w:tr w:rsidR="00034807" w:rsidRPr="00B440CF" w:rsidTr="008A2D13">
        <w:trPr>
          <w:trHeight w:val="613"/>
        </w:trPr>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034807" w:rsidP="00034807">
            <w:pPr>
              <w:spacing w:after="0" w:line="360" w:lineRule="auto"/>
              <w:jc w:val="center"/>
            </w:pPr>
            <w:r w:rsidRPr="00B440CF">
              <w:t>1</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034807" w:rsidP="00B440CF">
            <w:pPr>
              <w:suppressAutoHyphens/>
              <w:rPr>
                <w:rFonts w:eastAsia="Calibri"/>
                <w:b/>
              </w:rPr>
            </w:pPr>
            <w:r w:rsidRPr="00B440CF">
              <w:rPr>
                <w:b/>
                <w:u w:val="single"/>
              </w:rPr>
              <w:t>Показатель 1.</w:t>
            </w:r>
            <w:r w:rsidRPr="00B440CF">
              <w:t xml:space="preserve"> </w:t>
            </w:r>
            <w:r w:rsidR="008A2D13" w:rsidRPr="00B440CF">
              <w:t>Наличие выполнения аналогичных договоров (справка о перечне и объемах выполнения аналогичных договоров)</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391E20" w:rsidP="00034807">
            <w:pPr>
              <w:autoSpaceDE w:val="0"/>
              <w:autoSpaceDN w:val="0"/>
              <w:adjustRightInd w:val="0"/>
              <w:spacing w:after="0" w:line="360" w:lineRule="auto"/>
              <w:jc w:val="center"/>
              <w:rPr>
                <w:color w:val="000000"/>
              </w:rPr>
            </w:pPr>
            <w:r>
              <w:rPr>
                <w:color w:val="000000"/>
              </w:rPr>
              <w:t>25</w:t>
            </w:r>
          </w:p>
        </w:tc>
      </w:tr>
      <w:tr w:rsidR="00034807" w:rsidRPr="00B440CF" w:rsidTr="008A2D13">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034807" w:rsidP="00034807">
            <w:pPr>
              <w:spacing w:after="0" w:line="360" w:lineRule="auto"/>
              <w:jc w:val="center"/>
            </w:pPr>
            <w:r w:rsidRPr="00B440CF">
              <w:t>2</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034807" w:rsidP="00B440CF">
            <w:pPr>
              <w:spacing w:after="0"/>
            </w:pPr>
            <w:r w:rsidRPr="00B440CF">
              <w:rPr>
                <w:b/>
                <w:u w:val="single"/>
              </w:rPr>
              <w:t>Показатель 2.</w:t>
            </w:r>
            <w:r w:rsidRPr="00B440CF">
              <w:t xml:space="preserve"> </w:t>
            </w:r>
            <w:proofErr w:type="gramStart"/>
            <w:r w:rsidR="00FE6F2C">
              <w:rPr>
                <w:bCs/>
              </w:rPr>
              <w:t>Наличие у «Участника» АЗС в близи основных адр</w:t>
            </w:r>
            <w:r w:rsidR="00FE6F2C">
              <w:rPr>
                <w:bCs/>
              </w:rPr>
              <w:t>е</w:t>
            </w:r>
            <w:r w:rsidR="00FE6F2C">
              <w:rPr>
                <w:bCs/>
              </w:rPr>
              <w:t xml:space="preserve">сов «Заказчика» не менее 5 км (г. Прокопьевск, ул. Гайдара, 43 </w:t>
            </w:r>
            <w:proofErr w:type="spellStart"/>
            <w:r w:rsidR="00FE6F2C">
              <w:rPr>
                <w:bCs/>
              </w:rPr>
              <w:t>пом</w:t>
            </w:r>
            <w:proofErr w:type="spellEnd"/>
            <w:r w:rsidR="00FE6F2C">
              <w:rPr>
                <w:bCs/>
              </w:rPr>
              <w:t xml:space="preserve">. 1П, г. </w:t>
            </w:r>
            <w:proofErr w:type="spellStart"/>
            <w:r w:rsidR="00FE6F2C">
              <w:rPr>
                <w:bCs/>
              </w:rPr>
              <w:t>Киселевск</w:t>
            </w:r>
            <w:proofErr w:type="spellEnd"/>
            <w:r w:rsidR="00FE6F2C">
              <w:rPr>
                <w:bCs/>
              </w:rPr>
              <w:t>, ул. Боевая, 27 а)</w:t>
            </w:r>
            <w:proofErr w:type="gramEnd"/>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391E20" w:rsidP="00034807">
            <w:pPr>
              <w:autoSpaceDE w:val="0"/>
              <w:autoSpaceDN w:val="0"/>
              <w:adjustRightInd w:val="0"/>
              <w:spacing w:after="0" w:line="360" w:lineRule="auto"/>
              <w:jc w:val="center"/>
              <w:rPr>
                <w:color w:val="000000"/>
              </w:rPr>
            </w:pPr>
            <w:r>
              <w:rPr>
                <w:color w:val="000000"/>
              </w:rPr>
              <w:t>25</w:t>
            </w:r>
          </w:p>
        </w:tc>
      </w:tr>
      <w:tr w:rsidR="00391E20" w:rsidRPr="00B440CF" w:rsidTr="008A2D13">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391E20" w:rsidRPr="00B440CF" w:rsidRDefault="00391E20" w:rsidP="00034807">
            <w:pPr>
              <w:spacing w:after="0" w:line="360" w:lineRule="auto"/>
              <w:jc w:val="center"/>
            </w:pPr>
            <w:r>
              <w:t>3</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391E20" w:rsidRPr="00B440CF" w:rsidRDefault="00391E20" w:rsidP="00391E20">
            <w:pPr>
              <w:spacing w:after="0"/>
              <w:rPr>
                <w:b/>
                <w:u w:val="single"/>
              </w:rPr>
            </w:pPr>
            <w:r w:rsidRPr="00B440CF">
              <w:rPr>
                <w:b/>
                <w:u w:val="single"/>
              </w:rPr>
              <w:t xml:space="preserve">Показатель </w:t>
            </w:r>
            <w:r>
              <w:rPr>
                <w:b/>
                <w:u w:val="single"/>
              </w:rPr>
              <w:t>3</w:t>
            </w:r>
            <w:r w:rsidRPr="00B440CF">
              <w:rPr>
                <w:b/>
                <w:u w:val="single"/>
              </w:rPr>
              <w:t>.</w:t>
            </w:r>
            <w:r w:rsidRPr="00B440CF">
              <w:t xml:space="preserve"> Наличие </w:t>
            </w:r>
            <w:r>
              <w:t>правильности заполнения заявки на участие в закупке (согласно конкурсной документации)</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391E20" w:rsidRDefault="00391E20" w:rsidP="00034807">
            <w:pPr>
              <w:autoSpaceDE w:val="0"/>
              <w:autoSpaceDN w:val="0"/>
              <w:adjustRightInd w:val="0"/>
              <w:spacing w:after="0" w:line="360" w:lineRule="auto"/>
              <w:jc w:val="center"/>
              <w:rPr>
                <w:color w:val="000000"/>
              </w:rPr>
            </w:pPr>
            <w:r>
              <w:rPr>
                <w:color w:val="000000"/>
              </w:rPr>
              <w:t>20</w:t>
            </w:r>
          </w:p>
        </w:tc>
      </w:tr>
      <w:tr w:rsidR="00391E20" w:rsidRPr="00B440CF" w:rsidTr="008A2D13">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391E20" w:rsidRDefault="00391E20" w:rsidP="00034807">
            <w:pPr>
              <w:spacing w:after="0" w:line="360" w:lineRule="auto"/>
              <w:jc w:val="center"/>
            </w:pPr>
            <w:r>
              <w:t>4</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391E20" w:rsidRPr="00B440CF" w:rsidRDefault="00391E20" w:rsidP="00391E20">
            <w:pPr>
              <w:spacing w:after="0"/>
              <w:rPr>
                <w:b/>
                <w:u w:val="single"/>
              </w:rPr>
            </w:pPr>
            <w:r w:rsidRPr="00B440CF">
              <w:rPr>
                <w:b/>
                <w:u w:val="single"/>
              </w:rPr>
              <w:t xml:space="preserve">Показатель </w:t>
            </w:r>
            <w:r>
              <w:rPr>
                <w:b/>
                <w:u w:val="single"/>
              </w:rPr>
              <w:t>4</w:t>
            </w:r>
            <w:r w:rsidRPr="00B440CF">
              <w:rPr>
                <w:b/>
                <w:u w:val="single"/>
              </w:rPr>
              <w:t>.</w:t>
            </w:r>
            <w:r w:rsidRPr="00B440CF">
              <w:t xml:space="preserve"> </w:t>
            </w:r>
            <w:r w:rsidRPr="00391E20">
              <w:t>Степень надежности организации, а именно продо</w:t>
            </w:r>
            <w:r w:rsidRPr="00391E20">
              <w:t>л</w:t>
            </w:r>
            <w:r w:rsidRPr="00391E20">
              <w:t>жительность деятельности организации</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391E20" w:rsidRDefault="00391E20" w:rsidP="00034807">
            <w:pPr>
              <w:autoSpaceDE w:val="0"/>
              <w:autoSpaceDN w:val="0"/>
              <w:adjustRightInd w:val="0"/>
              <w:spacing w:after="0" w:line="360" w:lineRule="auto"/>
              <w:jc w:val="center"/>
              <w:rPr>
                <w:color w:val="000000"/>
              </w:rPr>
            </w:pPr>
            <w:r>
              <w:rPr>
                <w:color w:val="000000"/>
              </w:rPr>
              <w:t>30</w:t>
            </w:r>
          </w:p>
        </w:tc>
      </w:tr>
      <w:tr w:rsidR="00B440CF" w:rsidRPr="00B440CF" w:rsidTr="00B440CF">
        <w:trPr>
          <w:trHeight w:val="349"/>
        </w:trPr>
        <w:tc>
          <w:tcPr>
            <w:tcW w:w="949" w:type="dxa"/>
            <w:tcBorders>
              <w:top w:val="single" w:sz="4" w:space="0" w:color="auto"/>
              <w:left w:val="single" w:sz="4" w:space="0" w:color="auto"/>
              <w:bottom w:val="single" w:sz="4" w:space="0" w:color="auto"/>
              <w:right w:val="single" w:sz="4" w:space="0" w:color="auto"/>
            </w:tcBorders>
            <w:vAlign w:val="bottom"/>
          </w:tcPr>
          <w:p w:rsidR="00B440CF" w:rsidRPr="00B440CF" w:rsidRDefault="00B440CF" w:rsidP="00B440CF">
            <w:pPr>
              <w:autoSpaceDE w:val="0"/>
              <w:autoSpaceDN w:val="0"/>
              <w:adjustRightInd w:val="0"/>
              <w:spacing w:before="120" w:after="120"/>
              <w:ind w:left="108" w:firstLine="540"/>
              <w:jc w:val="center"/>
            </w:pPr>
          </w:p>
        </w:tc>
        <w:tc>
          <w:tcPr>
            <w:tcW w:w="7488" w:type="dxa"/>
            <w:tcBorders>
              <w:top w:val="single" w:sz="4" w:space="0" w:color="auto"/>
              <w:left w:val="single" w:sz="4" w:space="0" w:color="auto"/>
              <w:bottom w:val="single" w:sz="4" w:space="0" w:color="auto"/>
              <w:right w:val="single" w:sz="4" w:space="0" w:color="auto"/>
            </w:tcBorders>
            <w:vAlign w:val="bottom"/>
            <w:hideMark/>
          </w:tcPr>
          <w:p w:rsidR="00B440CF" w:rsidRPr="00B440CF" w:rsidRDefault="00B440CF" w:rsidP="00B440CF">
            <w:pPr>
              <w:autoSpaceDE w:val="0"/>
              <w:autoSpaceDN w:val="0"/>
              <w:adjustRightInd w:val="0"/>
              <w:spacing w:before="120" w:after="120"/>
              <w:jc w:val="center"/>
            </w:pPr>
            <w:r w:rsidRPr="00B440CF">
              <w:t>ИТОГО:</w:t>
            </w:r>
          </w:p>
        </w:tc>
        <w:tc>
          <w:tcPr>
            <w:tcW w:w="1536" w:type="dxa"/>
            <w:tcBorders>
              <w:top w:val="single" w:sz="4" w:space="0" w:color="auto"/>
              <w:left w:val="single" w:sz="4" w:space="0" w:color="auto"/>
              <w:bottom w:val="single" w:sz="4" w:space="0" w:color="auto"/>
              <w:right w:val="single" w:sz="4" w:space="0" w:color="auto"/>
            </w:tcBorders>
            <w:vAlign w:val="bottom"/>
            <w:hideMark/>
          </w:tcPr>
          <w:p w:rsidR="00B440CF" w:rsidRPr="00B440CF" w:rsidRDefault="00B440CF" w:rsidP="00B440CF">
            <w:pPr>
              <w:autoSpaceDE w:val="0"/>
              <w:autoSpaceDN w:val="0"/>
              <w:adjustRightInd w:val="0"/>
              <w:spacing w:before="120" w:after="120"/>
              <w:ind w:left="15"/>
              <w:jc w:val="center"/>
            </w:pPr>
            <w:r w:rsidRPr="00B440CF">
              <w:t>100</w:t>
            </w:r>
          </w:p>
        </w:tc>
      </w:tr>
    </w:tbl>
    <w:p w:rsidR="00034807" w:rsidRDefault="00034807" w:rsidP="00B440CF">
      <w:pPr>
        <w:autoSpaceDE w:val="0"/>
        <w:autoSpaceDN w:val="0"/>
        <w:adjustRightInd w:val="0"/>
        <w:spacing w:after="0"/>
      </w:pPr>
    </w:p>
    <w:p w:rsidR="00034807" w:rsidRPr="00910C86" w:rsidRDefault="00034807" w:rsidP="00B440CF">
      <w:pPr>
        <w:autoSpaceDE w:val="0"/>
        <w:autoSpaceDN w:val="0"/>
        <w:spacing w:after="0"/>
        <w:ind w:firstLine="720"/>
      </w:pPr>
      <w:r w:rsidRPr="00910C86">
        <w:t>Для оценки заявок по критерию «качество услуг» каждой заявке выставляется значение от 0 до 100 баллов. Сумма максимальных значений всех показателей этого критерия, устано</w:t>
      </w:r>
      <w:r w:rsidRPr="00910C86">
        <w:t>в</w:t>
      </w:r>
      <w:r w:rsidRPr="00910C86">
        <w:t>ленных в конкурсной документации, должна составлять 100 баллов.</w:t>
      </w:r>
    </w:p>
    <w:p w:rsidR="00034807" w:rsidRPr="00910C86" w:rsidRDefault="00034807" w:rsidP="00B440CF">
      <w:pPr>
        <w:autoSpaceDE w:val="0"/>
        <w:autoSpaceDN w:val="0"/>
        <w:spacing w:after="0"/>
        <w:ind w:firstLine="720"/>
      </w:pPr>
      <w:r w:rsidRPr="00910C86">
        <w:lastRenderedPageBreak/>
        <w:t>Для определения рейтинга заявки по критерию «качество услуг» в конкурсной докуме</w:t>
      </w:r>
      <w:r w:rsidRPr="00910C86">
        <w:t>н</w:t>
      </w:r>
      <w:r w:rsidRPr="00910C86">
        <w:t>тации устанавливаются:</w:t>
      </w:r>
    </w:p>
    <w:p w:rsidR="00034807" w:rsidRPr="00910C86" w:rsidRDefault="00034807" w:rsidP="00B440CF">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B440CF">
      <w:pPr>
        <w:autoSpaceDE w:val="0"/>
        <w:autoSpaceDN w:val="0"/>
        <w:spacing w:after="0"/>
        <w:ind w:firstLine="720"/>
      </w:pPr>
      <w:r w:rsidRPr="00910C86">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w:t>
      </w:r>
      <w:r w:rsidRPr="00910C86">
        <w:t>с</w:t>
      </w:r>
      <w:r w:rsidRPr="00910C86">
        <w:t>тановленных показателей составляет 100 баллов;</w:t>
      </w:r>
    </w:p>
    <w:p w:rsidR="00034807" w:rsidRPr="00910C86" w:rsidRDefault="00034807" w:rsidP="00B440CF">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Pr="00910C86" w:rsidRDefault="00034807" w:rsidP="00B440CF">
      <w:pPr>
        <w:autoSpaceDE w:val="0"/>
        <w:autoSpaceDN w:val="0"/>
        <w:adjustRightInd w:val="0"/>
        <w:spacing w:after="0"/>
        <w:ind w:firstLine="540"/>
      </w:pPr>
      <w:r w:rsidRPr="00910C86">
        <w:t xml:space="preserve">Рейтинг, присуждаемый заявке по критерию «качество услуг» определяется как среднее арифметическое оценок в баллах всех членов Закупочной комиссии, присуждаемых этой заявке по указанному критерию. В случае применения показателей рейтинг, присуждаемый </w:t>
      </w:r>
      <w:proofErr w:type="spellStart"/>
      <w:r w:rsidRPr="00910C86">
        <w:t>i-й</w:t>
      </w:r>
      <w:proofErr w:type="spellEnd"/>
      <w:r w:rsidRPr="00910C86">
        <w:t xml:space="preserve"> заявке по критерию «качество услуг» определяется по формуле:</w:t>
      </w:r>
    </w:p>
    <w:p w:rsidR="00034807" w:rsidRPr="00910C86" w:rsidRDefault="00034807" w:rsidP="00B440CF">
      <w:pPr>
        <w:autoSpaceDE w:val="0"/>
        <w:autoSpaceDN w:val="0"/>
        <w:adjustRightInd w:val="0"/>
        <w:spacing w:after="0"/>
        <w:ind w:firstLine="540"/>
      </w:pPr>
    </w:p>
    <w:p w:rsidR="00034807" w:rsidRPr="00F7174C" w:rsidRDefault="00034807" w:rsidP="00B440CF">
      <w:pPr>
        <w:spacing w:after="0"/>
        <w:ind w:firstLine="720"/>
        <w:rPr>
          <w:i/>
          <w:sz w:val="28"/>
          <w:szCs w:val="28"/>
          <w:lang w:val="en-US"/>
        </w:rPr>
      </w:pPr>
      <w:proofErr w:type="spellStart"/>
      <w:proofErr w:type="gramStart"/>
      <w:r w:rsidRPr="00910C86">
        <w:rPr>
          <w:i/>
          <w:sz w:val="28"/>
          <w:szCs w:val="28"/>
          <w:lang w:val="en-US"/>
        </w:rPr>
        <w:t>Rbi</w:t>
      </w:r>
      <w:proofErr w:type="spellEnd"/>
      <w:r w:rsidRPr="00F7174C">
        <w:rPr>
          <w:i/>
          <w:sz w:val="28"/>
          <w:szCs w:val="28"/>
          <w:lang w:val="en-US"/>
        </w:rPr>
        <w:t xml:space="preserve">  =</w:t>
      </w:r>
      <w:proofErr w:type="gramEnd"/>
      <w:r w:rsidRPr="00F7174C">
        <w:rPr>
          <w:i/>
          <w:sz w:val="28"/>
          <w:szCs w:val="28"/>
          <w:lang w:val="en-US"/>
        </w:rPr>
        <w:t xml:space="preserve">  </w:t>
      </w:r>
      <w:r w:rsidRPr="00910C86">
        <w:rPr>
          <w:i/>
          <w:sz w:val="28"/>
          <w:szCs w:val="28"/>
          <w:lang w:val="en-US"/>
        </w:rPr>
        <w:t>Bi</w:t>
      </w:r>
      <w:r w:rsidRPr="00F7174C">
        <w:rPr>
          <w:i/>
          <w:sz w:val="28"/>
          <w:szCs w:val="28"/>
          <w:lang w:val="en-US"/>
        </w:rPr>
        <w:t xml:space="preserve"> 1 + </w:t>
      </w:r>
      <w:r w:rsidRPr="00910C86">
        <w:rPr>
          <w:i/>
          <w:sz w:val="28"/>
          <w:szCs w:val="28"/>
          <w:lang w:val="en-US"/>
        </w:rPr>
        <w:t>Bi</w:t>
      </w:r>
      <w:r w:rsidRPr="00F7174C">
        <w:rPr>
          <w:i/>
          <w:sz w:val="28"/>
          <w:szCs w:val="28"/>
          <w:lang w:val="en-US"/>
        </w:rPr>
        <w:t xml:space="preserve"> 2…</w:t>
      </w:r>
      <w:r w:rsidRPr="00910C86">
        <w:rPr>
          <w:i/>
          <w:sz w:val="28"/>
          <w:szCs w:val="28"/>
          <w:lang w:val="en-US"/>
        </w:rPr>
        <w:t>Bi</w:t>
      </w:r>
      <w:r w:rsidRPr="00F7174C">
        <w:rPr>
          <w:i/>
          <w:sz w:val="28"/>
          <w:szCs w:val="28"/>
          <w:lang w:val="en-US"/>
        </w:rPr>
        <w:t xml:space="preserve"> </w:t>
      </w:r>
      <w:r w:rsidRPr="00910C86">
        <w:rPr>
          <w:i/>
          <w:sz w:val="28"/>
          <w:szCs w:val="28"/>
          <w:lang w:val="en-US"/>
        </w:rPr>
        <w:t>k</w:t>
      </w:r>
      <w:r w:rsidRPr="00F7174C">
        <w:rPr>
          <w:i/>
          <w:sz w:val="28"/>
          <w:szCs w:val="28"/>
          <w:lang w:val="en-US"/>
        </w:rPr>
        <w:t>,</w:t>
      </w:r>
    </w:p>
    <w:p w:rsidR="00034807" w:rsidRPr="00910C86" w:rsidRDefault="00034807" w:rsidP="00B440CF">
      <w:pPr>
        <w:spacing w:after="0"/>
        <w:ind w:firstLine="720"/>
        <w:rPr>
          <w:i/>
          <w:sz w:val="28"/>
          <w:szCs w:val="28"/>
        </w:rPr>
      </w:pPr>
      <w:r w:rsidRPr="00910C86">
        <w:rPr>
          <w:i/>
          <w:sz w:val="28"/>
          <w:szCs w:val="28"/>
        </w:rPr>
        <w:t>где:</w:t>
      </w:r>
    </w:p>
    <w:p w:rsidR="00034807" w:rsidRPr="00910C86" w:rsidRDefault="00034807" w:rsidP="00B440CF">
      <w:pPr>
        <w:spacing w:after="0"/>
        <w:ind w:firstLine="720"/>
      </w:pPr>
      <w:proofErr w:type="spellStart"/>
      <w:r w:rsidRPr="00910C86">
        <w:rPr>
          <w:i/>
          <w:sz w:val="28"/>
          <w:szCs w:val="28"/>
          <w:lang w:val="en-US"/>
        </w:rPr>
        <w:t>Rbi</w:t>
      </w:r>
      <w:proofErr w:type="spellEnd"/>
      <w:r w:rsidRPr="00910C86">
        <w:t xml:space="preserve">   </w:t>
      </w:r>
      <w:proofErr w:type="gramStart"/>
      <w:r w:rsidRPr="00910C86">
        <w:t>-  рейтинг</w:t>
      </w:r>
      <w:proofErr w:type="gramEnd"/>
      <w:r w:rsidRPr="00910C86">
        <w:t xml:space="preserve">, присуждаемый </w:t>
      </w:r>
      <w:proofErr w:type="spellStart"/>
      <w:r w:rsidRPr="00910C86">
        <w:rPr>
          <w:lang w:val="en-US"/>
        </w:rPr>
        <w:t>i</w:t>
      </w:r>
      <w:proofErr w:type="spellEnd"/>
      <w:r w:rsidRPr="00910C86">
        <w:t xml:space="preserve"> – </w:t>
      </w:r>
      <w:proofErr w:type="spellStart"/>
      <w:r w:rsidRPr="00910C86">
        <w:t>й</w:t>
      </w:r>
      <w:proofErr w:type="spellEnd"/>
      <w:r w:rsidRPr="00910C86">
        <w:t xml:space="preserve"> заявке по указанному критерию;</w:t>
      </w:r>
    </w:p>
    <w:p w:rsidR="00034807" w:rsidRPr="00910C86" w:rsidRDefault="00034807" w:rsidP="00B440CF">
      <w:pPr>
        <w:autoSpaceDE w:val="0"/>
        <w:autoSpaceDN w:val="0"/>
        <w:adjustRightInd w:val="0"/>
        <w:spacing w:after="0"/>
        <w:ind w:firstLine="698"/>
      </w:pPr>
      <w:r w:rsidRPr="00910C86">
        <w:rPr>
          <w:i/>
          <w:sz w:val="28"/>
          <w:szCs w:val="28"/>
          <w:lang w:val="en-US"/>
        </w:rPr>
        <w:t>Bi</w:t>
      </w:r>
      <w:r w:rsidRPr="00910C86">
        <w:rPr>
          <w:i/>
          <w:sz w:val="28"/>
          <w:szCs w:val="28"/>
        </w:rPr>
        <w:t xml:space="preserve"> </w:t>
      </w:r>
      <w:proofErr w:type="gramStart"/>
      <w:r w:rsidRPr="00910C86">
        <w:rPr>
          <w:i/>
          <w:sz w:val="28"/>
          <w:szCs w:val="28"/>
          <w:lang w:val="en-US"/>
        </w:rPr>
        <w:t>k</w:t>
      </w:r>
      <w:r w:rsidRPr="00910C86">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w:t>
      </w:r>
      <w:proofErr w:type="spellStart"/>
      <w:r w:rsidRPr="00910C86">
        <w:t>й</w:t>
      </w:r>
      <w:proofErr w:type="spellEnd"/>
      <w:r w:rsidRPr="00910C86">
        <w:t xml:space="preserve">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034807" w:rsidRPr="00910C86" w:rsidRDefault="00034807" w:rsidP="00B440CF">
      <w:pPr>
        <w:autoSpaceDE w:val="0"/>
        <w:autoSpaceDN w:val="0"/>
        <w:spacing w:after="0"/>
        <w:ind w:firstLine="720"/>
      </w:pPr>
    </w:p>
    <w:p w:rsidR="00034807" w:rsidRPr="00910C86" w:rsidRDefault="00034807" w:rsidP="00B440CF">
      <w:pPr>
        <w:autoSpaceDE w:val="0"/>
        <w:autoSpaceDN w:val="0"/>
        <w:spacing w:after="0"/>
        <w:ind w:firstLine="720"/>
      </w:pPr>
      <w:r w:rsidRPr="00910C86">
        <w:t>Для получения итогового рейтинга по заявке рейтинг, присуждаемый этой заявке по критерию «качество услуг», умножается на соответствующую указанному критерию знач</w:t>
      </w:r>
      <w:r w:rsidRPr="00910C86">
        <w:t>и</w:t>
      </w:r>
      <w:r w:rsidRPr="00910C86">
        <w:t>мость.</w:t>
      </w:r>
    </w:p>
    <w:p w:rsidR="00034807" w:rsidRPr="00910C86" w:rsidRDefault="00034807" w:rsidP="00B440CF">
      <w:pPr>
        <w:autoSpaceDE w:val="0"/>
        <w:autoSpaceDN w:val="0"/>
        <w:adjustRightInd w:val="0"/>
        <w:spacing w:after="0"/>
        <w:ind w:firstLine="540"/>
      </w:pPr>
      <w:r w:rsidRPr="00910C86">
        <w:t>При оценке заявок по критерию «качество услуг» наибольшее количество баллов пр</w:t>
      </w:r>
      <w:r w:rsidRPr="00910C86">
        <w:t>и</w:t>
      </w:r>
      <w:r w:rsidRPr="00910C86">
        <w:t>сваивается заявке с лучшим предложением по качеству предлагаемых услуг.</w:t>
      </w:r>
    </w:p>
    <w:p w:rsidR="00034807" w:rsidRPr="00910C86" w:rsidRDefault="00034807" w:rsidP="00B440CF">
      <w:pPr>
        <w:autoSpaceDE w:val="0"/>
        <w:autoSpaceDN w:val="0"/>
        <w:adjustRightInd w:val="0"/>
        <w:spacing w:after="0"/>
        <w:ind w:firstLine="540"/>
      </w:pPr>
    </w:p>
    <w:p w:rsidR="00034807" w:rsidRPr="00910C86" w:rsidRDefault="00034807" w:rsidP="00B440CF">
      <w:pPr>
        <w:autoSpaceDE w:val="0"/>
        <w:autoSpaceDN w:val="0"/>
        <w:adjustRightInd w:val="0"/>
        <w:spacing w:after="0"/>
        <w:jc w:val="center"/>
        <w:outlineLvl w:val="0"/>
        <w:rPr>
          <w:b/>
          <w:bCs/>
        </w:rPr>
      </w:pPr>
      <w:r w:rsidRPr="00910C86">
        <w:rPr>
          <w:b/>
          <w:bCs/>
        </w:rPr>
        <w:t xml:space="preserve">3) Оценка заявок по критерию «Квалификация участника конкурса при закупке </w:t>
      </w:r>
      <w:r w:rsidRPr="00910C86">
        <w:rPr>
          <w:b/>
        </w:rPr>
        <w:t>услуг</w:t>
      </w:r>
      <w:r w:rsidRPr="00910C86">
        <w:rPr>
          <w:b/>
          <w:bCs/>
        </w:rPr>
        <w:t>»</w:t>
      </w:r>
    </w:p>
    <w:p w:rsidR="00034807" w:rsidRDefault="00034807" w:rsidP="00B440CF">
      <w:pPr>
        <w:autoSpaceDE w:val="0"/>
        <w:autoSpaceDN w:val="0"/>
        <w:adjustRightInd w:val="0"/>
        <w:spacing w:after="0"/>
        <w:jc w:val="center"/>
        <w:outlineLvl w:val="0"/>
      </w:pPr>
    </w:p>
    <w:p w:rsidR="00034807" w:rsidRPr="00771C76" w:rsidRDefault="00034807" w:rsidP="00B440CF">
      <w:pPr>
        <w:autoSpaceDE w:val="0"/>
        <w:autoSpaceDN w:val="0"/>
        <w:adjustRightInd w:val="0"/>
        <w:spacing w:after="0"/>
      </w:pPr>
      <w:r w:rsidRPr="00771C76">
        <w:t xml:space="preserve">Значимость критерия в % - </w:t>
      </w:r>
      <w:r w:rsidR="00391E20">
        <w:t>20</w:t>
      </w:r>
    </w:p>
    <w:p w:rsidR="00034807" w:rsidRDefault="00034807" w:rsidP="00B440CF">
      <w:pPr>
        <w:autoSpaceDE w:val="0"/>
        <w:autoSpaceDN w:val="0"/>
        <w:adjustRightInd w:val="0"/>
        <w:spacing w:after="0"/>
        <w:outlineLvl w:val="0"/>
      </w:pPr>
      <w:r w:rsidRPr="00771C76">
        <w:t>Коэф</w:t>
      </w:r>
      <w:r>
        <w:t>фициент значимости критерия – 0,</w:t>
      </w:r>
      <w:r w:rsidR="00B440CF">
        <w:t>2</w:t>
      </w:r>
      <w:r w:rsidR="00391E20">
        <w:t>0</w:t>
      </w:r>
    </w:p>
    <w:p w:rsidR="00034807" w:rsidRDefault="00034807" w:rsidP="00B440CF">
      <w:pPr>
        <w:autoSpaceDE w:val="0"/>
        <w:autoSpaceDN w:val="0"/>
        <w:adjustRightInd w:val="0"/>
        <w:spacing w:after="0"/>
        <w:outlineLvl w:val="0"/>
      </w:pPr>
      <w:r>
        <w:t>Максимальное количество баллов - 100</w:t>
      </w:r>
    </w:p>
    <w:p w:rsidR="00034807" w:rsidRDefault="00034807" w:rsidP="00034807">
      <w:pPr>
        <w:autoSpaceDE w:val="0"/>
        <w:autoSpaceDN w:val="0"/>
        <w:adjustRightInd w:val="0"/>
        <w:spacing w:after="0" w:line="360" w:lineRule="auto"/>
        <w:ind w:firstLine="540"/>
        <w:jc w:val="center"/>
        <w:rPr>
          <w:b/>
        </w:rPr>
      </w:pPr>
    </w:p>
    <w:p w:rsidR="00034807" w:rsidRDefault="00034807" w:rsidP="00034807">
      <w:pPr>
        <w:autoSpaceDE w:val="0"/>
        <w:autoSpaceDN w:val="0"/>
        <w:adjustRightInd w:val="0"/>
        <w:spacing w:after="0" w:line="360" w:lineRule="auto"/>
        <w:ind w:firstLine="540"/>
        <w:jc w:val="center"/>
        <w:rPr>
          <w:b/>
        </w:rPr>
      </w:pPr>
      <w:r w:rsidRPr="00910C86">
        <w:rPr>
          <w:b/>
        </w:rPr>
        <w:t xml:space="preserve">Содержание критерия «Квалификация </w:t>
      </w:r>
      <w:r w:rsidRPr="00910C86">
        <w:rPr>
          <w:b/>
          <w:bCs/>
        </w:rPr>
        <w:t xml:space="preserve">участника конкурса при закупке </w:t>
      </w:r>
      <w:r w:rsidRPr="00910C86">
        <w:rPr>
          <w:b/>
        </w:rPr>
        <w:t xml:space="preserve">услуг»: </w:t>
      </w:r>
    </w:p>
    <w:tbl>
      <w:tblPr>
        <w:tblStyle w:val="afffa"/>
        <w:tblW w:w="9464" w:type="dxa"/>
        <w:tblLook w:val="04A0"/>
      </w:tblPr>
      <w:tblGrid>
        <w:gridCol w:w="1242"/>
        <w:gridCol w:w="6521"/>
        <w:gridCol w:w="1701"/>
      </w:tblGrid>
      <w:tr w:rsidR="00034807" w:rsidRPr="00034807" w:rsidTr="00034807">
        <w:tc>
          <w:tcPr>
            <w:tcW w:w="1242" w:type="dxa"/>
            <w:vAlign w:val="bottom"/>
          </w:tcPr>
          <w:p w:rsidR="00034807" w:rsidRPr="00034807" w:rsidRDefault="00034807" w:rsidP="00034807">
            <w:pPr>
              <w:spacing w:before="120" w:after="120" w:line="360" w:lineRule="auto"/>
              <w:jc w:val="center"/>
              <w:rPr>
                <w:rFonts w:ascii="Times New Roman" w:hAnsi="Times New Roman" w:cs="Times New Roman"/>
                <w:b/>
                <w:sz w:val="24"/>
                <w:szCs w:val="24"/>
              </w:rPr>
            </w:pPr>
            <w:r w:rsidRPr="00034807">
              <w:rPr>
                <w:rFonts w:ascii="Times New Roman" w:hAnsi="Times New Roman" w:cs="Times New Roman"/>
                <w:b/>
                <w:sz w:val="24"/>
                <w:szCs w:val="24"/>
              </w:rPr>
              <w:t>№</w:t>
            </w:r>
          </w:p>
        </w:tc>
        <w:tc>
          <w:tcPr>
            <w:tcW w:w="6521" w:type="dxa"/>
            <w:vAlign w:val="bottom"/>
          </w:tcPr>
          <w:p w:rsidR="00034807" w:rsidRPr="00034807" w:rsidRDefault="00034807" w:rsidP="00034807">
            <w:pPr>
              <w:spacing w:before="120" w:after="120" w:line="360" w:lineRule="auto"/>
              <w:jc w:val="center"/>
              <w:rPr>
                <w:rFonts w:ascii="Times New Roman" w:hAnsi="Times New Roman" w:cs="Times New Roman"/>
                <w:b/>
                <w:sz w:val="24"/>
                <w:szCs w:val="24"/>
              </w:rPr>
            </w:pPr>
            <w:r w:rsidRPr="00034807">
              <w:rPr>
                <w:rFonts w:ascii="Times New Roman" w:hAnsi="Times New Roman" w:cs="Times New Roman"/>
                <w:b/>
                <w:sz w:val="24"/>
                <w:szCs w:val="24"/>
              </w:rPr>
              <w:t>Показатели</w:t>
            </w:r>
          </w:p>
        </w:tc>
        <w:tc>
          <w:tcPr>
            <w:tcW w:w="1701" w:type="dxa"/>
            <w:vAlign w:val="bottom"/>
          </w:tcPr>
          <w:p w:rsidR="00034807" w:rsidRPr="00034807" w:rsidRDefault="00034807" w:rsidP="00034807">
            <w:pPr>
              <w:spacing w:before="120" w:after="120" w:line="360" w:lineRule="auto"/>
              <w:jc w:val="center"/>
              <w:rPr>
                <w:rFonts w:ascii="Times New Roman" w:hAnsi="Times New Roman" w:cs="Times New Roman"/>
                <w:b/>
                <w:sz w:val="24"/>
                <w:szCs w:val="24"/>
              </w:rPr>
            </w:pPr>
            <w:r w:rsidRPr="00034807">
              <w:rPr>
                <w:rFonts w:ascii="Times New Roman" w:hAnsi="Times New Roman" w:cs="Times New Roman"/>
                <w:b/>
                <w:sz w:val="24"/>
                <w:szCs w:val="24"/>
              </w:rPr>
              <w:t>Баллы</w:t>
            </w:r>
          </w:p>
        </w:tc>
      </w:tr>
      <w:tr w:rsidR="00034807" w:rsidRPr="00034807" w:rsidTr="00034807">
        <w:tc>
          <w:tcPr>
            <w:tcW w:w="1242" w:type="dxa"/>
            <w:vAlign w:val="center"/>
          </w:tcPr>
          <w:p w:rsidR="00034807" w:rsidRPr="001310BB" w:rsidRDefault="00034807" w:rsidP="001310BB">
            <w:pPr>
              <w:spacing w:after="0" w:line="360" w:lineRule="auto"/>
              <w:jc w:val="center"/>
              <w:rPr>
                <w:rFonts w:ascii="Times New Roman" w:hAnsi="Times New Roman" w:cs="Times New Roman"/>
                <w:sz w:val="24"/>
                <w:szCs w:val="24"/>
              </w:rPr>
            </w:pPr>
          </w:p>
          <w:p w:rsidR="00034807" w:rsidRPr="001310BB" w:rsidRDefault="00034807" w:rsidP="001310BB">
            <w:pPr>
              <w:spacing w:after="0" w:line="360" w:lineRule="auto"/>
              <w:jc w:val="center"/>
              <w:rPr>
                <w:rFonts w:ascii="Times New Roman" w:hAnsi="Times New Roman" w:cs="Times New Roman"/>
                <w:sz w:val="24"/>
                <w:szCs w:val="24"/>
              </w:rPr>
            </w:pPr>
            <w:r w:rsidRPr="001310BB">
              <w:rPr>
                <w:rFonts w:ascii="Times New Roman" w:hAnsi="Times New Roman" w:cs="Times New Roman"/>
                <w:sz w:val="24"/>
                <w:szCs w:val="24"/>
              </w:rPr>
              <w:t>1</w:t>
            </w:r>
          </w:p>
        </w:tc>
        <w:tc>
          <w:tcPr>
            <w:tcW w:w="6521" w:type="dxa"/>
            <w:vAlign w:val="center"/>
          </w:tcPr>
          <w:p w:rsidR="00034807" w:rsidRPr="00B440CF" w:rsidRDefault="00034807" w:rsidP="00EB0749">
            <w:pPr>
              <w:spacing w:after="0"/>
              <w:rPr>
                <w:rFonts w:ascii="Times New Roman" w:hAnsi="Times New Roman" w:cs="Times New Roman"/>
                <w:bCs/>
                <w:sz w:val="24"/>
                <w:szCs w:val="24"/>
              </w:rPr>
            </w:pPr>
            <w:proofErr w:type="gramStart"/>
            <w:r w:rsidRPr="00B440CF">
              <w:rPr>
                <w:rFonts w:ascii="Times New Roman" w:hAnsi="Times New Roman" w:cs="Times New Roman"/>
                <w:b/>
                <w:bCs/>
                <w:sz w:val="24"/>
                <w:szCs w:val="24"/>
                <w:u w:val="single"/>
              </w:rPr>
              <w:t>Показатель 1</w:t>
            </w:r>
            <w:r w:rsidRPr="00034807">
              <w:rPr>
                <w:rFonts w:ascii="Times New Roman" w:hAnsi="Times New Roman" w:cs="Times New Roman"/>
                <w:b/>
                <w:bCs/>
                <w:sz w:val="24"/>
                <w:szCs w:val="24"/>
              </w:rPr>
              <w:t xml:space="preserve"> </w:t>
            </w:r>
            <w:r w:rsidR="00B440CF">
              <w:rPr>
                <w:rFonts w:ascii="Times New Roman" w:hAnsi="Times New Roman" w:cs="Times New Roman"/>
                <w:b/>
                <w:bCs/>
                <w:sz w:val="24"/>
                <w:szCs w:val="24"/>
              </w:rPr>
              <w:t>–</w:t>
            </w:r>
            <w:r w:rsidRPr="00034807">
              <w:rPr>
                <w:rFonts w:ascii="Times New Roman" w:hAnsi="Times New Roman" w:cs="Times New Roman"/>
                <w:b/>
                <w:bCs/>
                <w:sz w:val="24"/>
                <w:szCs w:val="24"/>
              </w:rPr>
              <w:t xml:space="preserve"> </w:t>
            </w:r>
            <w:r w:rsidR="00EB0749" w:rsidRPr="00EB0749">
              <w:rPr>
                <w:rFonts w:ascii="Times New Roman" w:hAnsi="Times New Roman" w:cs="Times New Roman"/>
                <w:bCs/>
                <w:sz w:val="24"/>
                <w:szCs w:val="24"/>
              </w:rPr>
              <w:t>Наличие материально-технической базы для оказания услуг</w:t>
            </w:r>
            <w:r w:rsidR="00EB0749">
              <w:rPr>
                <w:rFonts w:ascii="Times New Roman" w:hAnsi="Times New Roman" w:cs="Times New Roman"/>
                <w:bCs/>
                <w:sz w:val="24"/>
                <w:szCs w:val="24"/>
              </w:rPr>
              <w:t xml:space="preserve"> </w:t>
            </w:r>
            <w:r w:rsidR="00EB0749" w:rsidRPr="00EB0749">
              <w:rPr>
                <w:rFonts w:ascii="Times New Roman" w:hAnsi="Times New Roman" w:cs="Times New Roman"/>
                <w:bCs/>
                <w:i/>
                <w:sz w:val="24"/>
                <w:szCs w:val="24"/>
              </w:rPr>
              <w:t xml:space="preserve">(Развитая сеть топливных заправок (АЗС) в </w:t>
            </w:r>
            <w:r w:rsidR="00EB0749">
              <w:rPr>
                <w:rFonts w:ascii="Times New Roman" w:hAnsi="Times New Roman" w:cs="Times New Roman"/>
                <w:bCs/>
                <w:i/>
                <w:sz w:val="24"/>
                <w:szCs w:val="24"/>
              </w:rPr>
              <w:t>Кемеровской области</w:t>
            </w:r>
            <w:r w:rsidR="00EB0749" w:rsidRPr="00EB0749">
              <w:rPr>
                <w:rFonts w:ascii="Times New Roman" w:hAnsi="Times New Roman" w:cs="Times New Roman"/>
                <w:bCs/>
                <w:i/>
                <w:sz w:val="24"/>
                <w:szCs w:val="24"/>
              </w:rPr>
              <w:t xml:space="preserve">  (Участник подтверждает  справкой в свободной форме)</w:t>
            </w:r>
            <w:proofErr w:type="gramEnd"/>
          </w:p>
        </w:tc>
        <w:tc>
          <w:tcPr>
            <w:tcW w:w="1701" w:type="dxa"/>
            <w:vAlign w:val="center"/>
          </w:tcPr>
          <w:p w:rsidR="00034807" w:rsidRPr="001310BB" w:rsidRDefault="00EB0749" w:rsidP="00034807">
            <w:pPr>
              <w:keepNext/>
              <w:spacing w:after="0" w:line="360" w:lineRule="auto"/>
              <w:jc w:val="center"/>
              <w:rPr>
                <w:rFonts w:ascii="Times New Roman" w:hAnsi="Times New Roman" w:cs="Times New Roman"/>
                <w:sz w:val="24"/>
                <w:szCs w:val="24"/>
              </w:rPr>
            </w:pPr>
            <w:r>
              <w:rPr>
                <w:rFonts w:ascii="Times New Roman" w:hAnsi="Times New Roman" w:cs="Times New Roman"/>
                <w:sz w:val="24"/>
                <w:szCs w:val="24"/>
              </w:rPr>
              <w:t>40</w:t>
            </w:r>
          </w:p>
        </w:tc>
      </w:tr>
      <w:tr w:rsidR="00B440CF" w:rsidRPr="00034807" w:rsidTr="00034807">
        <w:tc>
          <w:tcPr>
            <w:tcW w:w="1242" w:type="dxa"/>
            <w:vAlign w:val="center"/>
          </w:tcPr>
          <w:p w:rsidR="00B440CF" w:rsidRPr="001310BB" w:rsidRDefault="00415A0D" w:rsidP="001310BB">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6521" w:type="dxa"/>
            <w:vAlign w:val="center"/>
          </w:tcPr>
          <w:p w:rsidR="00B440CF" w:rsidRPr="00FE6F2C" w:rsidRDefault="00FE6F2C" w:rsidP="00FE6F2C">
            <w:pPr>
              <w:autoSpaceDE w:val="0"/>
              <w:autoSpaceDN w:val="0"/>
              <w:adjustRightInd w:val="0"/>
              <w:spacing w:after="0"/>
              <w:rPr>
                <w:rFonts w:ascii="Times New Roman" w:hAnsi="Times New Roman" w:cs="Times New Roman"/>
                <w:bCs/>
                <w:sz w:val="24"/>
                <w:szCs w:val="24"/>
              </w:rPr>
            </w:pPr>
            <w:r w:rsidRPr="00FE6F2C">
              <w:rPr>
                <w:rFonts w:ascii="Times New Roman" w:hAnsi="Times New Roman" w:cs="Times New Roman"/>
                <w:b/>
                <w:bCs/>
                <w:sz w:val="24"/>
                <w:szCs w:val="24"/>
                <w:u w:val="single"/>
              </w:rPr>
              <w:t>Показатель 2.</w:t>
            </w:r>
            <w:r w:rsidRPr="00B440CF">
              <w:t xml:space="preserve"> </w:t>
            </w:r>
            <w:r w:rsidRPr="00FE6F2C">
              <w:rPr>
                <w:rFonts w:ascii="Times New Roman" w:hAnsi="Times New Roman" w:cs="Times New Roman"/>
                <w:bCs/>
                <w:sz w:val="24"/>
                <w:szCs w:val="24"/>
              </w:rPr>
              <w:t>Наличие положительных отзывов об оказа</w:t>
            </w:r>
            <w:r w:rsidRPr="00FE6F2C">
              <w:rPr>
                <w:rFonts w:ascii="Times New Roman" w:hAnsi="Times New Roman" w:cs="Times New Roman"/>
                <w:bCs/>
                <w:sz w:val="24"/>
                <w:szCs w:val="24"/>
              </w:rPr>
              <w:t>н</w:t>
            </w:r>
            <w:r w:rsidRPr="00FE6F2C">
              <w:rPr>
                <w:rFonts w:ascii="Times New Roman" w:hAnsi="Times New Roman" w:cs="Times New Roman"/>
                <w:bCs/>
                <w:sz w:val="24"/>
                <w:szCs w:val="24"/>
              </w:rPr>
              <w:t>ных ранее услугах</w:t>
            </w:r>
          </w:p>
        </w:tc>
        <w:tc>
          <w:tcPr>
            <w:tcW w:w="1701" w:type="dxa"/>
            <w:vAlign w:val="center"/>
          </w:tcPr>
          <w:p w:rsidR="00B440CF" w:rsidRPr="001310BB" w:rsidRDefault="00EB0749" w:rsidP="00B440CF">
            <w:pPr>
              <w:keepNext/>
              <w:spacing w:after="0" w:line="360" w:lineRule="auto"/>
              <w:jc w:val="center"/>
              <w:rPr>
                <w:rFonts w:ascii="Times New Roman" w:hAnsi="Times New Roman" w:cs="Times New Roman"/>
                <w:sz w:val="24"/>
                <w:szCs w:val="24"/>
              </w:rPr>
            </w:pPr>
            <w:r>
              <w:rPr>
                <w:rFonts w:ascii="Times New Roman" w:hAnsi="Times New Roman" w:cs="Times New Roman"/>
                <w:sz w:val="24"/>
                <w:szCs w:val="24"/>
              </w:rPr>
              <w:t>30</w:t>
            </w:r>
          </w:p>
        </w:tc>
      </w:tr>
      <w:tr w:rsidR="001310BB" w:rsidRPr="00034807" w:rsidTr="00034807">
        <w:tc>
          <w:tcPr>
            <w:tcW w:w="1242" w:type="dxa"/>
            <w:vAlign w:val="center"/>
          </w:tcPr>
          <w:p w:rsidR="001310BB" w:rsidRPr="001310BB" w:rsidRDefault="00415A0D" w:rsidP="001310BB">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6521" w:type="dxa"/>
            <w:vAlign w:val="center"/>
          </w:tcPr>
          <w:p w:rsidR="001310BB" w:rsidRPr="00034807" w:rsidRDefault="001310BB" w:rsidP="00EB0749">
            <w:pPr>
              <w:spacing w:after="0"/>
              <w:rPr>
                <w:rFonts w:ascii="Times New Roman" w:hAnsi="Times New Roman" w:cs="Times New Roman"/>
                <w:sz w:val="24"/>
                <w:szCs w:val="24"/>
              </w:rPr>
            </w:pPr>
            <w:r w:rsidRPr="00B440CF">
              <w:rPr>
                <w:rFonts w:ascii="Times New Roman" w:hAnsi="Times New Roman" w:cs="Times New Roman"/>
                <w:b/>
                <w:bCs/>
                <w:sz w:val="24"/>
                <w:szCs w:val="24"/>
                <w:u w:val="single"/>
              </w:rPr>
              <w:t xml:space="preserve">Показатель </w:t>
            </w:r>
            <w:r w:rsidR="00415A0D">
              <w:rPr>
                <w:rFonts w:ascii="Times New Roman" w:hAnsi="Times New Roman" w:cs="Times New Roman"/>
                <w:b/>
                <w:bCs/>
                <w:sz w:val="24"/>
                <w:szCs w:val="24"/>
                <w:u w:val="single"/>
              </w:rPr>
              <w:t>3</w:t>
            </w:r>
            <w:r w:rsidRPr="00B440CF">
              <w:rPr>
                <w:rFonts w:ascii="Times New Roman" w:hAnsi="Times New Roman" w:cs="Times New Roman"/>
                <w:b/>
                <w:bCs/>
                <w:sz w:val="24"/>
                <w:szCs w:val="24"/>
                <w:u w:val="single"/>
              </w:rPr>
              <w:t xml:space="preserve"> </w:t>
            </w:r>
            <w:r>
              <w:rPr>
                <w:rFonts w:ascii="Times New Roman" w:hAnsi="Times New Roman" w:cs="Times New Roman"/>
                <w:b/>
                <w:bCs/>
                <w:sz w:val="24"/>
                <w:szCs w:val="24"/>
              </w:rPr>
              <w:t>–</w:t>
            </w:r>
            <w:r w:rsidRPr="00034807">
              <w:rPr>
                <w:rFonts w:ascii="Times New Roman" w:hAnsi="Times New Roman" w:cs="Times New Roman"/>
                <w:b/>
                <w:bCs/>
                <w:sz w:val="24"/>
                <w:szCs w:val="24"/>
              </w:rPr>
              <w:t xml:space="preserve"> </w:t>
            </w:r>
            <w:r w:rsidR="00EB0749">
              <w:rPr>
                <w:rFonts w:ascii="Times New Roman" w:hAnsi="Times New Roman" w:cs="Times New Roman"/>
                <w:bCs/>
                <w:sz w:val="24"/>
                <w:szCs w:val="24"/>
              </w:rPr>
              <w:t>Наличие у участника топливных карт, для заправки автотранспорта заказчика</w:t>
            </w:r>
          </w:p>
        </w:tc>
        <w:tc>
          <w:tcPr>
            <w:tcW w:w="1701" w:type="dxa"/>
            <w:vAlign w:val="center"/>
          </w:tcPr>
          <w:p w:rsidR="001310BB" w:rsidRPr="001310BB" w:rsidRDefault="00EB0749" w:rsidP="001310BB">
            <w:pPr>
              <w:keepNext/>
              <w:spacing w:after="0" w:line="360" w:lineRule="auto"/>
              <w:jc w:val="center"/>
              <w:rPr>
                <w:rFonts w:ascii="Times New Roman" w:hAnsi="Times New Roman" w:cs="Times New Roman"/>
                <w:sz w:val="24"/>
                <w:szCs w:val="24"/>
              </w:rPr>
            </w:pPr>
            <w:r>
              <w:rPr>
                <w:rFonts w:ascii="Times New Roman" w:hAnsi="Times New Roman" w:cs="Times New Roman"/>
                <w:sz w:val="24"/>
                <w:szCs w:val="24"/>
              </w:rPr>
              <w:t>15</w:t>
            </w:r>
          </w:p>
        </w:tc>
      </w:tr>
      <w:tr w:rsidR="00EB0749" w:rsidRPr="00034807" w:rsidTr="00034807">
        <w:tc>
          <w:tcPr>
            <w:tcW w:w="1242" w:type="dxa"/>
            <w:vAlign w:val="center"/>
          </w:tcPr>
          <w:p w:rsidR="00EB0749" w:rsidRDefault="00EB0749" w:rsidP="001310BB">
            <w:pPr>
              <w:spacing w:after="0" w:line="360" w:lineRule="auto"/>
              <w:jc w:val="center"/>
            </w:pPr>
            <w:r w:rsidRPr="00EB0749">
              <w:rPr>
                <w:rFonts w:ascii="Times New Roman" w:hAnsi="Times New Roman" w:cs="Times New Roman"/>
                <w:sz w:val="24"/>
                <w:szCs w:val="24"/>
              </w:rPr>
              <w:t>4</w:t>
            </w:r>
          </w:p>
        </w:tc>
        <w:tc>
          <w:tcPr>
            <w:tcW w:w="6521" w:type="dxa"/>
            <w:vAlign w:val="center"/>
          </w:tcPr>
          <w:p w:rsidR="00EB0749" w:rsidRPr="00B440CF" w:rsidRDefault="00EB0749" w:rsidP="00EB0749">
            <w:pPr>
              <w:spacing w:after="0"/>
              <w:rPr>
                <w:b/>
                <w:bCs/>
                <w:u w:val="single"/>
              </w:rPr>
            </w:pPr>
            <w:r w:rsidRPr="00B440CF">
              <w:rPr>
                <w:rFonts w:ascii="Times New Roman" w:hAnsi="Times New Roman" w:cs="Times New Roman"/>
                <w:b/>
                <w:bCs/>
                <w:sz w:val="24"/>
                <w:szCs w:val="24"/>
                <w:u w:val="single"/>
              </w:rPr>
              <w:t xml:space="preserve">Показатель </w:t>
            </w:r>
            <w:r>
              <w:rPr>
                <w:rFonts w:ascii="Times New Roman" w:hAnsi="Times New Roman" w:cs="Times New Roman"/>
                <w:b/>
                <w:bCs/>
                <w:sz w:val="24"/>
                <w:szCs w:val="24"/>
                <w:u w:val="single"/>
              </w:rPr>
              <w:t>4</w:t>
            </w:r>
            <w:r w:rsidRPr="00B440CF">
              <w:rPr>
                <w:rFonts w:ascii="Times New Roman" w:hAnsi="Times New Roman" w:cs="Times New Roman"/>
                <w:b/>
                <w:bCs/>
                <w:sz w:val="24"/>
                <w:szCs w:val="24"/>
                <w:u w:val="single"/>
              </w:rPr>
              <w:t xml:space="preserve"> </w:t>
            </w:r>
            <w:r>
              <w:rPr>
                <w:rFonts w:ascii="Times New Roman" w:hAnsi="Times New Roman" w:cs="Times New Roman"/>
                <w:b/>
                <w:bCs/>
                <w:sz w:val="24"/>
                <w:szCs w:val="24"/>
              </w:rPr>
              <w:t>–</w:t>
            </w:r>
            <w:r w:rsidRPr="00034807">
              <w:rPr>
                <w:rFonts w:ascii="Times New Roman" w:hAnsi="Times New Roman" w:cs="Times New Roman"/>
                <w:b/>
                <w:bCs/>
                <w:sz w:val="24"/>
                <w:szCs w:val="24"/>
              </w:rPr>
              <w:t xml:space="preserve"> </w:t>
            </w:r>
            <w:r>
              <w:rPr>
                <w:rFonts w:ascii="Times New Roman" w:hAnsi="Times New Roman" w:cs="Times New Roman"/>
                <w:bCs/>
                <w:sz w:val="24"/>
                <w:szCs w:val="24"/>
              </w:rPr>
              <w:t>Наличие у участника круглосуточной гор</w:t>
            </w:r>
            <w:r>
              <w:rPr>
                <w:rFonts w:ascii="Times New Roman" w:hAnsi="Times New Roman" w:cs="Times New Roman"/>
                <w:bCs/>
                <w:sz w:val="24"/>
                <w:szCs w:val="24"/>
              </w:rPr>
              <w:t>я</w:t>
            </w:r>
            <w:r>
              <w:rPr>
                <w:rFonts w:ascii="Times New Roman" w:hAnsi="Times New Roman" w:cs="Times New Roman"/>
                <w:bCs/>
                <w:sz w:val="24"/>
                <w:szCs w:val="24"/>
              </w:rPr>
              <w:t>чей линии и личного кабинета для заказчика</w:t>
            </w:r>
          </w:p>
        </w:tc>
        <w:tc>
          <w:tcPr>
            <w:tcW w:w="1701" w:type="dxa"/>
            <w:vAlign w:val="center"/>
          </w:tcPr>
          <w:p w:rsidR="00EB0749" w:rsidRDefault="00EB0749" w:rsidP="001310BB">
            <w:pPr>
              <w:keepNext/>
              <w:spacing w:after="0" w:line="360" w:lineRule="auto"/>
              <w:jc w:val="center"/>
            </w:pPr>
            <w:r w:rsidRPr="00EB0749">
              <w:rPr>
                <w:rFonts w:ascii="Times New Roman" w:hAnsi="Times New Roman" w:cs="Times New Roman"/>
                <w:sz w:val="24"/>
                <w:szCs w:val="24"/>
              </w:rPr>
              <w:t>15</w:t>
            </w:r>
          </w:p>
        </w:tc>
      </w:tr>
      <w:tr w:rsidR="00EB0749" w:rsidRPr="00034807" w:rsidTr="00034807">
        <w:tc>
          <w:tcPr>
            <w:tcW w:w="1242" w:type="dxa"/>
            <w:vAlign w:val="center"/>
          </w:tcPr>
          <w:p w:rsidR="00EB0749" w:rsidRDefault="00EB0749" w:rsidP="001310BB">
            <w:pPr>
              <w:spacing w:after="0" w:line="360" w:lineRule="auto"/>
              <w:jc w:val="center"/>
            </w:pPr>
          </w:p>
        </w:tc>
        <w:tc>
          <w:tcPr>
            <w:tcW w:w="6521" w:type="dxa"/>
            <w:vAlign w:val="center"/>
          </w:tcPr>
          <w:p w:rsidR="00EB0749" w:rsidRPr="00B440CF" w:rsidRDefault="00EB0749" w:rsidP="00415A0D">
            <w:pPr>
              <w:spacing w:after="0"/>
              <w:rPr>
                <w:b/>
                <w:bCs/>
                <w:u w:val="single"/>
              </w:rPr>
            </w:pPr>
          </w:p>
        </w:tc>
        <w:tc>
          <w:tcPr>
            <w:tcW w:w="1701" w:type="dxa"/>
            <w:vAlign w:val="center"/>
          </w:tcPr>
          <w:p w:rsidR="00EB0749" w:rsidRDefault="00EB0749" w:rsidP="001310BB">
            <w:pPr>
              <w:keepNext/>
              <w:spacing w:after="0" w:line="360" w:lineRule="auto"/>
              <w:jc w:val="center"/>
            </w:pPr>
          </w:p>
        </w:tc>
      </w:tr>
      <w:tr w:rsidR="001310BB" w:rsidRPr="00034807" w:rsidTr="00034807">
        <w:tc>
          <w:tcPr>
            <w:tcW w:w="1242" w:type="dxa"/>
            <w:vAlign w:val="center"/>
          </w:tcPr>
          <w:p w:rsidR="001310BB" w:rsidRPr="001310BB" w:rsidRDefault="001310BB" w:rsidP="001310BB">
            <w:pPr>
              <w:spacing w:after="0" w:line="360" w:lineRule="auto"/>
              <w:jc w:val="center"/>
            </w:pPr>
          </w:p>
        </w:tc>
        <w:tc>
          <w:tcPr>
            <w:tcW w:w="6521" w:type="dxa"/>
            <w:vAlign w:val="center"/>
          </w:tcPr>
          <w:p w:rsidR="001310BB" w:rsidRPr="001310BB" w:rsidRDefault="001310BB" w:rsidP="00034807">
            <w:pPr>
              <w:spacing w:after="0" w:line="360" w:lineRule="auto"/>
              <w:jc w:val="center"/>
              <w:rPr>
                <w:rFonts w:ascii="Times New Roman" w:hAnsi="Times New Roman" w:cs="Times New Roman"/>
                <w:bCs/>
                <w:sz w:val="24"/>
                <w:szCs w:val="24"/>
              </w:rPr>
            </w:pPr>
            <w:r w:rsidRPr="001310BB">
              <w:rPr>
                <w:rFonts w:ascii="Times New Roman" w:hAnsi="Times New Roman" w:cs="Times New Roman"/>
                <w:bCs/>
                <w:sz w:val="24"/>
                <w:szCs w:val="24"/>
              </w:rPr>
              <w:t>ИТОГО:</w:t>
            </w:r>
          </w:p>
        </w:tc>
        <w:tc>
          <w:tcPr>
            <w:tcW w:w="1701" w:type="dxa"/>
            <w:vAlign w:val="center"/>
          </w:tcPr>
          <w:p w:rsidR="001310BB" w:rsidRPr="001310BB" w:rsidRDefault="001310BB" w:rsidP="00034807">
            <w:pPr>
              <w:keepNext/>
              <w:spacing w:after="0" w:line="360" w:lineRule="auto"/>
              <w:jc w:val="center"/>
              <w:rPr>
                <w:rFonts w:ascii="Times New Roman" w:hAnsi="Times New Roman" w:cs="Times New Roman"/>
                <w:sz w:val="24"/>
                <w:szCs w:val="24"/>
              </w:rPr>
            </w:pPr>
            <w:r w:rsidRPr="001310BB">
              <w:rPr>
                <w:rFonts w:ascii="Times New Roman" w:hAnsi="Times New Roman" w:cs="Times New Roman"/>
                <w:sz w:val="24"/>
                <w:szCs w:val="24"/>
              </w:rPr>
              <w:t>100</w:t>
            </w:r>
          </w:p>
        </w:tc>
      </w:tr>
    </w:tbl>
    <w:p w:rsidR="00034807" w:rsidRPr="00910C86" w:rsidRDefault="00034807" w:rsidP="00034807">
      <w:pPr>
        <w:autoSpaceDE w:val="0"/>
        <w:autoSpaceDN w:val="0"/>
        <w:adjustRightInd w:val="0"/>
        <w:spacing w:after="0"/>
        <w:ind w:firstLine="540"/>
        <w:jc w:val="center"/>
        <w:rPr>
          <w:b/>
        </w:rPr>
      </w:pPr>
    </w:p>
    <w:p w:rsidR="00034807" w:rsidRPr="003C5C38" w:rsidRDefault="00034807" w:rsidP="00034807">
      <w:pPr>
        <w:keepNext/>
        <w:autoSpaceDE w:val="0"/>
        <w:autoSpaceDN w:val="0"/>
        <w:adjustRightInd w:val="0"/>
        <w:spacing w:after="0"/>
        <w:ind w:firstLine="540"/>
        <w:jc w:val="center"/>
        <w:rPr>
          <w:b/>
        </w:rPr>
      </w:pPr>
    </w:p>
    <w:p w:rsidR="00034807" w:rsidRPr="00910C86" w:rsidRDefault="00034807" w:rsidP="001310BB">
      <w:pPr>
        <w:autoSpaceDE w:val="0"/>
        <w:autoSpaceDN w:val="0"/>
        <w:spacing w:after="0"/>
        <w:ind w:firstLine="720"/>
      </w:pPr>
      <w:r w:rsidRPr="00910C86">
        <w:t xml:space="preserve">Для оценки заявок по критерию «квалификация </w:t>
      </w:r>
      <w:r w:rsidRPr="00910C86">
        <w:rPr>
          <w:bCs/>
        </w:rPr>
        <w:t xml:space="preserve">участника конкурса при закупке </w:t>
      </w:r>
      <w:r w:rsidRPr="00910C86">
        <w:t>услуг» каждой заявке выставляется значение от 0 до 100 баллов. Сумма максимальных значений всех показателей этого критерия, установленных в конкурсной документации, должна составлять 100 баллов.</w:t>
      </w:r>
    </w:p>
    <w:p w:rsidR="00034807" w:rsidRPr="00910C86" w:rsidRDefault="00034807" w:rsidP="001310BB">
      <w:pPr>
        <w:autoSpaceDE w:val="0"/>
        <w:autoSpaceDN w:val="0"/>
        <w:spacing w:after="0"/>
        <w:ind w:firstLine="720"/>
      </w:pPr>
      <w:r w:rsidRPr="00910C86">
        <w:t xml:space="preserve">Для определения рейтинга заявки по критерию «квалификация </w:t>
      </w:r>
      <w:r w:rsidRPr="00910C86">
        <w:rPr>
          <w:bCs/>
        </w:rPr>
        <w:t xml:space="preserve">участника конкурса при закупке </w:t>
      </w:r>
      <w:r w:rsidRPr="00910C86">
        <w:t>услуг» в конкурсной документации устанавливаются:</w:t>
      </w:r>
    </w:p>
    <w:p w:rsidR="00034807" w:rsidRPr="00910C86" w:rsidRDefault="00034807" w:rsidP="001310BB">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1310BB">
      <w:pPr>
        <w:autoSpaceDE w:val="0"/>
        <w:autoSpaceDN w:val="0"/>
        <w:spacing w:after="0"/>
        <w:ind w:firstLine="720"/>
      </w:pPr>
      <w:r w:rsidRPr="00910C86">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w:t>
      </w:r>
      <w:r w:rsidRPr="00910C86">
        <w:t>с</w:t>
      </w:r>
      <w:r w:rsidRPr="00910C86">
        <w:t>тановленных показателей составляет 100 баллов;</w:t>
      </w:r>
    </w:p>
    <w:p w:rsidR="00034807" w:rsidRPr="00910C86" w:rsidRDefault="00034807" w:rsidP="001310BB">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Pr="00910C86" w:rsidRDefault="00034807" w:rsidP="001310BB">
      <w:pPr>
        <w:spacing w:after="0"/>
        <w:ind w:firstLine="708"/>
      </w:pPr>
      <w:r w:rsidRPr="00910C86">
        <w:rPr>
          <w:szCs w:val="20"/>
        </w:rPr>
        <w:t xml:space="preserve">Рейтинг, присуждаемый заявке по критерию «квалификация </w:t>
      </w:r>
      <w:r w:rsidRPr="00910C86">
        <w:rPr>
          <w:bCs/>
          <w:szCs w:val="20"/>
        </w:rPr>
        <w:t>участника конкурса при з</w:t>
      </w:r>
      <w:r w:rsidRPr="00910C86">
        <w:rPr>
          <w:bCs/>
          <w:szCs w:val="20"/>
        </w:rPr>
        <w:t>а</w:t>
      </w:r>
      <w:r w:rsidRPr="00910C86">
        <w:rPr>
          <w:bCs/>
          <w:szCs w:val="20"/>
        </w:rPr>
        <w:t xml:space="preserve">купке </w:t>
      </w:r>
      <w:r w:rsidRPr="00910C86">
        <w:rPr>
          <w:szCs w:val="20"/>
        </w:rPr>
        <w:t>услуг» определяется как среднее арифметическое оценок в баллах всех членов Закупо</w:t>
      </w:r>
      <w:r w:rsidRPr="00910C86">
        <w:rPr>
          <w:szCs w:val="20"/>
        </w:rPr>
        <w:t>ч</w:t>
      </w:r>
      <w:r w:rsidRPr="00910C86">
        <w:rPr>
          <w:szCs w:val="20"/>
        </w:rPr>
        <w:t>ной комиссии, присуждаемых этой заявке по указанному критерию. В случае применения п</w:t>
      </w:r>
      <w:r w:rsidRPr="00910C86">
        <w:rPr>
          <w:szCs w:val="20"/>
        </w:rPr>
        <w:t>о</w:t>
      </w:r>
      <w:r w:rsidRPr="00910C86">
        <w:rPr>
          <w:szCs w:val="20"/>
        </w:rPr>
        <w:t xml:space="preserve">казателей рейтинг, присуждаемый </w:t>
      </w:r>
      <w:proofErr w:type="spellStart"/>
      <w:r w:rsidRPr="00910C86">
        <w:rPr>
          <w:szCs w:val="20"/>
        </w:rPr>
        <w:t>i-й</w:t>
      </w:r>
      <w:proofErr w:type="spellEnd"/>
      <w:r w:rsidRPr="00910C86">
        <w:rPr>
          <w:szCs w:val="20"/>
        </w:rPr>
        <w:t xml:space="preserve"> заявке по критерию «квалификация </w:t>
      </w:r>
      <w:r w:rsidRPr="00910C86">
        <w:rPr>
          <w:bCs/>
          <w:szCs w:val="20"/>
        </w:rPr>
        <w:t xml:space="preserve">участника конкурса при закупке </w:t>
      </w:r>
      <w:r w:rsidRPr="00910C86">
        <w:rPr>
          <w:szCs w:val="20"/>
        </w:rPr>
        <w:t>услуг» определяется по формуле:</w:t>
      </w:r>
    </w:p>
    <w:p w:rsidR="00034807" w:rsidRPr="00910C86" w:rsidRDefault="00034807" w:rsidP="001310BB">
      <w:pPr>
        <w:spacing w:after="0"/>
        <w:ind w:firstLine="720"/>
      </w:pPr>
    </w:p>
    <w:p w:rsidR="00034807" w:rsidRPr="00BC4EF5" w:rsidRDefault="00034807" w:rsidP="001310BB">
      <w:pPr>
        <w:spacing w:after="0"/>
        <w:ind w:firstLine="720"/>
        <w:rPr>
          <w:i/>
          <w:sz w:val="28"/>
          <w:szCs w:val="28"/>
          <w:lang w:val="en-US"/>
        </w:rPr>
      </w:pPr>
      <w:r w:rsidRPr="00910C86">
        <w:rPr>
          <w:i/>
          <w:sz w:val="28"/>
          <w:szCs w:val="28"/>
        </w:rPr>
        <w:t xml:space="preserve">                   </w:t>
      </w:r>
      <w:proofErr w:type="spellStart"/>
      <w:proofErr w:type="gramStart"/>
      <w:r w:rsidRPr="00910C86">
        <w:rPr>
          <w:i/>
          <w:sz w:val="28"/>
          <w:szCs w:val="28"/>
          <w:lang w:val="en-US"/>
        </w:rPr>
        <w:t>Rci</w:t>
      </w:r>
      <w:proofErr w:type="spellEnd"/>
      <w:r w:rsidRPr="00BC4EF5">
        <w:rPr>
          <w:i/>
          <w:sz w:val="28"/>
          <w:szCs w:val="28"/>
          <w:lang w:val="en-US"/>
        </w:rPr>
        <w:t xml:space="preserve">  =</w:t>
      </w:r>
      <w:proofErr w:type="gramEnd"/>
      <w:r w:rsidRPr="00BC4EF5">
        <w:rPr>
          <w:i/>
          <w:sz w:val="28"/>
          <w:szCs w:val="28"/>
          <w:lang w:val="en-US"/>
        </w:rPr>
        <w:t xml:space="preserve">  </w:t>
      </w:r>
      <w:proofErr w:type="spellStart"/>
      <w:r w:rsidRPr="00910C86">
        <w:rPr>
          <w:i/>
          <w:sz w:val="28"/>
          <w:szCs w:val="28"/>
          <w:lang w:val="en-US"/>
        </w:rPr>
        <w:t>Ci</w:t>
      </w:r>
      <w:proofErr w:type="spellEnd"/>
      <w:r w:rsidRPr="00BC4EF5">
        <w:rPr>
          <w:i/>
          <w:sz w:val="28"/>
          <w:szCs w:val="28"/>
          <w:lang w:val="en-US"/>
        </w:rPr>
        <w:t xml:space="preserve"> 1 + </w:t>
      </w:r>
      <w:proofErr w:type="spellStart"/>
      <w:r w:rsidRPr="00910C86">
        <w:rPr>
          <w:i/>
          <w:sz w:val="28"/>
          <w:szCs w:val="28"/>
          <w:lang w:val="en-US"/>
        </w:rPr>
        <w:t>Ci</w:t>
      </w:r>
      <w:proofErr w:type="spellEnd"/>
      <w:r w:rsidRPr="00BC4EF5">
        <w:rPr>
          <w:i/>
          <w:sz w:val="28"/>
          <w:szCs w:val="28"/>
          <w:lang w:val="en-US"/>
        </w:rPr>
        <w:t xml:space="preserve"> 2…</w:t>
      </w:r>
      <w:proofErr w:type="spellStart"/>
      <w:r w:rsidRPr="00910C86">
        <w:rPr>
          <w:i/>
          <w:sz w:val="28"/>
          <w:szCs w:val="28"/>
          <w:lang w:val="en-US"/>
        </w:rPr>
        <w:t>Ci</w:t>
      </w:r>
      <w:proofErr w:type="spellEnd"/>
      <w:r w:rsidRPr="00BC4EF5">
        <w:rPr>
          <w:i/>
          <w:sz w:val="28"/>
          <w:szCs w:val="28"/>
          <w:lang w:val="en-US"/>
        </w:rPr>
        <w:t xml:space="preserve"> </w:t>
      </w:r>
      <w:r w:rsidRPr="00910C86">
        <w:rPr>
          <w:i/>
          <w:sz w:val="28"/>
          <w:szCs w:val="28"/>
          <w:lang w:val="en-US"/>
        </w:rPr>
        <w:t>k</w:t>
      </w:r>
      <w:r w:rsidRPr="00BC4EF5">
        <w:rPr>
          <w:i/>
          <w:sz w:val="28"/>
          <w:szCs w:val="28"/>
          <w:lang w:val="en-US"/>
        </w:rPr>
        <w:t>,</w:t>
      </w:r>
    </w:p>
    <w:p w:rsidR="00034807" w:rsidRPr="00910C86" w:rsidRDefault="00034807" w:rsidP="001310BB">
      <w:pPr>
        <w:spacing w:after="0"/>
        <w:ind w:firstLine="720"/>
        <w:rPr>
          <w:i/>
          <w:sz w:val="28"/>
          <w:szCs w:val="28"/>
        </w:rPr>
      </w:pPr>
      <w:r w:rsidRPr="00910C86">
        <w:rPr>
          <w:i/>
          <w:sz w:val="28"/>
          <w:szCs w:val="28"/>
        </w:rPr>
        <w:t>где:</w:t>
      </w:r>
    </w:p>
    <w:p w:rsidR="00034807" w:rsidRPr="00910C86" w:rsidRDefault="00034807" w:rsidP="001310BB">
      <w:pPr>
        <w:spacing w:after="0"/>
        <w:ind w:firstLine="720"/>
        <w:rPr>
          <w:i/>
          <w:sz w:val="28"/>
          <w:szCs w:val="28"/>
        </w:rPr>
      </w:pPr>
      <w:proofErr w:type="spellStart"/>
      <w:r w:rsidRPr="00910C86">
        <w:rPr>
          <w:i/>
          <w:sz w:val="28"/>
          <w:szCs w:val="28"/>
          <w:lang w:val="en-US"/>
        </w:rPr>
        <w:t>Rci</w:t>
      </w:r>
      <w:proofErr w:type="spellEnd"/>
      <w:r w:rsidRPr="00910C86">
        <w:rPr>
          <w:i/>
          <w:sz w:val="28"/>
          <w:szCs w:val="28"/>
        </w:rPr>
        <w:t xml:space="preserve">   </w:t>
      </w:r>
      <w:proofErr w:type="gramStart"/>
      <w:r w:rsidRPr="00910C86">
        <w:rPr>
          <w:i/>
          <w:sz w:val="28"/>
          <w:szCs w:val="28"/>
        </w:rPr>
        <w:t xml:space="preserve">-  </w:t>
      </w:r>
      <w:r w:rsidRPr="00910C86">
        <w:t>рейтинг</w:t>
      </w:r>
      <w:proofErr w:type="gramEnd"/>
      <w:r w:rsidRPr="00910C86">
        <w:t xml:space="preserve">, присуждаемый </w:t>
      </w:r>
      <w:proofErr w:type="spellStart"/>
      <w:r w:rsidRPr="00910C86">
        <w:rPr>
          <w:lang w:val="en-US"/>
        </w:rPr>
        <w:t>i</w:t>
      </w:r>
      <w:proofErr w:type="spellEnd"/>
      <w:r w:rsidRPr="00910C86">
        <w:t xml:space="preserve"> – </w:t>
      </w:r>
      <w:proofErr w:type="spellStart"/>
      <w:r w:rsidRPr="00910C86">
        <w:t>й</w:t>
      </w:r>
      <w:proofErr w:type="spellEnd"/>
      <w:r w:rsidRPr="00910C86">
        <w:t xml:space="preserve"> заявке по указанному критерию</w:t>
      </w:r>
      <w:r w:rsidRPr="00910C86">
        <w:rPr>
          <w:i/>
          <w:sz w:val="28"/>
          <w:szCs w:val="28"/>
        </w:rPr>
        <w:t>;</w:t>
      </w:r>
    </w:p>
    <w:p w:rsidR="00034807" w:rsidRPr="00910C86" w:rsidRDefault="00034807" w:rsidP="001310BB">
      <w:pPr>
        <w:spacing w:after="0"/>
        <w:ind w:firstLine="720"/>
      </w:pPr>
      <w:proofErr w:type="spellStart"/>
      <w:r w:rsidRPr="00910C86">
        <w:rPr>
          <w:i/>
          <w:sz w:val="28"/>
          <w:szCs w:val="28"/>
          <w:lang w:val="en-US"/>
        </w:rPr>
        <w:t>Ci</w:t>
      </w:r>
      <w:proofErr w:type="spellEnd"/>
      <w:r w:rsidRPr="00910C86">
        <w:rPr>
          <w:i/>
          <w:sz w:val="28"/>
          <w:szCs w:val="28"/>
        </w:rPr>
        <w:t xml:space="preserve"> </w:t>
      </w:r>
      <w:proofErr w:type="gramStart"/>
      <w:r w:rsidRPr="00910C86">
        <w:rPr>
          <w:i/>
          <w:sz w:val="28"/>
          <w:szCs w:val="28"/>
          <w:lang w:val="en-US"/>
        </w:rPr>
        <w:t>k</w:t>
      </w:r>
      <w:r w:rsidRPr="00910C86">
        <w:rPr>
          <w:i/>
          <w:sz w:val="28"/>
          <w:szCs w:val="28"/>
        </w:rPr>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w:t>
      </w:r>
      <w:proofErr w:type="spellStart"/>
      <w:r w:rsidRPr="00910C86">
        <w:t>й</w:t>
      </w:r>
      <w:proofErr w:type="spellEnd"/>
      <w:r w:rsidRPr="00910C86">
        <w:t xml:space="preserve">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034807" w:rsidRPr="00910C86" w:rsidRDefault="00034807" w:rsidP="001310BB">
      <w:pPr>
        <w:spacing w:after="0"/>
        <w:ind w:firstLine="720"/>
      </w:pPr>
      <w:r w:rsidRPr="00910C86">
        <w:t>При оценке заявок по критерию «</w:t>
      </w:r>
      <w:r w:rsidRPr="00910C86">
        <w:rPr>
          <w:bCs/>
          <w:szCs w:val="20"/>
        </w:rPr>
        <w:t xml:space="preserve">квалификация участника конкурса при закупке </w:t>
      </w:r>
      <w:r w:rsidRPr="00910C86">
        <w:rPr>
          <w:szCs w:val="20"/>
        </w:rPr>
        <w:t>услуг</w:t>
      </w:r>
      <w:r w:rsidRPr="00910C86">
        <w:t>»  наибольшее количество баллов присваивается заявке с лучшим предложением по квалифик</w:t>
      </w:r>
      <w:r w:rsidRPr="00910C86">
        <w:t>а</w:t>
      </w:r>
      <w:r w:rsidRPr="00910C86">
        <w:t>ции участника конкурса.</w:t>
      </w:r>
    </w:p>
    <w:p w:rsidR="00034807" w:rsidRPr="00910C86" w:rsidRDefault="00034807" w:rsidP="001310BB">
      <w:pPr>
        <w:spacing w:after="0"/>
        <w:ind w:firstLine="720"/>
      </w:pPr>
      <w:r w:rsidRPr="00910C86">
        <w:t>Закупочной комиссией оцениваются заявки участников конкурса по критерию «</w:t>
      </w:r>
      <w:r w:rsidRPr="00910C86">
        <w:rPr>
          <w:bCs/>
          <w:szCs w:val="20"/>
        </w:rPr>
        <w:t>квал</w:t>
      </w:r>
      <w:r w:rsidRPr="00910C86">
        <w:rPr>
          <w:bCs/>
          <w:szCs w:val="20"/>
        </w:rPr>
        <w:t>и</w:t>
      </w:r>
      <w:r w:rsidRPr="00910C86">
        <w:rPr>
          <w:bCs/>
          <w:szCs w:val="20"/>
        </w:rPr>
        <w:t xml:space="preserve">фикация участника конкурса при закупке </w:t>
      </w:r>
      <w:r w:rsidRPr="00910C86">
        <w:rPr>
          <w:szCs w:val="20"/>
        </w:rPr>
        <w:t>услуг</w:t>
      </w:r>
      <w:r w:rsidRPr="00910C86">
        <w:t>» на основании представленных в составе зая</w:t>
      </w:r>
      <w:r w:rsidRPr="00910C86">
        <w:t>в</w:t>
      </w:r>
      <w:r w:rsidRPr="00910C86">
        <w:t>ки отдельных документов, характеризующих квалификацию в соответствии с балльной сист</w:t>
      </w:r>
      <w:r w:rsidRPr="00910C86">
        <w:t>е</w:t>
      </w:r>
      <w:r w:rsidRPr="00910C86">
        <w:t>мой, указанной в конкурсной документации.</w:t>
      </w:r>
    </w:p>
    <w:p w:rsidR="00034807" w:rsidRPr="00910C86" w:rsidRDefault="00034807" w:rsidP="001310BB">
      <w:pPr>
        <w:spacing w:after="0"/>
        <w:ind w:firstLine="720"/>
      </w:pPr>
      <w:r w:rsidRPr="00910C86">
        <w:rPr>
          <w:szCs w:val="20"/>
        </w:rPr>
        <w:t xml:space="preserve">Для получения итогового рейтинга по заявке рейтинг, присуждаемый этой заявке по критерию «квалификация </w:t>
      </w:r>
      <w:r w:rsidRPr="00910C86">
        <w:rPr>
          <w:bCs/>
          <w:szCs w:val="20"/>
        </w:rPr>
        <w:t xml:space="preserve">участника конкурса при закупке </w:t>
      </w:r>
      <w:r w:rsidRPr="00910C86">
        <w:rPr>
          <w:szCs w:val="20"/>
        </w:rPr>
        <w:t>услуг», умножается на соответс</w:t>
      </w:r>
      <w:r w:rsidRPr="00910C86">
        <w:rPr>
          <w:szCs w:val="20"/>
        </w:rPr>
        <w:t>т</w:t>
      </w:r>
      <w:r w:rsidRPr="00910C86">
        <w:rPr>
          <w:szCs w:val="20"/>
        </w:rPr>
        <w:t>вующую указанному критерию значимость.</w:t>
      </w:r>
    </w:p>
    <w:p w:rsidR="00034807" w:rsidRPr="00910C86" w:rsidRDefault="00034807" w:rsidP="001310BB">
      <w:pPr>
        <w:autoSpaceDE w:val="0"/>
        <w:autoSpaceDN w:val="0"/>
        <w:adjustRightInd w:val="0"/>
        <w:spacing w:after="0"/>
        <w:jc w:val="center"/>
        <w:outlineLvl w:val="0"/>
        <w:rPr>
          <w:b/>
          <w:bCs/>
        </w:rPr>
      </w:pPr>
    </w:p>
    <w:p w:rsidR="00034807" w:rsidRPr="00910C86" w:rsidRDefault="00034807" w:rsidP="001310BB">
      <w:pPr>
        <w:autoSpaceDE w:val="0"/>
        <w:autoSpaceDN w:val="0"/>
        <w:adjustRightInd w:val="0"/>
        <w:spacing w:after="0"/>
        <w:ind w:firstLine="720"/>
        <w:rPr>
          <w:b/>
          <w:i/>
        </w:rPr>
      </w:pPr>
      <w:r>
        <w:rPr>
          <w:spacing w:val="-1"/>
        </w:rPr>
        <w:t>4</w:t>
      </w:r>
      <w:r w:rsidRPr="00910C86">
        <w:rPr>
          <w:spacing w:val="-1"/>
        </w:rPr>
        <w:t xml:space="preserve">. </w:t>
      </w:r>
      <w:r w:rsidRPr="00910C86">
        <w:t>Для оценки заявки осуществляется расчет итогового рейтинга по каждой заявке. Ит</w:t>
      </w:r>
      <w:r w:rsidRPr="00910C86">
        <w:t>о</w:t>
      </w:r>
      <w:r w:rsidRPr="00910C86">
        <w:t>говый рейтинг заявки рассчитывается путем сложения рейтингов по каждому критерию оценки заявки, установленному в конкурсной документации, умноженных на коэффициент значим</w:t>
      </w:r>
      <w:r w:rsidRPr="00910C86">
        <w:t>о</w:t>
      </w:r>
      <w:r w:rsidRPr="00910C86">
        <w:t>сти, равный значению данного критерия в процентах, деленному на 100.</w:t>
      </w:r>
      <w:r w:rsidRPr="00910C86">
        <w:rPr>
          <w:b/>
          <w:i/>
        </w:rPr>
        <w:t xml:space="preserve">     </w:t>
      </w:r>
    </w:p>
    <w:p w:rsidR="00034807" w:rsidRPr="00910C86" w:rsidRDefault="00034807" w:rsidP="001310BB">
      <w:pPr>
        <w:autoSpaceDE w:val="0"/>
        <w:autoSpaceDN w:val="0"/>
        <w:adjustRightInd w:val="0"/>
        <w:spacing w:after="0"/>
        <w:ind w:right="-108"/>
        <w:jc w:val="center"/>
        <w:rPr>
          <w:b/>
          <w:i/>
        </w:rPr>
      </w:pPr>
    </w:p>
    <w:p w:rsidR="00034807" w:rsidRPr="003C5C38" w:rsidRDefault="00034807" w:rsidP="001310BB">
      <w:pPr>
        <w:autoSpaceDE w:val="0"/>
        <w:autoSpaceDN w:val="0"/>
        <w:adjustRightInd w:val="0"/>
        <w:spacing w:after="0"/>
        <w:ind w:right="-108"/>
        <w:jc w:val="center"/>
        <w:rPr>
          <w:b/>
          <w:i/>
        </w:rPr>
      </w:pPr>
      <w:proofErr w:type="spellStart"/>
      <w:proofErr w:type="gramStart"/>
      <w:r w:rsidRPr="00781895">
        <w:rPr>
          <w:b/>
          <w:i/>
          <w:lang w:val="en-US"/>
        </w:rPr>
        <w:t>R</w:t>
      </w:r>
      <w:r w:rsidRPr="00781895">
        <w:rPr>
          <w:b/>
          <w:lang w:val="en-US"/>
        </w:rPr>
        <w:t>i</w:t>
      </w:r>
      <w:proofErr w:type="spellEnd"/>
      <w:proofErr w:type="gramEnd"/>
      <w:r w:rsidRPr="003C5C38">
        <w:rPr>
          <w:b/>
        </w:rPr>
        <w:t>=</w:t>
      </w:r>
      <w:r w:rsidRPr="003C5C38">
        <w:rPr>
          <w:b/>
          <w:i/>
        </w:rPr>
        <w:t xml:space="preserve"> </w:t>
      </w:r>
      <w:proofErr w:type="spellStart"/>
      <w:r w:rsidRPr="00781895">
        <w:rPr>
          <w:b/>
          <w:i/>
          <w:lang w:val="en-US"/>
        </w:rPr>
        <w:t>Rai</w:t>
      </w:r>
      <w:proofErr w:type="spellEnd"/>
      <w:r w:rsidRPr="003C5C38">
        <w:rPr>
          <w:b/>
          <w:i/>
        </w:rPr>
        <w:t>*</w:t>
      </w:r>
      <w:r w:rsidR="00C218D7">
        <w:rPr>
          <w:b/>
          <w:i/>
        </w:rPr>
        <w:t>40</w:t>
      </w:r>
      <w:r w:rsidRPr="003C5C38">
        <w:rPr>
          <w:b/>
          <w:i/>
        </w:rPr>
        <w:t xml:space="preserve">/100 + </w:t>
      </w:r>
      <w:proofErr w:type="spellStart"/>
      <w:r w:rsidRPr="00781895">
        <w:rPr>
          <w:b/>
          <w:i/>
          <w:lang w:val="en-US"/>
        </w:rPr>
        <w:t>Rbi</w:t>
      </w:r>
      <w:proofErr w:type="spellEnd"/>
      <w:r w:rsidRPr="003C5C38">
        <w:rPr>
          <w:b/>
          <w:i/>
        </w:rPr>
        <w:t>*</w:t>
      </w:r>
      <w:r w:rsidR="00C218D7">
        <w:rPr>
          <w:b/>
          <w:i/>
        </w:rPr>
        <w:t>40/</w:t>
      </w:r>
      <w:r w:rsidRPr="003C5C38">
        <w:rPr>
          <w:b/>
          <w:i/>
        </w:rPr>
        <w:t xml:space="preserve">100+ </w:t>
      </w:r>
      <w:r w:rsidRPr="00781895">
        <w:rPr>
          <w:b/>
          <w:i/>
          <w:lang w:val="en-US"/>
        </w:rPr>
        <w:t>R</w:t>
      </w:r>
      <w:r w:rsidRPr="00781895">
        <w:rPr>
          <w:b/>
          <w:i/>
        </w:rPr>
        <w:t>с</w:t>
      </w:r>
      <w:proofErr w:type="spellStart"/>
      <w:r w:rsidRPr="00781895">
        <w:rPr>
          <w:b/>
          <w:i/>
          <w:lang w:val="en-US"/>
        </w:rPr>
        <w:t>i</w:t>
      </w:r>
      <w:proofErr w:type="spellEnd"/>
      <w:r w:rsidRPr="003C5C38">
        <w:rPr>
          <w:b/>
          <w:i/>
        </w:rPr>
        <w:t>*2</w:t>
      </w:r>
      <w:r w:rsidR="00C218D7">
        <w:rPr>
          <w:b/>
          <w:i/>
        </w:rPr>
        <w:t>0</w:t>
      </w:r>
      <w:r w:rsidRPr="003C5C38">
        <w:rPr>
          <w:b/>
          <w:i/>
        </w:rPr>
        <w:t>/100</w:t>
      </w:r>
    </w:p>
    <w:p w:rsidR="00034807" w:rsidRPr="00910C86" w:rsidRDefault="00034807" w:rsidP="001310BB">
      <w:pPr>
        <w:spacing w:after="0"/>
        <w:rPr>
          <w:lang w:eastAsia="en-US"/>
        </w:rPr>
      </w:pPr>
      <w:r w:rsidRPr="00910C86">
        <w:t>По результатам расчета итогового рейтинга для каждой заявки им присуждаются порядковые номера. Заявке, набравшей наибольший итоговый рейтинг, присваивается первый номер. П</w:t>
      </w:r>
      <w:r w:rsidRPr="00910C86">
        <w:t>о</w:t>
      </w:r>
      <w:r w:rsidRPr="00910C86">
        <w:t>следующие номера присваиваются Заявкам по мере уменьшения их итогового рейтинга</w:t>
      </w:r>
      <w:r w:rsidRPr="00910C86">
        <w:rPr>
          <w:lang w:eastAsia="en-US"/>
        </w:rPr>
        <w:t>.</w:t>
      </w:r>
    </w:p>
    <w:p w:rsidR="00034807" w:rsidRDefault="00034807" w:rsidP="00034807"/>
    <w:p w:rsidR="00C8665F" w:rsidRDefault="00C8665F" w:rsidP="00C8665F"/>
    <w:p w:rsidR="00910C86" w:rsidRDefault="00910C86" w:rsidP="00C8665F"/>
    <w:p w:rsidR="00910C86" w:rsidRDefault="00910C86" w:rsidP="00C8665F"/>
    <w:p w:rsidR="00910C86" w:rsidRPr="00C8665F" w:rsidRDefault="00910C86" w:rsidP="00C8665F">
      <w:pPr>
        <w:sectPr w:rsidR="00910C86" w:rsidRPr="00C8665F">
          <w:headerReference w:type="default" r:id="rId70"/>
          <w:headerReference w:type="first" r:id="rId71"/>
          <w:pgSz w:w="11906" w:h="16838" w:code="9"/>
          <w:pgMar w:top="1134" w:right="907" w:bottom="567" w:left="1134" w:header="709" w:footer="868" w:gutter="0"/>
          <w:cols w:space="720"/>
        </w:sectPr>
      </w:pPr>
    </w:p>
    <w:p w:rsidR="00350B34" w:rsidRPr="007A22B1" w:rsidRDefault="00350B34" w:rsidP="00AF5F34">
      <w:pPr>
        <w:pStyle w:val="2"/>
      </w:pPr>
      <w:bookmarkStart w:id="342" w:name="_Toc435008334"/>
      <w:r w:rsidRPr="007A22B1">
        <w:lastRenderedPageBreak/>
        <w:t xml:space="preserve">РАЗДЕЛ </w:t>
      </w:r>
      <w:r w:rsidR="00AF5F34" w:rsidRPr="00AF5F34">
        <w:t>1</w:t>
      </w:r>
      <w:r w:rsidRPr="007A22B1">
        <w:t>.4 ОБРАЗЦЫ ФОРМ И ДОКУМЕНТОВ ДЛЯ ЗАПОЛНЕНИЯ УЧАСТНИКАМИ</w:t>
      </w:r>
      <w:bookmarkEnd w:id="340"/>
      <w:bookmarkEnd w:id="341"/>
      <w:r w:rsidR="00F906D6">
        <w:t xml:space="preserve"> ЗАКУПКИ</w:t>
      </w:r>
      <w:bookmarkEnd w:id="342"/>
    </w:p>
    <w:p w:rsidR="00350B34" w:rsidRPr="007A22B1" w:rsidRDefault="00350B34" w:rsidP="00AF5F34">
      <w:pPr>
        <w:pStyle w:val="2"/>
      </w:pPr>
      <w:r w:rsidRPr="007A22B1">
        <w:br/>
      </w:r>
      <w:bookmarkStart w:id="343" w:name="_Toc122404100"/>
      <w:bookmarkStart w:id="344" w:name="_Toc435008335"/>
      <w:r w:rsidR="00AF5F34">
        <w:t>1</w:t>
      </w:r>
      <w:r w:rsidRPr="007A22B1">
        <w:t xml:space="preserve">.4.1 ФОРМА ОПИСИ ДОКУМЕНТОВ, ПРЕДСТАВЛЯЕМЫХ ДЛЯ </w:t>
      </w:r>
      <w:r w:rsidRPr="007A22B1">
        <w:br w:type="textWrapping" w:clear="all"/>
        <w:t>УЧАСТИЯ В КОНКУРСЕ</w:t>
      </w:r>
      <w:bookmarkEnd w:id="343"/>
      <w:bookmarkEnd w:id="344"/>
    </w:p>
    <w:p w:rsidR="00350B34" w:rsidRPr="007A22B1" w:rsidRDefault="00350B34" w:rsidP="00AF5F34"/>
    <w:p w:rsidR="00350B34" w:rsidRPr="00034807" w:rsidRDefault="00350B34" w:rsidP="00AF5F34">
      <w:pPr>
        <w:tabs>
          <w:tab w:val="left" w:pos="708"/>
        </w:tabs>
        <w:jc w:val="center"/>
        <w:rPr>
          <w:b/>
        </w:rPr>
      </w:pPr>
      <w:bookmarkStart w:id="345" w:name="_Toc119343910"/>
      <w:r w:rsidRPr="00034807">
        <w:rPr>
          <w:b/>
        </w:rPr>
        <w:t>ОПИСЬ ДОКУМЕНТОВ,</w:t>
      </w:r>
      <w:bookmarkEnd w:id="345"/>
    </w:p>
    <w:p w:rsidR="007C036C" w:rsidRDefault="00350B34" w:rsidP="002F0775">
      <w:pPr>
        <w:widowControl w:val="0"/>
        <w:spacing w:after="0"/>
        <w:rPr>
          <w:b/>
          <w:i/>
        </w:rPr>
      </w:pPr>
      <w:r w:rsidRPr="00034807">
        <w:rPr>
          <w:b/>
          <w:i/>
        </w:rPr>
        <w:t xml:space="preserve">представляемых для участия </w:t>
      </w:r>
      <w:r w:rsidR="00C634FA">
        <w:rPr>
          <w:b/>
          <w:i/>
        </w:rPr>
        <w:t>открытом</w:t>
      </w:r>
      <w:r w:rsidR="00C634FA" w:rsidRPr="00C634FA">
        <w:rPr>
          <w:b/>
          <w:i/>
        </w:rPr>
        <w:t xml:space="preserve"> </w:t>
      </w:r>
      <w:proofErr w:type="gramStart"/>
      <w:r w:rsidR="00C634FA" w:rsidRPr="00C634FA">
        <w:rPr>
          <w:b/>
          <w:i/>
        </w:rPr>
        <w:t>конкурс</w:t>
      </w:r>
      <w:r w:rsidR="00C634FA">
        <w:rPr>
          <w:b/>
          <w:i/>
        </w:rPr>
        <w:t>е</w:t>
      </w:r>
      <w:proofErr w:type="gramEnd"/>
      <w:r w:rsidR="00C634FA" w:rsidRPr="00C634FA">
        <w:rPr>
          <w:b/>
          <w:i/>
        </w:rPr>
        <w:t xml:space="preserve"> </w:t>
      </w:r>
      <w:r w:rsidR="002F0775" w:rsidRPr="002F0775">
        <w:rPr>
          <w:b/>
          <w:i/>
        </w:rPr>
        <w:t>на право заключения договора на п</w:t>
      </w:r>
      <w:r w:rsidR="002F0775" w:rsidRPr="002F0775">
        <w:rPr>
          <w:b/>
          <w:i/>
        </w:rPr>
        <w:t>о</w:t>
      </w:r>
      <w:r w:rsidR="002F0775" w:rsidRPr="002F0775">
        <w:rPr>
          <w:b/>
          <w:i/>
        </w:rPr>
        <w:t>ставку ГСМ (АИ-92, АИ-95, ДТ) для ООО «ОЭСК»</w:t>
      </w:r>
    </w:p>
    <w:p w:rsidR="00AF5F34" w:rsidRPr="00AF5F34" w:rsidRDefault="00AF5F34" w:rsidP="00AF5F34">
      <w:pPr>
        <w:spacing w:after="0"/>
        <w:jc w:val="center"/>
        <w:rPr>
          <w:b/>
          <w:i/>
        </w:rPr>
      </w:pPr>
    </w:p>
    <w:p w:rsidR="00350B34" w:rsidRPr="007A22B1" w:rsidRDefault="00350B34" w:rsidP="00AF5F34">
      <w:pPr>
        <w:spacing w:after="0"/>
        <w:jc w:val="center"/>
        <w:rPr>
          <w:sz w:val="22"/>
          <w:szCs w:val="22"/>
        </w:rPr>
      </w:pPr>
      <w:r w:rsidRPr="007A22B1">
        <w:rPr>
          <w:sz w:val="22"/>
          <w:szCs w:val="22"/>
        </w:rPr>
        <w:t>Настоящим __________________________________________________ подтверждает, что для участия</w:t>
      </w:r>
    </w:p>
    <w:p w:rsidR="00350B34" w:rsidRPr="007A22B1" w:rsidRDefault="00350B34" w:rsidP="00AF5F34">
      <w:pPr>
        <w:tabs>
          <w:tab w:val="left" w:pos="708"/>
        </w:tabs>
        <w:ind w:firstLine="2160"/>
        <w:jc w:val="left"/>
        <w:rPr>
          <w:i/>
          <w:sz w:val="16"/>
          <w:szCs w:val="16"/>
        </w:rPr>
      </w:pPr>
      <w:r w:rsidRPr="007A22B1">
        <w:rPr>
          <w:i/>
          <w:sz w:val="16"/>
          <w:szCs w:val="16"/>
        </w:rPr>
        <w:t xml:space="preserve">(наименование или Ф.И.О. Участника </w:t>
      </w:r>
      <w:r w:rsidR="00175E6D" w:rsidRPr="007A22B1">
        <w:rPr>
          <w:i/>
          <w:sz w:val="16"/>
          <w:szCs w:val="16"/>
        </w:rPr>
        <w:t>закупки</w:t>
      </w:r>
      <w:r w:rsidRPr="007A22B1">
        <w:rPr>
          <w:i/>
          <w:sz w:val="16"/>
          <w:szCs w:val="16"/>
        </w:rPr>
        <w:t>)</w:t>
      </w:r>
    </w:p>
    <w:p w:rsidR="00350B34" w:rsidRPr="007A22B1" w:rsidRDefault="00350B34" w:rsidP="00AF5F34">
      <w:pPr>
        <w:pStyle w:val="HTML"/>
        <w:spacing w:after="0"/>
        <w:ind w:right="-62"/>
        <w:rPr>
          <w:rFonts w:ascii="Times New Roman" w:hAnsi="Times New Roman" w:cs="Times New Roman"/>
          <w:sz w:val="22"/>
          <w:szCs w:val="22"/>
        </w:rPr>
      </w:pPr>
      <w:r w:rsidRPr="007A22B1">
        <w:rPr>
          <w:rFonts w:ascii="Times New Roman" w:hAnsi="Times New Roman" w:cs="Times New Roman"/>
          <w:sz w:val="22"/>
          <w:szCs w:val="22"/>
        </w:rPr>
        <w:t>в названном</w:t>
      </w:r>
      <w:r w:rsidRPr="007A22B1">
        <w:rPr>
          <w:sz w:val="22"/>
          <w:szCs w:val="22"/>
        </w:rPr>
        <w:t xml:space="preserve"> </w:t>
      </w:r>
      <w:r w:rsidRPr="007A22B1">
        <w:rPr>
          <w:rFonts w:ascii="Times New Roman" w:hAnsi="Times New Roman" w:cs="Times New Roman"/>
          <w:sz w:val="22"/>
          <w:szCs w:val="22"/>
        </w:rPr>
        <w:t>конкурсе нами направляются нижеперечисленные документы:</w:t>
      </w:r>
    </w:p>
    <w:p w:rsidR="00350B34" w:rsidRPr="007A22B1" w:rsidRDefault="00350B34" w:rsidP="00AF5F34">
      <w:pPr>
        <w:pStyle w:val="HTML"/>
        <w:spacing w:after="0"/>
        <w:ind w:right="-62"/>
        <w:rPr>
          <w:rFonts w:ascii="Times New Roman" w:hAnsi="Times New Roman" w:cs="Times New Roman"/>
          <w:sz w:val="22"/>
          <w:szCs w:val="22"/>
        </w:rPr>
      </w:pPr>
    </w:p>
    <w:tbl>
      <w:tblPr>
        <w:tblW w:w="1020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tblPr>
      <w:tblGrid>
        <w:gridCol w:w="800"/>
        <w:gridCol w:w="7280"/>
        <w:gridCol w:w="1060"/>
        <w:gridCol w:w="1060"/>
      </w:tblGrid>
      <w:tr w:rsidR="00EF0235" w:rsidRPr="007A22B1" w:rsidTr="00EF0235">
        <w:tc>
          <w:tcPr>
            <w:tcW w:w="80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2"/>
                <w:szCs w:val="22"/>
              </w:rPr>
            </w:pPr>
            <w:bookmarkStart w:id="346" w:name="_Toc122404101"/>
            <w:r w:rsidRPr="007A22B1">
              <w:rPr>
                <w:b/>
                <w:sz w:val="22"/>
                <w:szCs w:val="22"/>
              </w:rPr>
              <w:t xml:space="preserve">№№ </w:t>
            </w:r>
            <w:proofErr w:type="spellStart"/>
            <w:r w:rsidRPr="007A22B1">
              <w:rPr>
                <w:b/>
                <w:sz w:val="22"/>
                <w:szCs w:val="22"/>
              </w:rPr>
              <w:t>п\</w:t>
            </w:r>
            <w:proofErr w:type="gramStart"/>
            <w:r w:rsidRPr="007A22B1">
              <w:rPr>
                <w:b/>
                <w:sz w:val="22"/>
                <w:szCs w:val="22"/>
              </w:rPr>
              <w:t>п</w:t>
            </w:r>
            <w:proofErr w:type="spellEnd"/>
            <w:proofErr w:type="gramEnd"/>
          </w:p>
        </w:tc>
        <w:tc>
          <w:tcPr>
            <w:tcW w:w="728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2"/>
                <w:szCs w:val="22"/>
              </w:rPr>
            </w:pPr>
            <w:r w:rsidRPr="007A22B1">
              <w:rPr>
                <w:b/>
                <w:sz w:val="22"/>
                <w:szCs w:val="22"/>
              </w:rPr>
              <w:t>Наименование</w:t>
            </w:r>
          </w:p>
        </w:tc>
        <w:tc>
          <w:tcPr>
            <w:tcW w:w="106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1"/>
                <w:szCs w:val="21"/>
              </w:rPr>
            </w:pPr>
            <w:r w:rsidRPr="007A22B1">
              <w:rPr>
                <w:b/>
                <w:sz w:val="21"/>
                <w:szCs w:val="21"/>
              </w:rPr>
              <w:t>Кол-во</w:t>
            </w:r>
          </w:p>
          <w:p w:rsidR="00EF0235" w:rsidRPr="007A22B1" w:rsidRDefault="00EF0235" w:rsidP="00AF5F34">
            <w:pPr>
              <w:jc w:val="center"/>
              <w:rPr>
                <w:b/>
                <w:sz w:val="21"/>
                <w:szCs w:val="21"/>
              </w:rPr>
            </w:pPr>
            <w:r w:rsidRPr="007A22B1">
              <w:rPr>
                <w:b/>
                <w:sz w:val="21"/>
                <w:szCs w:val="21"/>
              </w:rPr>
              <w:t>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jc w:val="center"/>
              <w:rPr>
                <w:b/>
                <w:sz w:val="21"/>
                <w:szCs w:val="21"/>
              </w:rPr>
            </w:pPr>
            <w:r>
              <w:rPr>
                <w:b/>
                <w:sz w:val="21"/>
                <w:szCs w:val="21"/>
              </w:rPr>
              <w:t>Лист</w:t>
            </w:r>
          </w:p>
        </w:tc>
      </w:tr>
      <w:tr w:rsidR="00EF0235" w:rsidRPr="0047600A" w:rsidTr="00EF0235">
        <w:tc>
          <w:tcPr>
            <w:tcW w:w="80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spacing w:after="0"/>
              <w:ind w:left="720"/>
              <w:rPr>
                <w:i/>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47600A" w:rsidRDefault="00E42511" w:rsidP="00AF5F34">
            <w:pPr>
              <w:rPr>
                <w:i/>
                <w:sz w:val="22"/>
                <w:szCs w:val="22"/>
              </w:rPr>
            </w:pPr>
            <w:r w:rsidRPr="0047600A">
              <w:rPr>
                <w:i/>
                <w:sz w:val="22"/>
                <w:szCs w:val="22"/>
              </w:rPr>
              <w:t>Участником закупки у</w:t>
            </w:r>
            <w:r w:rsidR="00ED52C2" w:rsidRPr="0047600A">
              <w:rPr>
                <w:i/>
                <w:sz w:val="22"/>
                <w:szCs w:val="22"/>
              </w:rPr>
              <w:t>казывается перечень документов входящих в с</w:t>
            </w:r>
            <w:r w:rsidR="00ED52C2" w:rsidRPr="0047600A">
              <w:rPr>
                <w:i/>
                <w:sz w:val="22"/>
                <w:szCs w:val="22"/>
              </w:rPr>
              <w:t>о</w:t>
            </w:r>
            <w:r w:rsidR="00ED52C2" w:rsidRPr="0047600A">
              <w:rPr>
                <w:i/>
                <w:sz w:val="22"/>
                <w:szCs w:val="22"/>
              </w:rPr>
              <w:t>став заявки</w:t>
            </w:r>
            <w:r w:rsidRPr="0047600A">
              <w:rPr>
                <w:i/>
                <w:sz w:val="22"/>
                <w:szCs w:val="22"/>
              </w:rPr>
              <w:t xml:space="preserve"> согласно</w:t>
            </w:r>
            <w:r w:rsidR="0047600A" w:rsidRPr="0047600A">
              <w:rPr>
                <w:i/>
                <w:sz w:val="22"/>
                <w:szCs w:val="22"/>
              </w:rPr>
              <w:t xml:space="preserve"> </w:t>
            </w:r>
            <w:r w:rsidR="00C05B5A">
              <w:rPr>
                <w:i/>
                <w:sz w:val="22"/>
                <w:szCs w:val="22"/>
              </w:rPr>
              <w:t>пункту</w:t>
            </w:r>
            <w:r w:rsidR="0047600A" w:rsidRPr="0047600A">
              <w:rPr>
                <w:i/>
                <w:sz w:val="22"/>
                <w:szCs w:val="22"/>
              </w:rPr>
              <w:t xml:space="preserve"> </w:t>
            </w:r>
            <w:r w:rsidR="00034807">
              <w:rPr>
                <w:i/>
                <w:sz w:val="22"/>
                <w:szCs w:val="22"/>
              </w:rPr>
              <w:t>13 Информационной карты</w:t>
            </w:r>
            <w:r w:rsidR="0047600A" w:rsidRPr="0047600A">
              <w:rPr>
                <w:i/>
                <w:sz w:val="22"/>
                <w:szCs w:val="22"/>
              </w:rPr>
              <w:t xml:space="preserve"> конкурсной д</w:t>
            </w:r>
            <w:r w:rsidR="0047600A" w:rsidRPr="0047600A">
              <w:rPr>
                <w:i/>
                <w:sz w:val="22"/>
                <w:szCs w:val="22"/>
              </w:rPr>
              <w:t>о</w:t>
            </w:r>
            <w:r w:rsidR="0047600A" w:rsidRPr="0047600A">
              <w:rPr>
                <w:i/>
                <w:sz w:val="22"/>
                <w:szCs w:val="22"/>
              </w:rPr>
              <w:t>кументации</w:t>
            </w: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rPr>
                <w:i/>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rPr>
                <w:i/>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jc w:val="center"/>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b/>
                <w:i/>
                <w:sz w:val="22"/>
                <w:szCs w:val="22"/>
              </w:rPr>
            </w:pPr>
            <w:r w:rsidRPr="007A22B1">
              <w:rPr>
                <w:b/>
                <w:i/>
                <w:sz w:val="22"/>
                <w:szCs w:val="22"/>
              </w:rPr>
              <w:t>ИТОГО кол-во 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bl>
    <w:p w:rsidR="00350B34" w:rsidRPr="007A22B1" w:rsidRDefault="00350B34" w:rsidP="00AF5F34">
      <w:pPr>
        <w:tabs>
          <w:tab w:val="left" w:pos="708"/>
        </w:tabs>
      </w:pPr>
    </w:p>
    <w:p w:rsidR="00AF5F34" w:rsidRDefault="00AF5F34" w:rsidP="00AF5F34">
      <w:pPr>
        <w:tabs>
          <w:tab w:val="left" w:pos="708"/>
        </w:tabs>
      </w:pPr>
    </w:p>
    <w:p w:rsidR="00350B34" w:rsidRPr="007A22B1" w:rsidRDefault="00350B34" w:rsidP="00AF5F34">
      <w:pPr>
        <w:tabs>
          <w:tab w:val="left" w:pos="708"/>
        </w:tabs>
      </w:pPr>
      <w:r w:rsidRPr="007A22B1">
        <w:t>Руководитель        _______________/_________/</w:t>
      </w:r>
    </w:p>
    <w:p w:rsidR="00350B34" w:rsidRPr="007A22B1" w:rsidRDefault="00350B34" w:rsidP="00AF5F34">
      <w:pPr>
        <w:pStyle w:val="1"/>
        <w:tabs>
          <w:tab w:val="left" w:pos="708"/>
        </w:tabs>
        <w:rPr>
          <w:b/>
          <w:sz w:val="28"/>
          <w:szCs w:val="28"/>
        </w:rPr>
      </w:pPr>
    </w:p>
    <w:p w:rsidR="00350B34" w:rsidRDefault="00350B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Pr="007A22B1" w:rsidRDefault="00AF5F34" w:rsidP="00AF5F34"/>
    <w:p w:rsidR="00350B34" w:rsidRPr="007A22B1" w:rsidRDefault="00350B34" w:rsidP="00AF5F34">
      <w:pPr>
        <w:rPr>
          <w:i/>
          <w:u w:val="single"/>
        </w:rPr>
      </w:pPr>
      <w:r w:rsidRPr="007A22B1">
        <w:rPr>
          <w:i/>
          <w:u w:val="single"/>
        </w:rPr>
        <w:t>Примечание:</w:t>
      </w:r>
    </w:p>
    <w:p w:rsidR="00350B34" w:rsidRPr="007A22B1" w:rsidRDefault="00350B34" w:rsidP="00AF5F34">
      <w:r w:rsidRPr="007A22B1">
        <w:rPr>
          <w:i/>
        </w:rPr>
        <w:t>При подготовке заявки на участие в конкурсе необходимо учесть, что все документы, с</w:t>
      </w:r>
      <w:r w:rsidRPr="007A22B1">
        <w:rPr>
          <w:i/>
        </w:rPr>
        <w:t>о</w:t>
      </w:r>
      <w:r w:rsidRPr="007A22B1">
        <w:rPr>
          <w:i/>
        </w:rPr>
        <w:t>держащиеся в конверте, должны лежать в порядке, указанном в  описи документов. Весь пакет должен быть прошит, скреплен печатью</w:t>
      </w:r>
      <w:r w:rsidR="00132E89">
        <w:rPr>
          <w:i/>
        </w:rPr>
        <w:t xml:space="preserve"> (при наличии)</w:t>
      </w:r>
      <w:r w:rsidRPr="007A22B1">
        <w:rPr>
          <w:i/>
        </w:rPr>
        <w:t xml:space="preserve"> / опечатан на обороте с ук</w:t>
      </w:r>
      <w:r w:rsidRPr="007A22B1">
        <w:rPr>
          <w:i/>
        </w:rPr>
        <w:t>а</w:t>
      </w:r>
      <w:r w:rsidRPr="007A22B1">
        <w:rPr>
          <w:i/>
        </w:rPr>
        <w:t xml:space="preserve">занием количества листов, заверен подписью (уполномоченного лица участника </w:t>
      </w:r>
      <w:r w:rsidR="00C825D3" w:rsidRPr="007A22B1">
        <w:rPr>
          <w:i/>
        </w:rPr>
        <w:t>закупки</w:t>
      </w:r>
      <w:r w:rsidRPr="007A22B1">
        <w:rPr>
          <w:i/>
        </w:rPr>
        <w:t xml:space="preserve"> – юридического лица и собственноручно заверены участником </w:t>
      </w:r>
      <w:r w:rsidR="00091DC2" w:rsidRPr="007A22B1">
        <w:rPr>
          <w:i/>
        </w:rPr>
        <w:t>закупки</w:t>
      </w:r>
      <w:r w:rsidRPr="007A22B1">
        <w:rPr>
          <w:i/>
        </w:rPr>
        <w:t xml:space="preserve"> – физического лица, в том числе на прошивке) и иметь сквозную нумерацию листов</w:t>
      </w:r>
      <w:r w:rsidRPr="007A22B1">
        <w:t>.</w:t>
      </w:r>
    </w:p>
    <w:p w:rsidR="00350B34" w:rsidRPr="007A22B1" w:rsidRDefault="00350B34">
      <w:pPr>
        <w:pStyle w:val="1"/>
        <w:tabs>
          <w:tab w:val="left" w:pos="708"/>
        </w:tabs>
        <w:jc w:val="left"/>
      </w:pPr>
    </w:p>
    <w:p w:rsidR="00350B34" w:rsidRPr="007A22B1" w:rsidRDefault="00350B34" w:rsidP="00AF5F34">
      <w:pPr>
        <w:pStyle w:val="2"/>
      </w:pPr>
      <w:r w:rsidRPr="007A22B1">
        <w:br w:type="page"/>
      </w:r>
      <w:bookmarkStart w:id="347" w:name="_Toc435008336"/>
      <w:r w:rsidR="00AF5F34">
        <w:lastRenderedPageBreak/>
        <w:t>1</w:t>
      </w:r>
      <w:r w:rsidRPr="007A22B1">
        <w:t>.4.2 ФОРМА ЗАЯВКИ НА УЧАСТИЕ В КОНКУРСЕ</w:t>
      </w:r>
      <w:bookmarkEnd w:id="346"/>
      <w:bookmarkEnd w:id="347"/>
    </w:p>
    <w:p w:rsidR="009052D1" w:rsidRPr="007A22B1" w:rsidRDefault="00350B34" w:rsidP="00AF5F34">
      <w:pPr>
        <w:widowControl w:val="0"/>
        <w:spacing w:after="0"/>
        <w:ind w:left="5103" w:firstLine="477"/>
      </w:pPr>
      <w:r w:rsidRPr="007A22B1">
        <w:rPr>
          <w:i/>
          <w:sz w:val="20"/>
          <w:szCs w:val="20"/>
        </w:rPr>
        <w:t xml:space="preserve">Дата, исх. Номер                                                                                 </w:t>
      </w:r>
    </w:p>
    <w:p w:rsidR="00AD00C7" w:rsidRPr="007A22B1" w:rsidRDefault="00AD00C7" w:rsidP="00AF5F34">
      <w:pPr>
        <w:tabs>
          <w:tab w:val="left" w:pos="708"/>
        </w:tabs>
        <w:spacing w:after="0"/>
        <w:rPr>
          <w:b/>
        </w:rPr>
      </w:pPr>
    </w:p>
    <w:p w:rsidR="00350B34" w:rsidRPr="007A22B1" w:rsidRDefault="00DD5486" w:rsidP="00AF5F34">
      <w:pPr>
        <w:tabs>
          <w:tab w:val="left" w:pos="708"/>
        </w:tabs>
        <w:spacing w:after="0"/>
        <w:ind w:left="5580"/>
        <w:jc w:val="left"/>
        <w:rPr>
          <w:b/>
          <w:bCs/>
        </w:rPr>
      </w:pPr>
      <w:r w:rsidRPr="007A22B1">
        <w:rPr>
          <w:b/>
          <w:bCs/>
        </w:rPr>
        <w:t>Заказчику</w:t>
      </w:r>
    </w:p>
    <w:p w:rsidR="00DD5486" w:rsidRPr="007A22B1" w:rsidRDefault="00DD5486" w:rsidP="00AF5F34">
      <w:pPr>
        <w:tabs>
          <w:tab w:val="left" w:pos="708"/>
        </w:tabs>
        <w:spacing w:after="0"/>
        <w:ind w:left="5580"/>
        <w:jc w:val="left"/>
        <w:rPr>
          <w:b/>
          <w:bCs/>
        </w:rPr>
      </w:pPr>
      <w:r w:rsidRPr="007A22B1">
        <w:rPr>
          <w:b/>
          <w:bCs/>
        </w:rPr>
        <w:t>______________________________________________________________________________________________________</w:t>
      </w:r>
    </w:p>
    <w:p w:rsidR="00350B34" w:rsidRPr="007A22B1" w:rsidRDefault="00350B34" w:rsidP="00AF5F34">
      <w:pPr>
        <w:tabs>
          <w:tab w:val="left" w:pos="5625"/>
        </w:tabs>
      </w:pPr>
    </w:p>
    <w:p w:rsidR="00350B34" w:rsidRPr="007A22B1" w:rsidRDefault="00350B34" w:rsidP="00AF5F34">
      <w:pPr>
        <w:tabs>
          <w:tab w:val="left" w:pos="5625"/>
        </w:tabs>
        <w:rPr>
          <w:sz w:val="2"/>
          <w:szCs w:val="2"/>
        </w:rPr>
      </w:pPr>
    </w:p>
    <w:p w:rsidR="00350B34" w:rsidRPr="00034807" w:rsidRDefault="00350B34" w:rsidP="00AF5F34">
      <w:pPr>
        <w:pStyle w:val="1"/>
        <w:shd w:val="clear" w:color="auto" w:fill="FFFFFF"/>
        <w:spacing w:before="0" w:after="0"/>
        <w:rPr>
          <w:b/>
          <w:caps/>
          <w:sz w:val="24"/>
          <w:szCs w:val="24"/>
        </w:rPr>
      </w:pPr>
      <w:r w:rsidRPr="00034807">
        <w:rPr>
          <w:b/>
          <w:sz w:val="24"/>
          <w:szCs w:val="24"/>
        </w:rPr>
        <w:t>ЗАЯВКА НА УЧАСТИЕ В КОНКУРСЕ</w:t>
      </w:r>
      <w:r w:rsidR="00771B39" w:rsidRPr="00034807">
        <w:rPr>
          <w:b/>
          <w:sz w:val="24"/>
          <w:szCs w:val="24"/>
        </w:rPr>
        <w:t xml:space="preserve"> №</w:t>
      </w:r>
      <w:r w:rsidR="00E122E9" w:rsidRPr="00034807">
        <w:rPr>
          <w:b/>
          <w:sz w:val="24"/>
          <w:szCs w:val="24"/>
        </w:rPr>
        <w:t xml:space="preserve"> </w:t>
      </w:r>
      <w:r w:rsidR="00AF5F34">
        <w:rPr>
          <w:b/>
          <w:caps/>
          <w:sz w:val="24"/>
          <w:szCs w:val="24"/>
        </w:rPr>
        <w:t>_________________________</w:t>
      </w:r>
    </w:p>
    <w:p w:rsidR="00C634FA" w:rsidRDefault="00C634FA" w:rsidP="00C634FA">
      <w:pPr>
        <w:widowControl w:val="0"/>
        <w:spacing w:after="0"/>
        <w:rPr>
          <w:b/>
          <w:spacing w:val="-6"/>
        </w:rPr>
      </w:pPr>
      <w:r w:rsidRPr="00C634FA">
        <w:rPr>
          <w:b/>
          <w:i/>
        </w:rPr>
        <w:t xml:space="preserve">на выполнение работ по комплексному обследованию зданий и сооружений </w:t>
      </w:r>
    </w:p>
    <w:p w:rsidR="00AF5F34" w:rsidRPr="007A22B1" w:rsidRDefault="00AF5F34" w:rsidP="00AF5F34">
      <w:pPr>
        <w:spacing w:after="0"/>
        <w:jc w:val="center"/>
        <w:rPr>
          <w:b/>
          <w:i/>
          <w:sz w:val="22"/>
          <w:szCs w:val="22"/>
        </w:rPr>
      </w:pPr>
    </w:p>
    <w:p w:rsidR="00350B34" w:rsidRPr="00034807" w:rsidRDefault="00350B34" w:rsidP="00AF5F34">
      <w:pPr>
        <w:spacing w:after="0"/>
        <w:ind w:firstLine="567"/>
        <w:rPr>
          <w:b/>
          <w:i/>
        </w:rPr>
      </w:pPr>
      <w:r w:rsidRPr="00034807">
        <w:t xml:space="preserve">1. Изучив конкурсную документацию на право заключения вышеупомянутого договора, </w:t>
      </w:r>
      <w:r w:rsidR="004F53D9" w:rsidRPr="00034807">
        <w:t xml:space="preserve">Положение о закупках товаров, работ, услуг для нужд </w:t>
      </w:r>
      <w:r w:rsidR="00034807" w:rsidRPr="00034807">
        <w:rPr>
          <w:shadow/>
          <w:shd w:val="clear" w:color="auto" w:fill="FFFFFF"/>
        </w:rPr>
        <w:t>О</w:t>
      </w:r>
      <w:r w:rsidR="005205FC">
        <w:rPr>
          <w:shadow/>
          <w:shd w:val="clear" w:color="auto" w:fill="FFFFFF"/>
        </w:rPr>
        <w:t>О</w:t>
      </w:r>
      <w:r w:rsidR="00034807" w:rsidRPr="00034807">
        <w:rPr>
          <w:shadow/>
          <w:shd w:val="clear" w:color="auto" w:fill="FFFFFF"/>
        </w:rPr>
        <w:t>О "</w:t>
      </w:r>
      <w:r w:rsidR="005205FC">
        <w:rPr>
          <w:shadow/>
          <w:shd w:val="clear" w:color="auto" w:fill="FFFFFF"/>
        </w:rPr>
        <w:t>ОЭСК</w:t>
      </w:r>
      <w:r w:rsidR="00034807" w:rsidRPr="00034807">
        <w:rPr>
          <w:shadow/>
          <w:shd w:val="clear" w:color="auto" w:fill="FFFFFF"/>
        </w:rPr>
        <w:t>"</w:t>
      </w:r>
      <w:r w:rsidR="004F53D9" w:rsidRPr="00034807">
        <w:t xml:space="preserve">, </w:t>
      </w:r>
      <w:r w:rsidRPr="00034807">
        <w:t>а также применимые к данному конкурсу законодательство и нормативно-правовые акты</w:t>
      </w:r>
    </w:p>
    <w:p w:rsidR="00350B34" w:rsidRPr="00034807" w:rsidRDefault="00350B34" w:rsidP="00AF5F34">
      <w:pPr>
        <w:pStyle w:val="34"/>
        <w:spacing w:before="0" w:after="0"/>
        <w:ind w:right="-83"/>
        <w:rPr>
          <w:sz w:val="24"/>
        </w:rPr>
      </w:pPr>
      <w:r w:rsidRPr="00034807">
        <w:rPr>
          <w:b w:val="0"/>
          <w:sz w:val="24"/>
        </w:rPr>
        <w:t>_________________________________________________________________________________</w:t>
      </w:r>
    </w:p>
    <w:p w:rsidR="00350B34" w:rsidRPr="00034807" w:rsidRDefault="00350B34" w:rsidP="00AF5F34">
      <w:pPr>
        <w:pStyle w:val="34"/>
        <w:spacing w:before="0" w:after="0"/>
        <w:ind w:right="-83"/>
        <w:rPr>
          <w:b w:val="0"/>
          <w:sz w:val="24"/>
        </w:rPr>
      </w:pPr>
      <w:proofErr w:type="gramStart"/>
      <w:r w:rsidRPr="00034807">
        <w:rPr>
          <w:b w:val="0"/>
          <w:sz w:val="24"/>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w:t>
      </w:r>
      <w:proofErr w:type="gramEnd"/>
    </w:p>
    <w:p w:rsidR="00350B34" w:rsidRPr="00034807" w:rsidRDefault="00350B34" w:rsidP="00AF5F34">
      <w:pPr>
        <w:pStyle w:val="ae"/>
        <w:tabs>
          <w:tab w:val="left" w:pos="708"/>
        </w:tabs>
        <w:spacing w:before="0"/>
        <w:ind w:firstLine="0"/>
        <w:rPr>
          <w:szCs w:val="24"/>
        </w:rPr>
      </w:pPr>
      <w:r w:rsidRPr="00034807">
        <w:rPr>
          <w:szCs w:val="24"/>
        </w:rPr>
        <w:t xml:space="preserve"> в лице, _________________________________________________________________________</w:t>
      </w:r>
    </w:p>
    <w:p w:rsidR="00350B34" w:rsidRPr="00034807" w:rsidRDefault="00350B34" w:rsidP="00AF5F34">
      <w:pPr>
        <w:pStyle w:val="ae"/>
        <w:tabs>
          <w:tab w:val="left" w:pos="708"/>
        </w:tabs>
        <w:spacing w:before="0"/>
        <w:ind w:firstLine="1000"/>
        <w:rPr>
          <w:i/>
          <w:szCs w:val="24"/>
        </w:rPr>
      </w:pPr>
      <w:r w:rsidRPr="00034807">
        <w:rPr>
          <w:i/>
          <w:szCs w:val="24"/>
        </w:rPr>
        <w:t>(наименование должности руководителя (уполномоченного лица)  и его Ф.И.О.)</w:t>
      </w:r>
    </w:p>
    <w:p w:rsidR="00350B34" w:rsidRPr="00034807" w:rsidRDefault="00350B34" w:rsidP="00AF5F34">
      <w:pPr>
        <w:pStyle w:val="ad"/>
        <w:tabs>
          <w:tab w:val="left" w:pos="708"/>
        </w:tabs>
        <w:spacing w:after="0"/>
        <w:rPr>
          <w:szCs w:val="24"/>
        </w:rPr>
      </w:pPr>
      <w:r w:rsidRPr="00034807">
        <w:rPr>
          <w:szCs w:val="24"/>
        </w:rPr>
        <w:t>сообщает о согласии участвовать в конкурсе на условиях, установленных в указанных выше документах, и направляет настоящую заявку.</w:t>
      </w:r>
    </w:p>
    <w:p w:rsidR="00350B34" w:rsidRPr="00034807" w:rsidRDefault="00350B34" w:rsidP="00AF5F34">
      <w:pPr>
        <w:pStyle w:val="ad"/>
        <w:tabs>
          <w:tab w:val="left" w:pos="708"/>
        </w:tabs>
        <w:spacing w:after="0"/>
        <w:ind w:firstLine="600"/>
        <w:rPr>
          <w:szCs w:val="24"/>
        </w:rPr>
      </w:pPr>
      <w:r w:rsidRPr="00034807">
        <w:rPr>
          <w:szCs w:val="24"/>
        </w:rPr>
        <w:t xml:space="preserve">2. Мы </w:t>
      </w:r>
      <w:r w:rsidR="00AF5F34" w:rsidRPr="00034807">
        <w:rPr>
          <w:szCs w:val="24"/>
        </w:rPr>
        <w:t>согласны оказать</w:t>
      </w:r>
      <w:r w:rsidR="00E122E9" w:rsidRPr="00034807">
        <w:rPr>
          <w:szCs w:val="24"/>
        </w:rPr>
        <w:t xml:space="preserve"> услуги</w:t>
      </w:r>
      <w:r w:rsidRPr="00034807">
        <w:rPr>
          <w:szCs w:val="24"/>
        </w:rPr>
        <w:t>, предусмотренные Техническ</w:t>
      </w:r>
      <w:r w:rsidR="00113F4D" w:rsidRPr="00034807">
        <w:rPr>
          <w:szCs w:val="24"/>
        </w:rPr>
        <w:t>ой</w:t>
      </w:r>
      <w:r w:rsidRPr="00034807">
        <w:rPr>
          <w:szCs w:val="24"/>
        </w:rPr>
        <w:t xml:space="preserve"> </w:t>
      </w:r>
      <w:r w:rsidR="00113F4D" w:rsidRPr="00034807">
        <w:rPr>
          <w:szCs w:val="24"/>
        </w:rPr>
        <w:t xml:space="preserve">частью </w:t>
      </w:r>
      <w:r w:rsidRPr="00034807">
        <w:rPr>
          <w:szCs w:val="24"/>
        </w:rPr>
        <w:t>конкурсной д</w:t>
      </w:r>
      <w:r w:rsidRPr="00034807">
        <w:rPr>
          <w:szCs w:val="24"/>
        </w:rPr>
        <w:t>о</w:t>
      </w:r>
      <w:r w:rsidRPr="00034807">
        <w:rPr>
          <w:szCs w:val="24"/>
        </w:rPr>
        <w:t xml:space="preserve">кументации </w:t>
      </w:r>
      <w:r w:rsidR="00113F4D" w:rsidRPr="00034807">
        <w:rPr>
          <w:szCs w:val="24"/>
        </w:rPr>
        <w:t xml:space="preserve">(часть III) </w:t>
      </w:r>
      <w:r w:rsidRPr="00034807">
        <w:rPr>
          <w:szCs w:val="24"/>
        </w:rPr>
        <w:t>в полном объеме, со следующими показателями:</w:t>
      </w:r>
    </w:p>
    <w:p w:rsidR="002B5253" w:rsidRPr="007A22B1" w:rsidRDefault="002B5253" w:rsidP="00AF5F34">
      <w:pPr>
        <w:pStyle w:val="ad"/>
        <w:tabs>
          <w:tab w:val="left" w:pos="708"/>
        </w:tabs>
        <w:spacing w:after="0"/>
        <w:ind w:firstLine="600"/>
        <w:rPr>
          <w:szCs w:val="24"/>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00"/>
        <w:gridCol w:w="4320"/>
        <w:gridCol w:w="1569"/>
        <w:gridCol w:w="1411"/>
        <w:gridCol w:w="1723"/>
      </w:tblGrid>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rPr>
                <w:b/>
              </w:rPr>
            </w:pPr>
            <w:r w:rsidRPr="007A22B1">
              <w:rPr>
                <w:b/>
              </w:rPr>
              <w:t xml:space="preserve">№ </w:t>
            </w:r>
            <w:proofErr w:type="spellStart"/>
            <w:proofErr w:type="gramStart"/>
            <w:r w:rsidRPr="007A22B1">
              <w:rPr>
                <w:b/>
              </w:rPr>
              <w:t>п</w:t>
            </w:r>
            <w:proofErr w:type="spellEnd"/>
            <w:proofErr w:type="gramEnd"/>
            <w:r w:rsidRPr="007A22B1">
              <w:rPr>
                <w:b/>
              </w:rPr>
              <w:t>/</w:t>
            </w:r>
            <w:proofErr w:type="spellStart"/>
            <w:r w:rsidRPr="007A22B1">
              <w:rPr>
                <w:b/>
              </w:rPr>
              <w:t>п</w:t>
            </w:r>
            <w:proofErr w:type="spellEnd"/>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Наименование показателя</w:t>
            </w:r>
          </w:p>
          <w:p w:rsidR="002B5253" w:rsidRPr="007A22B1" w:rsidRDefault="002B5253" w:rsidP="00AF5F34">
            <w:pPr>
              <w:autoSpaceDE w:val="0"/>
              <w:autoSpaceDN w:val="0"/>
              <w:adjustRightInd w:val="0"/>
              <w:jc w:val="center"/>
              <w:rPr>
                <w:i/>
              </w:rPr>
            </w:pP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Единица измерения</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Данные Участника</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Примечание</w:t>
            </w:r>
          </w:p>
        </w:tc>
      </w:tr>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1</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2</w:t>
            </w: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3</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4</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5</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shd w:val="clear" w:color="auto" w:fill="auto"/>
          </w:tcPr>
          <w:p w:rsidR="002B5253" w:rsidRPr="00C05B5A" w:rsidRDefault="002B5253" w:rsidP="00AF5F34">
            <w:pPr>
              <w:autoSpaceDE w:val="0"/>
              <w:autoSpaceDN w:val="0"/>
              <w:adjustRightInd w:val="0"/>
              <w:jc w:val="center"/>
              <w:rPr>
                <w:sz w:val="22"/>
                <w:szCs w:val="22"/>
              </w:rPr>
            </w:pPr>
            <w:r w:rsidRPr="00C05B5A">
              <w:rPr>
                <w:sz w:val="22"/>
                <w:szCs w:val="22"/>
              </w:rPr>
              <w:t>1</w:t>
            </w:r>
          </w:p>
        </w:tc>
        <w:tc>
          <w:tcPr>
            <w:tcW w:w="4320"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rPr>
                <w:i/>
                <w:sz w:val="22"/>
                <w:szCs w:val="22"/>
              </w:rPr>
            </w:pPr>
            <w:r w:rsidRPr="006A719D">
              <w:rPr>
                <w:sz w:val="22"/>
                <w:szCs w:val="22"/>
              </w:rPr>
              <w:t xml:space="preserve">Цена договора, включая НДС (цифрами и прописью) / </w:t>
            </w:r>
            <w:r w:rsidRPr="006A719D">
              <w:rPr>
                <w:i/>
                <w:sz w:val="22"/>
                <w:szCs w:val="22"/>
              </w:rPr>
              <w:t>если участник закупки осв</w:t>
            </w:r>
            <w:r w:rsidRPr="006A719D">
              <w:rPr>
                <w:i/>
                <w:sz w:val="22"/>
                <w:szCs w:val="22"/>
              </w:rPr>
              <w:t>о</w:t>
            </w:r>
            <w:r w:rsidRPr="006A719D">
              <w:rPr>
                <w:i/>
                <w:sz w:val="22"/>
                <w:szCs w:val="22"/>
              </w:rPr>
              <w:t>божден от уплаты НДС указывается «без учета НДС» и реквизиты документа – о</w:t>
            </w:r>
            <w:r w:rsidRPr="006A719D">
              <w:rPr>
                <w:i/>
                <w:sz w:val="22"/>
                <w:szCs w:val="22"/>
              </w:rPr>
              <w:t>с</w:t>
            </w:r>
            <w:r w:rsidRPr="006A719D">
              <w:rPr>
                <w:i/>
                <w:sz w:val="22"/>
                <w:szCs w:val="22"/>
              </w:rPr>
              <w:t>нования освобождения от уплаты НДС.</w:t>
            </w:r>
          </w:p>
        </w:tc>
        <w:tc>
          <w:tcPr>
            <w:tcW w:w="1569"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spacing w:after="0"/>
              <w:jc w:val="center"/>
              <w:rPr>
                <w:sz w:val="22"/>
                <w:szCs w:val="22"/>
              </w:rPr>
            </w:pPr>
            <w:r w:rsidRPr="006A719D">
              <w:rPr>
                <w:sz w:val="22"/>
                <w:szCs w:val="22"/>
              </w:rPr>
              <w:t>руб.</w:t>
            </w:r>
          </w:p>
        </w:tc>
        <w:tc>
          <w:tcPr>
            <w:tcW w:w="1411"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shd w:val="clear" w:color="auto" w:fill="auto"/>
          </w:tcPr>
          <w:p w:rsidR="002B5253" w:rsidRPr="007A22B1" w:rsidRDefault="002B5253" w:rsidP="00EA06F7">
            <w:pPr>
              <w:autoSpaceDE w:val="0"/>
              <w:autoSpaceDN w:val="0"/>
              <w:adjustRightInd w:val="0"/>
              <w:jc w:val="left"/>
              <w:rPr>
                <w:sz w:val="18"/>
                <w:szCs w:val="18"/>
              </w:rPr>
            </w:pPr>
            <w:r w:rsidRPr="00C05B5A">
              <w:rPr>
                <w:sz w:val="18"/>
                <w:szCs w:val="18"/>
              </w:rPr>
              <w:t xml:space="preserve">в соответствии с формой </w:t>
            </w:r>
            <w:r w:rsidR="00EA06F7">
              <w:rPr>
                <w:sz w:val="18"/>
                <w:szCs w:val="18"/>
              </w:rPr>
              <w:t>1</w:t>
            </w:r>
            <w:r w:rsidRPr="00C05B5A">
              <w:rPr>
                <w:sz w:val="18"/>
                <w:szCs w:val="18"/>
              </w:rPr>
              <w:t xml:space="preserve">.4.2.1 Раздела </w:t>
            </w:r>
            <w:r w:rsidR="00EA06F7">
              <w:rPr>
                <w:sz w:val="18"/>
                <w:szCs w:val="18"/>
              </w:rPr>
              <w:t>1</w:t>
            </w:r>
            <w:r w:rsidRPr="00C05B5A">
              <w:rPr>
                <w:sz w:val="18"/>
                <w:szCs w:val="18"/>
              </w:rPr>
              <w:t>.4 ко</w:t>
            </w:r>
            <w:r w:rsidRPr="00C05B5A">
              <w:rPr>
                <w:sz w:val="18"/>
                <w:szCs w:val="18"/>
              </w:rPr>
              <w:t>н</w:t>
            </w:r>
            <w:r w:rsidRPr="00C05B5A">
              <w:rPr>
                <w:sz w:val="18"/>
                <w:szCs w:val="18"/>
              </w:rPr>
              <w:t>курсной докуме</w:t>
            </w:r>
            <w:r w:rsidRPr="00C05B5A">
              <w:rPr>
                <w:sz w:val="18"/>
                <w:szCs w:val="18"/>
              </w:rPr>
              <w:t>н</w:t>
            </w:r>
            <w:r w:rsidRPr="00C05B5A">
              <w:rPr>
                <w:sz w:val="18"/>
                <w:szCs w:val="18"/>
              </w:rPr>
              <w:t>тации (Прилож</w:t>
            </w:r>
            <w:r w:rsidRPr="00C05B5A">
              <w:rPr>
                <w:sz w:val="18"/>
                <w:szCs w:val="18"/>
              </w:rPr>
              <w:t>е</w:t>
            </w:r>
            <w:r w:rsidRPr="00C05B5A">
              <w:rPr>
                <w:sz w:val="18"/>
                <w:szCs w:val="18"/>
              </w:rPr>
              <w:t>ние №__ к заявке)</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sz w:val="22"/>
                <w:szCs w:val="22"/>
              </w:rPr>
            </w:pPr>
            <w:r>
              <w:rPr>
                <w:sz w:val="22"/>
                <w:szCs w:val="22"/>
              </w:rPr>
              <w:t>2</w:t>
            </w:r>
          </w:p>
        </w:tc>
        <w:tc>
          <w:tcPr>
            <w:tcW w:w="4320"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rPr>
                <w:sz w:val="22"/>
                <w:szCs w:val="22"/>
              </w:rPr>
            </w:pPr>
            <w:r w:rsidRPr="006A719D">
              <w:rPr>
                <w:sz w:val="22"/>
                <w:szCs w:val="22"/>
              </w:rPr>
              <w:t>Предложение о качестве услуг</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roofErr w:type="gramStart"/>
            <w:r w:rsidRPr="006A719D">
              <w:rPr>
                <w:sz w:val="22"/>
                <w:szCs w:val="22"/>
              </w:rPr>
              <w:t>есть</w:t>
            </w:r>
            <w:proofErr w:type="gramEnd"/>
            <w:r w:rsidRPr="006A719D">
              <w:rPr>
                <w:sz w:val="22"/>
                <w:szCs w:val="22"/>
              </w:rPr>
              <w:t>/нет</w:t>
            </w:r>
          </w:p>
          <w:p w:rsidR="002B5253" w:rsidRPr="006A719D" w:rsidRDefault="002B5253" w:rsidP="00AF5F34">
            <w:pPr>
              <w:autoSpaceDE w:val="0"/>
              <w:autoSpaceDN w:val="0"/>
              <w:adjustRightInd w:val="0"/>
              <w:spacing w:after="0"/>
              <w:jc w:val="center"/>
              <w:rPr>
                <w:sz w:val="22"/>
                <w:szCs w:val="22"/>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EA06F7">
            <w:pPr>
              <w:autoSpaceDE w:val="0"/>
              <w:autoSpaceDN w:val="0"/>
              <w:adjustRightInd w:val="0"/>
              <w:jc w:val="left"/>
              <w:rPr>
                <w:sz w:val="18"/>
                <w:szCs w:val="18"/>
              </w:rPr>
            </w:pPr>
            <w:r w:rsidRPr="007A22B1">
              <w:rPr>
                <w:sz w:val="18"/>
                <w:szCs w:val="18"/>
              </w:rPr>
              <w:t>в соответствии с формой</w:t>
            </w:r>
            <w:r w:rsidR="00EA06F7">
              <w:rPr>
                <w:sz w:val="18"/>
                <w:szCs w:val="18"/>
              </w:rPr>
              <w:t xml:space="preserve"> 1</w:t>
            </w:r>
            <w:r w:rsidRPr="007A22B1">
              <w:rPr>
                <w:sz w:val="18"/>
                <w:szCs w:val="18"/>
              </w:rPr>
              <w:t>.4.2</w:t>
            </w:r>
            <w:r w:rsidR="00EA06F7">
              <w:rPr>
                <w:sz w:val="18"/>
                <w:szCs w:val="18"/>
              </w:rPr>
              <w:t>.2</w:t>
            </w:r>
            <w:r w:rsidRPr="007A22B1">
              <w:rPr>
                <w:sz w:val="18"/>
                <w:szCs w:val="18"/>
              </w:rPr>
              <w:t xml:space="preserve">. Раздела </w:t>
            </w:r>
            <w:r w:rsidR="00EA06F7">
              <w:rPr>
                <w:sz w:val="18"/>
                <w:szCs w:val="18"/>
              </w:rPr>
              <w:t>1</w:t>
            </w:r>
            <w:r w:rsidRPr="007A22B1">
              <w:rPr>
                <w:sz w:val="18"/>
                <w:szCs w:val="18"/>
              </w:rPr>
              <w:t>.4 ко</w:t>
            </w:r>
            <w:r w:rsidRPr="007A22B1">
              <w:rPr>
                <w:sz w:val="18"/>
                <w:szCs w:val="18"/>
              </w:rPr>
              <w:t>н</w:t>
            </w:r>
            <w:r w:rsidRPr="007A22B1">
              <w:rPr>
                <w:sz w:val="18"/>
                <w:szCs w:val="18"/>
              </w:rPr>
              <w:t>курсной докуме</w:t>
            </w:r>
            <w:r w:rsidRPr="007A22B1">
              <w:rPr>
                <w:sz w:val="18"/>
                <w:szCs w:val="18"/>
              </w:rPr>
              <w:t>н</w:t>
            </w:r>
            <w:r w:rsidRPr="007A22B1">
              <w:rPr>
                <w:sz w:val="18"/>
                <w:szCs w:val="18"/>
              </w:rPr>
              <w:t>тации (Прилож</w:t>
            </w:r>
            <w:r w:rsidRPr="007A22B1">
              <w:rPr>
                <w:sz w:val="18"/>
                <w:szCs w:val="18"/>
              </w:rPr>
              <w:t>е</w:t>
            </w:r>
            <w:r w:rsidRPr="007A22B1">
              <w:rPr>
                <w:sz w:val="18"/>
                <w:szCs w:val="18"/>
              </w:rPr>
              <w:t>ние №__ к заявке)</w:t>
            </w:r>
          </w:p>
        </w:tc>
      </w:tr>
      <w:tr w:rsidR="002B5253" w:rsidRPr="007A22B1" w:rsidTr="00190976">
        <w:trPr>
          <w:trHeight w:val="633"/>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sz w:val="22"/>
                <w:szCs w:val="22"/>
              </w:rPr>
            </w:pPr>
            <w:r>
              <w:rPr>
                <w:sz w:val="22"/>
                <w:szCs w:val="22"/>
              </w:rPr>
              <w:t>3</w:t>
            </w:r>
          </w:p>
        </w:tc>
        <w:tc>
          <w:tcPr>
            <w:tcW w:w="4320"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rPr>
                <w:sz w:val="22"/>
                <w:szCs w:val="22"/>
              </w:rPr>
            </w:pPr>
            <w:r w:rsidRPr="006A719D">
              <w:rPr>
                <w:sz w:val="22"/>
                <w:szCs w:val="22"/>
              </w:rPr>
              <w:t>Квалификация участника конкурса</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roofErr w:type="gramStart"/>
            <w:r w:rsidRPr="006A719D">
              <w:rPr>
                <w:sz w:val="22"/>
                <w:szCs w:val="22"/>
              </w:rPr>
              <w:t>есть</w:t>
            </w:r>
            <w:proofErr w:type="gramEnd"/>
            <w:r w:rsidRPr="006A719D">
              <w:rPr>
                <w:sz w:val="22"/>
                <w:szCs w:val="22"/>
              </w:rPr>
              <w:t>/нет</w:t>
            </w:r>
          </w:p>
          <w:p w:rsidR="002B5253" w:rsidRPr="006A719D" w:rsidRDefault="002B5253" w:rsidP="00AF5F34">
            <w:pPr>
              <w:autoSpaceDE w:val="0"/>
              <w:autoSpaceDN w:val="0"/>
              <w:adjustRightInd w:val="0"/>
              <w:spacing w:after="0"/>
              <w:jc w:val="center"/>
              <w:rPr>
                <w:sz w:val="22"/>
                <w:szCs w:val="22"/>
                <w:highlight w:val="yellow"/>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EA06F7">
            <w:pPr>
              <w:autoSpaceDE w:val="0"/>
              <w:autoSpaceDN w:val="0"/>
              <w:adjustRightInd w:val="0"/>
              <w:jc w:val="left"/>
              <w:rPr>
                <w:sz w:val="18"/>
                <w:szCs w:val="18"/>
              </w:rPr>
            </w:pPr>
            <w:r w:rsidRPr="007A22B1">
              <w:rPr>
                <w:sz w:val="18"/>
                <w:szCs w:val="18"/>
              </w:rPr>
              <w:t xml:space="preserve">в соответствии с формой </w:t>
            </w:r>
            <w:r w:rsidR="00EA06F7">
              <w:rPr>
                <w:sz w:val="18"/>
                <w:szCs w:val="18"/>
              </w:rPr>
              <w:t>1</w:t>
            </w:r>
            <w:r w:rsidRPr="007A22B1">
              <w:rPr>
                <w:sz w:val="18"/>
                <w:szCs w:val="18"/>
              </w:rPr>
              <w:t>.4.</w:t>
            </w:r>
            <w:r>
              <w:rPr>
                <w:sz w:val="18"/>
                <w:szCs w:val="18"/>
              </w:rPr>
              <w:t>3</w:t>
            </w:r>
            <w:r w:rsidRPr="007A22B1">
              <w:rPr>
                <w:sz w:val="18"/>
                <w:szCs w:val="18"/>
              </w:rPr>
              <w:t xml:space="preserve"> Ра</w:t>
            </w:r>
            <w:r w:rsidRPr="007A22B1">
              <w:rPr>
                <w:sz w:val="18"/>
                <w:szCs w:val="18"/>
              </w:rPr>
              <w:t>з</w:t>
            </w:r>
            <w:r w:rsidRPr="007A22B1">
              <w:rPr>
                <w:sz w:val="18"/>
                <w:szCs w:val="18"/>
              </w:rPr>
              <w:t xml:space="preserve">дела </w:t>
            </w:r>
            <w:r w:rsidR="00EA06F7">
              <w:rPr>
                <w:sz w:val="18"/>
                <w:szCs w:val="18"/>
              </w:rPr>
              <w:t>1</w:t>
            </w:r>
            <w:r w:rsidRPr="007A22B1">
              <w:rPr>
                <w:sz w:val="18"/>
                <w:szCs w:val="18"/>
              </w:rPr>
              <w:t>.4 конкур</w:t>
            </w:r>
            <w:r w:rsidRPr="007A22B1">
              <w:rPr>
                <w:sz w:val="18"/>
                <w:szCs w:val="18"/>
              </w:rPr>
              <w:t>с</w:t>
            </w:r>
            <w:r w:rsidRPr="007A22B1">
              <w:rPr>
                <w:sz w:val="18"/>
                <w:szCs w:val="18"/>
              </w:rPr>
              <w:t>ной документации (Приложение №__ к заявке)</w:t>
            </w:r>
          </w:p>
        </w:tc>
      </w:tr>
    </w:tbl>
    <w:p w:rsidR="002B5253" w:rsidRDefault="002B5253" w:rsidP="00AF5F34">
      <w:pPr>
        <w:tabs>
          <w:tab w:val="left" w:pos="708"/>
        </w:tabs>
        <w:spacing w:after="0"/>
        <w:ind w:firstLine="540"/>
      </w:pPr>
    </w:p>
    <w:p w:rsidR="005205FC" w:rsidRDefault="005205FC" w:rsidP="00AF5F34">
      <w:pPr>
        <w:tabs>
          <w:tab w:val="left" w:pos="708"/>
        </w:tabs>
        <w:spacing w:after="0"/>
        <w:ind w:firstLine="540"/>
      </w:pPr>
    </w:p>
    <w:p w:rsidR="00350B34" w:rsidRPr="007A22B1" w:rsidRDefault="00350B34" w:rsidP="00AF5F34">
      <w:pPr>
        <w:tabs>
          <w:tab w:val="left" w:pos="708"/>
        </w:tabs>
        <w:spacing w:after="0"/>
        <w:ind w:firstLine="540"/>
      </w:pPr>
      <w:r w:rsidRPr="007A22B1">
        <w:t xml:space="preserve">3. </w:t>
      </w:r>
      <w:r w:rsidR="00113F4D" w:rsidRPr="007A22B1">
        <w:t xml:space="preserve">Заявка на участие в конкурсе </w:t>
      </w:r>
      <w:r w:rsidRPr="007A22B1">
        <w:t>имеет следующие приложения:</w:t>
      </w:r>
    </w:p>
    <w:p w:rsidR="00350B34" w:rsidRPr="007A22B1" w:rsidRDefault="00350B34" w:rsidP="00AF5F34">
      <w:pPr>
        <w:tabs>
          <w:tab w:val="left" w:pos="708"/>
        </w:tabs>
        <w:spacing w:after="0"/>
        <w:ind w:firstLine="540"/>
      </w:pPr>
      <w:r w:rsidRPr="007A22B1">
        <w:t xml:space="preserve">3.1. Предложение о цене договора на _______ </w:t>
      </w:r>
      <w:proofErr w:type="spellStart"/>
      <w:r w:rsidRPr="007A22B1">
        <w:t>лист___</w:t>
      </w:r>
      <w:proofErr w:type="spellEnd"/>
      <w:r w:rsidRPr="007A22B1">
        <w:t>. (Приложение №__ к заявке на участие в конкурсе</w:t>
      </w:r>
      <w:r w:rsidRPr="007A22B1">
        <w:rPr>
          <w:i/>
        </w:rPr>
        <w:t>)</w:t>
      </w:r>
      <w:r w:rsidRPr="007A22B1">
        <w:t>.</w:t>
      </w:r>
    </w:p>
    <w:p w:rsidR="00350B34" w:rsidRPr="007A22B1" w:rsidRDefault="00350B34" w:rsidP="00AF5F34">
      <w:pPr>
        <w:tabs>
          <w:tab w:val="left" w:pos="708"/>
        </w:tabs>
        <w:spacing w:after="0"/>
        <w:ind w:firstLine="540"/>
      </w:pPr>
      <w:r w:rsidRPr="002B5253">
        <w:t xml:space="preserve">3.2. </w:t>
      </w:r>
      <w:r w:rsidR="00E126BE" w:rsidRPr="002B5253">
        <w:t>Предложение о к</w:t>
      </w:r>
      <w:r w:rsidRPr="002B5253">
        <w:t>ачеств</w:t>
      </w:r>
      <w:r w:rsidR="00E126BE" w:rsidRPr="002B5253">
        <w:t>е</w:t>
      </w:r>
      <w:r w:rsidR="00E122E9" w:rsidRPr="002B5253">
        <w:t xml:space="preserve"> услуг</w:t>
      </w:r>
      <w:r w:rsidRPr="002B5253">
        <w:t xml:space="preserve"> </w:t>
      </w:r>
      <w:r w:rsidRPr="0047600A">
        <w:t xml:space="preserve">на _______ </w:t>
      </w:r>
      <w:proofErr w:type="spellStart"/>
      <w:r w:rsidRPr="0047600A">
        <w:t>лист___</w:t>
      </w:r>
      <w:proofErr w:type="spellEnd"/>
      <w:r w:rsidRPr="0047600A">
        <w:t>. (Приложение №__ к заявке на участие в конкурсе).</w:t>
      </w:r>
    </w:p>
    <w:p w:rsidR="00350B34" w:rsidRPr="007A22B1" w:rsidRDefault="00350B34" w:rsidP="00AF5F34">
      <w:pPr>
        <w:tabs>
          <w:tab w:val="left" w:pos="708"/>
        </w:tabs>
        <w:spacing w:after="0"/>
        <w:ind w:firstLine="540"/>
      </w:pPr>
      <w:r w:rsidRPr="007A22B1">
        <w:t>3.</w:t>
      </w:r>
      <w:r w:rsidR="00ED52C2">
        <w:t>3</w:t>
      </w:r>
      <w:r w:rsidRPr="007A22B1">
        <w:t xml:space="preserve">. Документы, подтверждающие </w:t>
      </w:r>
      <w:r w:rsidR="00C274BB" w:rsidRPr="007A22B1">
        <w:t xml:space="preserve">соответствие </w:t>
      </w:r>
      <w:r w:rsidRPr="007A22B1">
        <w:t xml:space="preserve">Участника </w:t>
      </w:r>
      <w:r w:rsidR="009E4AFA" w:rsidRPr="007A22B1">
        <w:t>закупки</w:t>
      </w:r>
      <w:r w:rsidRPr="007A22B1">
        <w:t xml:space="preserve"> </w:t>
      </w:r>
      <w:r w:rsidR="00C274BB" w:rsidRPr="007A22B1">
        <w:t>установленным тр</w:t>
      </w:r>
      <w:r w:rsidR="00C274BB" w:rsidRPr="007A22B1">
        <w:t>е</w:t>
      </w:r>
      <w:r w:rsidR="00C274BB" w:rsidRPr="007A22B1">
        <w:t xml:space="preserve">бованиям </w:t>
      </w:r>
      <w:r w:rsidRPr="007A22B1">
        <w:t xml:space="preserve">на ___ </w:t>
      </w:r>
      <w:proofErr w:type="spellStart"/>
      <w:r w:rsidRPr="007A22B1">
        <w:t>лист__</w:t>
      </w:r>
      <w:proofErr w:type="spellEnd"/>
      <w:r w:rsidRPr="007A22B1">
        <w:t>. (Приложения № ___ к заявке на участие в конкурсе).</w:t>
      </w:r>
    </w:p>
    <w:p w:rsidR="00350B34" w:rsidRPr="00CE1B6E" w:rsidRDefault="00350B34" w:rsidP="00AF5F34">
      <w:pPr>
        <w:tabs>
          <w:tab w:val="left" w:pos="708"/>
        </w:tabs>
        <w:spacing w:after="0"/>
        <w:ind w:firstLine="540"/>
        <w:rPr>
          <w:sz w:val="16"/>
          <w:szCs w:val="16"/>
        </w:rPr>
      </w:pPr>
      <w:r w:rsidRPr="007A22B1">
        <w:lastRenderedPageBreak/>
        <w:t>4. Мы ознакомлены с материалами</w:t>
      </w:r>
      <w:r w:rsidRPr="007A22B1">
        <w:rPr>
          <w:i/>
        </w:rPr>
        <w:t xml:space="preserve">, </w:t>
      </w:r>
      <w:r w:rsidRPr="007A22B1">
        <w:t xml:space="preserve">содержащимися в </w:t>
      </w:r>
      <w:r w:rsidR="00E126BE" w:rsidRPr="007A22B1">
        <w:t>Т</w:t>
      </w:r>
      <w:r w:rsidRPr="007A22B1">
        <w:t xml:space="preserve">ехнической части </w:t>
      </w:r>
      <w:r w:rsidR="00E126BE" w:rsidRPr="007A22B1">
        <w:t xml:space="preserve">(часть III) </w:t>
      </w:r>
      <w:r w:rsidRPr="007A22B1">
        <w:t xml:space="preserve">конкурсной документации, влияющими на </w:t>
      </w:r>
      <w:r w:rsidR="00354A41" w:rsidRPr="007A22B1">
        <w:t>цену договора</w:t>
      </w:r>
      <w:r w:rsidRPr="007A22B1">
        <w:t>. Цена, указанная в нашем предл</w:t>
      </w:r>
      <w:r w:rsidRPr="007A22B1">
        <w:t>о</w:t>
      </w:r>
      <w:r w:rsidRPr="007A22B1">
        <w:t xml:space="preserve">жении, включает в себя </w:t>
      </w:r>
      <w:r w:rsidR="001F40B5">
        <w:t xml:space="preserve">_____________________ </w:t>
      </w:r>
    </w:p>
    <w:p w:rsidR="00350B34" w:rsidRPr="007A22B1" w:rsidRDefault="00350B34" w:rsidP="00AF5F34">
      <w:pPr>
        <w:tabs>
          <w:tab w:val="left" w:pos="708"/>
        </w:tabs>
        <w:spacing w:after="0"/>
        <w:ind w:firstLine="540"/>
      </w:pPr>
      <w:r w:rsidRPr="007A22B1">
        <w:t>5. Если наши предложения, изложенные выше, будут приняты, мы берем на себя обяз</w:t>
      </w:r>
      <w:r w:rsidRPr="007A22B1">
        <w:t>а</w:t>
      </w:r>
      <w:r w:rsidRPr="007A22B1">
        <w:t xml:space="preserve">тельство </w:t>
      </w:r>
      <w:r w:rsidR="00326C2E" w:rsidRPr="007A22B1">
        <w:t xml:space="preserve">осуществить </w:t>
      </w:r>
      <w:r w:rsidR="00E122E9">
        <w:t>оказание услуг</w:t>
      </w:r>
      <w:r w:rsidR="00326C2E" w:rsidRPr="007A22B1">
        <w:t xml:space="preserve"> </w:t>
      </w:r>
      <w:r w:rsidRPr="007A22B1">
        <w:t>в соответствии с требованиями конкурсной документ</w:t>
      </w:r>
      <w:r w:rsidRPr="007A22B1">
        <w:t>а</w:t>
      </w:r>
      <w:r w:rsidRPr="007A22B1">
        <w:t xml:space="preserve">ции, утвержденным </w:t>
      </w:r>
      <w:r w:rsidR="00E126BE" w:rsidRPr="007A22B1">
        <w:t>Т</w:t>
      </w:r>
      <w:r w:rsidRPr="007A22B1">
        <w:t xml:space="preserve">ехническим заданием </w:t>
      </w:r>
      <w:r w:rsidR="002F0775" w:rsidRPr="00DD697D">
        <w:rPr>
          <w:spacing w:val="-6"/>
        </w:rPr>
        <w:t>на право заключения договора на поста</w:t>
      </w:r>
      <w:r w:rsidR="002F0775">
        <w:rPr>
          <w:spacing w:val="-6"/>
        </w:rPr>
        <w:t>в</w:t>
      </w:r>
      <w:r w:rsidR="002F0775" w:rsidRPr="00DD697D">
        <w:rPr>
          <w:spacing w:val="-6"/>
        </w:rPr>
        <w:t>ку ГСМ (АИ-92, АИ-95, ДТ) для ООО «ОЭСК»</w:t>
      </w:r>
      <w:r w:rsidR="00EA00B6" w:rsidRPr="007A22B1">
        <w:t xml:space="preserve"> </w:t>
      </w:r>
      <w:r w:rsidRPr="007A22B1">
        <w:t>и согласно нашим предложениям, которые мы просим включить в договор.</w:t>
      </w:r>
    </w:p>
    <w:p w:rsidR="00ED52C2" w:rsidRDefault="00350B34" w:rsidP="00AF5F34">
      <w:pPr>
        <w:widowControl w:val="0"/>
        <w:autoSpaceDE w:val="0"/>
        <w:autoSpaceDN w:val="0"/>
        <w:adjustRightInd w:val="0"/>
        <w:spacing w:after="0"/>
        <w:ind w:right="142" w:firstLine="567"/>
      </w:pPr>
      <w:r w:rsidRPr="007A22B1">
        <w:t xml:space="preserve">6. </w:t>
      </w:r>
      <w:r w:rsidR="00ED52C2" w:rsidRPr="0046588B">
        <w:rPr>
          <w:shd w:val="clear" w:color="auto" w:fill="FFFFFF"/>
        </w:rPr>
        <w:t xml:space="preserve">Настоящим </w:t>
      </w:r>
      <w:r w:rsidR="00ED52C2" w:rsidRPr="000D3750">
        <w:t xml:space="preserve">декларируем о соответствии участника открытого </w:t>
      </w:r>
      <w:r w:rsidR="00ED52C2">
        <w:t>конкурса</w:t>
      </w:r>
    </w:p>
    <w:p w:rsidR="00ED52C2" w:rsidRDefault="00ED52C2" w:rsidP="00AF5F34">
      <w:pPr>
        <w:widowControl w:val="0"/>
        <w:autoSpaceDE w:val="0"/>
        <w:autoSpaceDN w:val="0"/>
        <w:adjustRightInd w:val="0"/>
        <w:spacing w:after="0"/>
        <w:ind w:right="142"/>
      </w:pPr>
      <w:r>
        <w:t>____________________________________________________________________________</w:t>
      </w:r>
    </w:p>
    <w:p w:rsidR="00ED52C2" w:rsidRPr="00C96F90" w:rsidRDefault="00ED52C2" w:rsidP="00AF5F34">
      <w:pPr>
        <w:widowControl w:val="0"/>
        <w:autoSpaceDE w:val="0"/>
        <w:autoSpaceDN w:val="0"/>
        <w:adjustRightInd w:val="0"/>
        <w:spacing w:after="0"/>
        <w:ind w:right="142"/>
        <w:jc w:val="center"/>
        <w:rPr>
          <w:vertAlign w:val="superscript"/>
        </w:rPr>
      </w:pPr>
      <w:r w:rsidRPr="00C96F90">
        <w:rPr>
          <w:vertAlign w:val="superscript"/>
        </w:rPr>
        <w:t xml:space="preserve">(наименование участника </w:t>
      </w:r>
      <w:r>
        <w:rPr>
          <w:vertAlign w:val="superscript"/>
        </w:rPr>
        <w:t>конкурса</w:t>
      </w:r>
      <w:r w:rsidRPr="00C96F90">
        <w:rPr>
          <w:vertAlign w:val="superscript"/>
        </w:rPr>
        <w:t>)</w:t>
      </w:r>
    </w:p>
    <w:p w:rsidR="00ED52C2" w:rsidRDefault="00ED52C2" w:rsidP="00AF5F34">
      <w:pPr>
        <w:widowControl w:val="0"/>
        <w:autoSpaceDE w:val="0"/>
        <w:autoSpaceDN w:val="0"/>
        <w:adjustRightInd w:val="0"/>
        <w:spacing w:after="0"/>
        <w:ind w:right="142"/>
      </w:pPr>
      <w:r w:rsidRPr="0046588B">
        <w:rPr>
          <w:shd w:val="clear" w:color="auto" w:fill="FFFFFF"/>
        </w:rPr>
        <w:t>следующим требованиям:</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xml:space="preserve">- </w:t>
      </w:r>
      <w:proofErr w:type="spellStart"/>
      <w:r w:rsidRPr="00AF5F34">
        <w:rPr>
          <w:rFonts w:ascii="Times New Roman" w:hAnsi="Times New Roman" w:cs="Times New Roman"/>
          <w:sz w:val="24"/>
          <w:szCs w:val="24"/>
        </w:rPr>
        <w:t>непроведение</w:t>
      </w:r>
      <w:proofErr w:type="spellEnd"/>
      <w:r w:rsidRPr="00AF5F34">
        <w:rPr>
          <w:rFonts w:ascii="Times New Roman" w:hAnsi="Times New Roman" w:cs="Times New Roman"/>
          <w:sz w:val="24"/>
          <w:szCs w:val="24"/>
        </w:rPr>
        <w:t xml:space="preserve"> ликвидации участника открытого конкурса - юридического лица и о</w:t>
      </w:r>
      <w:r w:rsidRPr="00AF5F34">
        <w:rPr>
          <w:rFonts w:ascii="Times New Roman" w:hAnsi="Times New Roman" w:cs="Times New Roman"/>
          <w:sz w:val="24"/>
          <w:szCs w:val="24"/>
        </w:rPr>
        <w:t>т</w:t>
      </w:r>
      <w:r w:rsidRPr="00AF5F34">
        <w:rPr>
          <w:rFonts w:ascii="Times New Roman" w:hAnsi="Times New Roman" w:cs="Times New Roman"/>
          <w:sz w:val="24"/>
          <w:szCs w:val="24"/>
        </w:rPr>
        <w:t>сутствие решения арбитражного суда о признании участника открытого конкурса - юридич</w:t>
      </w:r>
      <w:r w:rsidRPr="00AF5F34">
        <w:rPr>
          <w:rFonts w:ascii="Times New Roman" w:hAnsi="Times New Roman" w:cs="Times New Roman"/>
          <w:sz w:val="24"/>
          <w:szCs w:val="24"/>
        </w:rPr>
        <w:t>е</w:t>
      </w:r>
      <w:r w:rsidRPr="00AF5F34">
        <w:rPr>
          <w:rFonts w:ascii="Times New Roman" w:hAnsi="Times New Roman" w:cs="Times New Roman"/>
          <w:sz w:val="24"/>
          <w:szCs w:val="24"/>
        </w:rPr>
        <w:t>ского лица, физического лица, в том числе индивидуального предпринимателя банкротом и об открытии конкурсного производства;</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xml:space="preserve">- </w:t>
      </w:r>
      <w:proofErr w:type="spellStart"/>
      <w:r w:rsidRPr="00AF5F34">
        <w:rPr>
          <w:rFonts w:ascii="Times New Roman" w:hAnsi="Times New Roman" w:cs="Times New Roman"/>
          <w:sz w:val="24"/>
          <w:szCs w:val="24"/>
        </w:rPr>
        <w:t>неприостановление</w:t>
      </w:r>
      <w:proofErr w:type="spellEnd"/>
      <w:r w:rsidRPr="00AF5F34">
        <w:rPr>
          <w:rFonts w:ascii="Times New Roman" w:hAnsi="Times New Roman" w:cs="Times New Roman"/>
          <w:sz w:val="24"/>
          <w:szCs w:val="24"/>
        </w:rPr>
        <w:t xml:space="preserve"> деятельности участника открытого конкурса в порядке, пред</w:t>
      </w:r>
      <w:r w:rsidRPr="00AF5F34">
        <w:rPr>
          <w:rFonts w:ascii="Times New Roman" w:hAnsi="Times New Roman" w:cs="Times New Roman"/>
          <w:sz w:val="24"/>
          <w:szCs w:val="24"/>
        </w:rPr>
        <w:t>у</w:t>
      </w:r>
      <w:r w:rsidRPr="00AF5F34">
        <w:rPr>
          <w:rFonts w:ascii="Times New Roman" w:hAnsi="Times New Roman" w:cs="Times New Roman"/>
          <w:sz w:val="24"/>
          <w:szCs w:val="24"/>
        </w:rPr>
        <w:t>смотренном Кодексом Российской Федерации об административных правонарушениях, на день подачи заявки на участие в закупке;</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обладание участником открытого конкурса исключительными правами на результаты интеллектуальной деятельности (или правом использования указанных результатов с во</w:t>
      </w:r>
      <w:r w:rsidRPr="00AF5F34">
        <w:rPr>
          <w:rFonts w:ascii="Times New Roman" w:hAnsi="Times New Roman" w:cs="Times New Roman"/>
          <w:sz w:val="24"/>
          <w:szCs w:val="24"/>
        </w:rPr>
        <w:t>з</w:t>
      </w:r>
      <w:r w:rsidRPr="00AF5F34">
        <w:rPr>
          <w:rFonts w:ascii="Times New Roman" w:hAnsi="Times New Roman" w:cs="Times New Roman"/>
          <w:sz w:val="24"/>
          <w:szCs w:val="24"/>
        </w:rPr>
        <w:t>можностью предоставления такого права третьим лицам), если в связи с исполнением дог</w:t>
      </w:r>
      <w:r w:rsidRPr="00AF5F34">
        <w:rPr>
          <w:rFonts w:ascii="Times New Roman" w:hAnsi="Times New Roman" w:cs="Times New Roman"/>
          <w:sz w:val="24"/>
          <w:szCs w:val="24"/>
        </w:rPr>
        <w:t>о</w:t>
      </w:r>
      <w:r w:rsidRPr="00AF5F34">
        <w:rPr>
          <w:rFonts w:ascii="Times New Roman" w:hAnsi="Times New Roman" w:cs="Times New Roman"/>
          <w:sz w:val="24"/>
          <w:szCs w:val="24"/>
        </w:rPr>
        <w:t>вора Заказчик приобретает права на результаты интеллектуальной деятельности (или получ</w:t>
      </w:r>
      <w:r w:rsidRPr="00AF5F34">
        <w:rPr>
          <w:rFonts w:ascii="Times New Roman" w:hAnsi="Times New Roman" w:cs="Times New Roman"/>
          <w:sz w:val="24"/>
          <w:szCs w:val="24"/>
        </w:rPr>
        <w:t>а</w:t>
      </w:r>
      <w:r w:rsidRPr="00AF5F34">
        <w:rPr>
          <w:rFonts w:ascii="Times New Roman" w:hAnsi="Times New Roman" w:cs="Times New Roman"/>
          <w:sz w:val="24"/>
          <w:szCs w:val="24"/>
        </w:rPr>
        <w:t>ет право использования указанных результатов), за исключением случаев заключения дог</w:t>
      </w:r>
      <w:r w:rsidRPr="00AF5F34">
        <w:rPr>
          <w:rFonts w:ascii="Times New Roman" w:hAnsi="Times New Roman" w:cs="Times New Roman"/>
          <w:sz w:val="24"/>
          <w:szCs w:val="24"/>
        </w:rPr>
        <w:t>о</w:t>
      </w:r>
      <w:r w:rsidRPr="00AF5F34">
        <w:rPr>
          <w:rFonts w:ascii="Times New Roman" w:hAnsi="Times New Roman" w:cs="Times New Roman"/>
          <w:sz w:val="24"/>
          <w:szCs w:val="24"/>
        </w:rPr>
        <w:t>вора на создание произведений литературы или искусства (за исключением программ для электронно-вычислительных машин, баз данных</w:t>
      </w:r>
      <w:proofErr w:type="gramEnd"/>
      <w:r w:rsidRPr="00AF5F34">
        <w:rPr>
          <w:rFonts w:ascii="Times New Roman" w:hAnsi="Times New Roman" w:cs="Times New Roman"/>
          <w:sz w:val="24"/>
          <w:szCs w:val="24"/>
        </w:rPr>
        <w:t>), исполнения, а также заключения догов</w:t>
      </w:r>
      <w:r w:rsidRPr="00AF5F34">
        <w:rPr>
          <w:rFonts w:ascii="Times New Roman" w:hAnsi="Times New Roman" w:cs="Times New Roman"/>
          <w:sz w:val="24"/>
          <w:szCs w:val="24"/>
        </w:rPr>
        <w:t>о</w:t>
      </w:r>
      <w:r w:rsidRPr="00AF5F34">
        <w:rPr>
          <w:rFonts w:ascii="Times New Roman" w:hAnsi="Times New Roman" w:cs="Times New Roman"/>
          <w:sz w:val="24"/>
          <w:szCs w:val="24"/>
        </w:rPr>
        <w:t>ров на финансирование проката или показа национального фильма;</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отсутствие у участника открытого конкурса недоимки по налогам, сборам, задолже</w:t>
      </w:r>
      <w:r w:rsidRPr="00AF5F34">
        <w:rPr>
          <w:rFonts w:ascii="Times New Roman" w:hAnsi="Times New Roman" w:cs="Times New Roman"/>
          <w:sz w:val="24"/>
          <w:szCs w:val="24"/>
        </w:rPr>
        <w:t>н</w:t>
      </w:r>
      <w:r w:rsidRPr="00AF5F34">
        <w:rPr>
          <w:rFonts w:ascii="Times New Roman" w:hAnsi="Times New Roman" w:cs="Times New Roman"/>
          <w:sz w:val="24"/>
          <w:szCs w:val="24"/>
        </w:rPr>
        <w:t>ности по иным обязательным платежам в бюджеты бюджетной системы Российской Федер</w:t>
      </w:r>
      <w:r w:rsidRPr="00AF5F34">
        <w:rPr>
          <w:rFonts w:ascii="Times New Roman" w:hAnsi="Times New Roman" w:cs="Times New Roman"/>
          <w:sz w:val="24"/>
          <w:szCs w:val="24"/>
        </w:rPr>
        <w:t>а</w:t>
      </w:r>
      <w:r w:rsidRPr="00AF5F34">
        <w:rPr>
          <w:rFonts w:ascii="Times New Roman" w:hAnsi="Times New Roman" w:cs="Times New Roman"/>
          <w:sz w:val="24"/>
          <w:szCs w:val="24"/>
        </w:rPr>
        <w:t>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w:t>
      </w:r>
      <w:r w:rsidRPr="00AF5F34">
        <w:rPr>
          <w:rFonts w:ascii="Times New Roman" w:hAnsi="Times New Roman" w:cs="Times New Roman"/>
          <w:sz w:val="24"/>
          <w:szCs w:val="24"/>
        </w:rPr>
        <w:t>е</w:t>
      </w:r>
      <w:r w:rsidRPr="00AF5F34">
        <w:rPr>
          <w:rFonts w:ascii="Times New Roman" w:hAnsi="Times New Roman" w:cs="Times New Roman"/>
          <w:sz w:val="24"/>
          <w:szCs w:val="24"/>
        </w:rPr>
        <w:t>рации, по которым имеется вступившее в законную силу решение суда о признании</w:t>
      </w:r>
      <w:proofErr w:type="gramEnd"/>
      <w:r w:rsidRPr="00AF5F34">
        <w:rPr>
          <w:rFonts w:ascii="Times New Roman" w:hAnsi="Times New Roman" w:cs="Times New Roman"/>
          <w:sz w:val="24"/>
          <w:szCs w:val="24"/>
        </w:rPr>
        <w:t xml:space="preserve"> обяза</w:t>
      </w:r>
      <w:r w:rsidRPr="00AF5F34">
        <w:rPr>
          <w:rFonts w:ascii="Times New Roman" w:hAnsi="Times New Roman" w:cs="Times New Roman"/>
          <w:sz w:val="24"/>
          <w:szCs w:val="24"/>
        </w:rPr>
        <w:t>н</w:t>
      </w:r>
      <w:r w:rsidRPr="00AF5F34">
        <w:rPr>
          <w:rFonts w:ascii="Times New Roman" w:hAnsi="Times New Roman" w:cs="Times New Roman"/>
          <w:sz w:val="24"/>
          <w:szCs w:val="24"/>
        </w:rPr>
        <w:t xml:space="preserve">ности </w:t>
      </w:r>
      <w:proofErr w:type="gramStart"/>
      <w:r w:rsidRPr="00AF5F34">
        <w:rPr>
          <w:rFonts w:ascii="Times New Roman" w:hAnsi="Times New Roman" w:cs="Times New Roman"/>
          <w:sz w:val="24"/>
          <w:szCs w:val="24"/>
        </w:rPr>
        <w:t>заявителя</w:t>
      </w:r>
      <w:proofErr w:type="gramEnd"/>
      <w:r w:rsidRPr="00AF5F34">
        <w:rPr>
          <w:rFonts w:ascii="Times New Roman"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w:t>
      </w:r>
      <w:r w:rsidRPr="00AF5F34">
        <w:rPr>
          <w:rFonts w:ascii="Times New Roman" w:hAnsi="Times New Roman" w:cs="Times New Roman"/>
          <w:sz w:val="24"/>
          <w:szCs w:val="24"/>
        </w:rPr>
        <w:t>и</w:t>
      </w:r>
      <w:r w:rsidRPr="00AF5F34">
        <w:rPr>
          <w:rFonts w:ascii="Times New Roman" w:hAnsi="Times New Roman" w:cs="Times New Roman"/>
          <w:sz w:val="24"/>
          <w:szCs w:val="24"/>
        </w:rPr>
        <w:t>мости активов участника закупки по данным бухгалтерской отчетности за последний отче</w:t>
      </w:r>
      <w:r w:rsidRPr="00AF5F34">
        <w:rPr>
          <w:rFonts w:ascii="Times New Roman" w:hAnsi="Times New Roman" w:cs="Times New Roman"/>
          <w:sz w:val="24"/>
          <w:szCs w:val="24"/>
        </w:rPr>
        <w:t>т</w:t>
      </w:r>
      <w:r w:rsidRPr="00AF5F34">
        <w:rPr>
          <w:rFonts w:ascii="Times New Roman" w:hAnsi="Times New Roman" w:cs="Times New Roman"/>
          <w:sz w:val="24"/>
          <w:szCs w:val="24"/>
        </w:rPr>
        <w:t xml:space="preserve">ный период. Участник закупки считается соответствующим установленному требованию в случае, если им подано заявление об обжаловании </w:t>
      </w:r>
      <w:proofErr w:type="gramStart"/>
      <w:r w:rsidRPr="00AF5F34">
        <w:rPr>
          <w:rFonts w:ascii="Times New Roman" w:hAnsi="Times New Roman" w:cs="Times New Roman"/>
          <w:sz w:val="24"/>
          <w:szCs w:val="24"/>
        </w:rPr>
        <w:t>указанных</w:t>
      </w:r>
      <w:proofErr w:type="gramEnd"/>
      <w:r w:rsidRPr="00AF5F34">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закупке не принято;</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отсутствие у участника открытого конкурса - физического лица либо у руководителя, членов коллегиального исполнительного органа и (или) главного бухгалтера юридического лица - участника открытого конкурса судимости за преступления в сфере экономики (за и</w:t>
      </w:r>
      <w:r w:rsidRPr="00AF5F34">
        <w:rPr>
          <w:rFonts w:ascii="Times New Roman" w:hAnsi="Times New Roman" w:cs="Times New Roman"/>
          <w:sz w:val="24"/>
          <w:szCs w:val="24"/>
        </w:rPr>
        <w:t>с</w:t>
      </w:r>
      <w:r w:rsidRPr="00AF5F34">
        <w:rPr>
          <w:rFonts w:ascii="Times New Roman" w:hAnsi="Times New Roman" w:cs="Times New Roman"/>
          <w:sz w:val="24"/>
          <w:szCs w:val="24"/>
        </w:rPr>
        <w:t>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w:t>
      </w:r>
      <w:r w:rsidRPr="00AF5F34">
        <w:rPr>
          <w:rFonts w:ascii="Times New Roman" w:hAnsi="Times New Roman" w:cs="Times New Roman"/>
          <w:sz w:val="24"/>
          <w:szCs w:val="24"/>
        </w:rPr>
        <w:t>н</w:t>
      </w:r>
      <w:r w:rsidRPr="00AF5F34">
        <w:rPr>
          <w:rFonts w:ascii="Times New Roman" w:hAnsi="Times New Roman" w:cs="Times New Roman"/>
          <w:sz w:val="24"/>
          <w:szCs w:val="24"/>
        </w:rPr>
        <w:t>ные должности или заниматься определенной деятельностью, которые</w:t>
      </w:r>
      <w:proofErr w:type="gramEnd"/>
      <w:r w:rsidRPr="00AF5F34">
        <w:rPr>
          <w:rFonts w:ascii="Times New Roman" w:hAnsi="Times New Roman" w:cs="Times New Roman"/>
          <w:sz w:val="24"/>
          <w:szCs w:val="24"/>
        </w:rPr>
        <w:t xml:space="preserve"> связаны с поставкой товара, выполнением работы, оказанием услуги, </w:t>
      </w:r>
      <w:proofErr w:type="gramStart"/>
      <w:r w:rsidRPr="00AF5F34">
        <w:rPr>
          <w:rFonts w:ascii="Times New Roman" w:hAnsi="Times New Roman" w:cs="Times New Roman"/>
          <w:sz w:val="24"/>
          <w:szCs w:val="24"/>
        </w:rPr>
        <w:t>являющихся</w:t>
      </w:r>
      <w:proofErr w:type="gramEnd"/>
      <w:r w:rsidRPr="00AF5F34">
        <w:rPr>
          <w:rFonts w:ascii="Times New Roman" w:hAnsi="Times New Roman" w:cs="Times New Roman"/>
          <w:sz w:val="24"/>
          <w:szCs w:val="24"/>
        </w:rPr>
        <w:t xml:space="preserve"> объектом осуществляемой з</w:t>
      </w:r>
      <w:r w:rsidRPr="00AF5F34">
        <w:rPr>
          <w:rFonts w:ascii="Times New Roman" w:hAnsi="Times New Roman" w:cs="Times New Roman"/>
          <w:sz w:val="24"/>
          <w:szCs w:val="24"/>
        </w:rPr>
        <w:t>а</w:t>
      </w:r>
      <w:r w:rsidRPr="00AF5F34">
        <w:rPr>
          <w:rFonts w:ascii="Times New Roman" w:hAnsi="Times New Roman" w:cs="Times New Roman"/>
          <w:sz w:val="24"/>
          <w:szCs w:val="24"/>
        </w:rPr>
        <w:t>купки, и административного наказания в виде дисквалификации;</w:t>
      </w:r>
    </w:p>
    <w:p w:rsidR="009558DA"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xml:space="preserve">- участник открытого конкурса не является </w:t>
      </w:r>
      <w:proofErr w:type="spellStart"/>
      <w:r w:rsidRPr="00AF5F34">
        <w:rPr>
          <w:rFonts w:ascii="Times New Roman" w:hAnsi="Times New Roman" w:cs="Times New Roman"/>
          <w:sz w:val="24"/>
          <w:szCs w:val="24"/>
        </w:rPr>
        <w:t>офшорной</w:t>
      </w:r>
      <w:proofErr w:type="spellEnd"/>
      <w:r w:rsidRPr="00AF5F34">
        <w:rPr>
          <w:rFonts w:ascii="Times New Roman" w:hAnsi="Times New Roman" w:cs="Times New Roman"/>
          <w:sz w:val="24"/>
          <w:szCs w:val="24"/>
        </w:rPr>
        <w:t xml:space="preserve"> компанией</w:t>
      </w:r>
      <w:r w:rsidR="009558DA" w:rsidRPr="00034807">
        <w:rPr>
          <w:rFonts w:ascii="Times New Roman" w:hAnsi="Times New Roman" w:cs="Times New Roman"/>
          <w:sz w:val="24"/>
          <w:szCs w:val="24"/>
        </w:rPr>
        <w:t>.</w:t>
      </w:r>
    </w:p>
    <w:p w:rsidR="00350B34" w:rsidRPr="00AF5F34" w:rsidRDefault="00ED52C2" w:rsidP="00AF5F34">
      <w:pPr>
        <w:spacing w:after="0"/>
        <w:ind w:firstLine="567"/>
      </w:pPr>
      <w:r>
        <w:t>7</w:t>
      </w:r>
      <w:r w:rsidR="00350B34" w:rsidRPr="007A22B1">
        <w:t xml:space="preserve">. </w:t>
      </w:r>
      <w:proofErr w:type="gramStart"/>
      <w:r w:rsidR="00350B34" w:rsidRPr="007A22B1">
        <w:t xml:space="preserve">Настоящим гарантируем достоверность представленной нами в заявке информации и подтверждаем право </w:t>
      </w:r>
      <w:r w:rsidR="00354A41" w:rsidRPr="007A22B1">
        <w:t>З</w:t>
      </w:r>
      <w:r w:rsidR="00350B34" w:rsidRPr="007A22B1">
        <w:t xml:space="preserve">аказчика, не противоречащее требованию формирования равных для всех Участников </w:t>
      </w:r>
      <w:r w:rsidR="004C7E01" w:rsidRPr="007A22B1">
        <w:t>закупки</w:t>
      </w:r>
      <w:r w:rsidR="00350B34" w:rsidRPr="007A22B1">
        <w:t xml:space="preserve"> условий, запрашивать в уполномоченных органах власти и у уп</w:t>
      </w:r>
      <w:r w:rsidR="00350B34" w:rsidRPr="007A22B1">
        <w:t>о</w:t>
      </w:r>
      <w:r w:rsidR="00350B34" w:rsidRPr="007A22B1">
        <w:lastRenderedPageBreak/>
        <w:t>мянутых в нашей заявке юридических и физических лиц информацию, уточняющую пре</w:t>
      </w:r>
      <w:r w:rsidR="00350B34" w:rsidRPr="007A22B1">
        <w:t>д</w:t>
      </w:r>
      <w:r w:rsidR="00350B34" w:rsidRPr="007A22B1">
        <w:t>ставленные нами в ней сведения, в том числе сведения о соисполнителях.</w:t>
      </w:r>
      <w:proofErr w:type="gramEnd"/>
    </w:p>
    <w:p w:rsidR="00350B34" w:rsidRPr="007A22B1" w:rsidRDefault="00ED52C2" w:rsidP="00AF5F34">
      <w:pPr>
        <w:pStyle w:val="ad"/>
        <w:widowControl w:val="0"/>
        <w:tabs>
          <w:tab w:val="left" w:pos="708"/>
        </w:tabs>
        <w:spacing w:after="0"/>
        <w:ind w:firstLine="540"/>
        <w:rPr>
          <w:szCs w:val="24"/>
        </w:rPr>
      </w:pPr>
      <w:r>
        <w:rPr>
          <w:szCs w:val="24"/>
        </w:rPr>
        <w:t>8</w:t>
      </w:r>
      <w:r w:rsidR="00350B34" w:rsidRPr="007A22B1">
        <w:rPr>
          <w:szCs w:val="24"/>
        </w:rPr>
        <w:t>. В случае если наши предложения будут признаны лучшими, мы берем на себя обяз</w:t>
      </w:r>
      <w:r w:rsidR="00350B34" w:rsidRPr="007A22B1">
        <w:rPr>
          <w:szCs w:val="24"/>
        </w:rPr>
        <w:t>а</w:t>
      </w:r>
      <w:r w:rsidR="00350B34" w:rsidRPr="007A22B1">
        <w:rPr>
          <w:szCs w:val="24"/>
        </w:rPr>
        <w:t>тельства подписать со своей стороны</w:t>
      </w:r>
      <w:r w:rsidR="00350B34" w:rsidRPr="00AF5F34">
        <w:rPr>
          <w:szCs w:val="24"/>
        </w:rPr>
        <w:t xml:space="preserve"> </w:t>
      </w:r>
      <w:r w:rsidR="00350B34" w:rsidRPr="007A22B1">
        <w:rPr>
          <w:szCs w:val="24"/>
        </w:rPr>
        <w:t>договор в соответствии с требованиями конкурсной д</w:t>
      </w:r>
      <w:r w:rsidR="00350B34" w:rsidRPr="007A22B1">
        <w:rPr>
          <w:szCs w:val="24"/>
        </w:rPr>
        <w:t>о</w:t>
      </w:r>
      <w:r w:rsidR="00350B34" w:rsidRPr="007A22B1">
        <w:rPr>
          <w:szCs w:val="24"/>
        </w:rPr>
        <w:t xml:space="preserve">кументации и условиями наших предложений в срок не </w:t>
      </w:r>
      <w:r w:rsidR="00354A41" w:rsidRPr="007A22B1">
        <w:rPr>
          <w:szCs w:val="24"/>
        </w:rPr>
        <w:t xml:space="preserve">более </w:t>
      </w:r>
      <w:r w:rsidR="004D70B1">
        <w:rPr>
          <w:szCs w:val="24"/>
        </w:rPr>
        <w:t>___________</w:t>
      </w:r>
      <w:r w:rsidR="00350B34" w:rsidRPr="007A22B1">
        <w:rPr>
          <w:szCs w:val="24"/>
        </w:rPr>
        <w:t xml:space="preserve"> дней со дня ра</w:t>
      </w:r>
      <w:r w:rsidR="00350B34" w:rsidRPr="007A22B1">
        <w:rPr>
          <w:szCs w:val="24"/>
        </w:rPr>
        <w:t>з</w:t>
      </w:r>
      <w:r w:rsidR="00350B34" w:rsidRPr="007A22B1">
        <w:rPr>
          <w:szCs w:val="24"/>
        </w:rPr>
        <w:t xml:space="preserve">мещения </w:t>
      </w:r>
      <w:r w:rsidR="00216B89">
        <w:rPr>
          <w:szCs w:val="24"/>
        </w:rPr>
        <w:t>в ЕИС</w:t>
      </w:r>
      <w:r w:rsidR="00350B34" w:rsidRPr="007A22B1">
        <w:rPr>
          <w:szCs w:val="24"/>
        </w:rPr>
        <w:t xml:space="preserve"> протокола </w:t>
      </w:r>
      <w:r w:rsidR="00237483" w:rsidRPr="007A22B1">
        <w:rPr>
          <w:szCs w:val="24"/>
        </w:rPr>
        <w:t>об итогах конкурса.</w:t>
      </w:r>
    </w:p>
    <w:p w:rsidR="00350B34" w:rsidRPr="007A22B1" w:rsidRDefault="00ED52C2" w:rsidP="00AF5F34">
      <w:pPr>
        <w:pStyle w:val="ae"/>
        <w:tabs>
          <w:tab w:val="left" w:pos="708"/>
        </w:tabs>
        <w:spacing w:before="0"/>
        <w:ind w:firstLine="540"/>
        <w:rPr>
          <w:szCs w:val="24"/>
        </w:rPr>
      </w:pPr>
      <w:r>
        <w:rPr>
          <w:szCs w:val="24"/>
        </w:rPr>
        <w:t>9</w:t>
      </w:r>
      <w:r w:rsidR="00350B34" w:rsidRPr="007A22B1">
        <w:rPr>
          <w:szCs w:val="24"/>
        </w:rPr>
        <w:t>. В случае</w:t>
      </w:r>
      <w:proofErr w:type="gramStart"/>
      <w:r w:rsidR="00350B34" w:rsidRPr="007A22B1">
        <w:rPr>
          <w:szCs w:val="24"/>
        </w:rPr>
        <w:t>,</w:t>
      </w:r>
      <w:proofErr w:type="gramEnd"/>
      <w:r w:rsidR="00350B34" w:rsidRPr="007A22B1">
        <w:rPr>
          <w:szCs w:val="24"/>
        </w:rPr>
        <w:t xml:space="preserve"> если наши предложения будут лучшими после предложений Победителя конкурса, а Победитель конкурса будет признан уклонившимся от заключения договора с З</w:t>
      </w:r>
      <w:r w:rsidR="00350B34" w:rsidRPr="00AF5F34">
        <w:rPr>
          <w:szCs w:val="24"/>
        </w:rPr>
        <w:t>аказчиком</w:t>
      </w:r>
      <w:r w:rsidR="00350B34" w:rsidRPr="007A22B1">
        <w:rPr>
          <w:szCs w:val="24"/>
        </w:rPr>
        <w:t>, мы обязуемся подписать данный договор в соответствии с требованиями ко</w:t>
      </w:r>
      <w:r w:rsidR="00350B34" w:rsidRPr="007A22B1">
        <w:rPr>
          <w:szCs w:val="24"/>
        </w:rPr>
        <w:t>н</w:t>
      </w:r>
      <w:r w:rsidR="00350B34" w:rsidRPr="007A22B1">
        <w:rPr>
          <w:szCs w:val="24"/>
        </w:rPr>
        <w:t>курсной документации и условиями наших предложений.</w:t>
      </w:r>
    </w:p>
    <w:p w:rsidR="00350B34" w:rsidRPr="007A22B1" w:rsidRDefault="00ED52C2" w:rsidP="00AF5F34">
      <w:pPr>
        <w:pStyle w:val="ae"/>
        <w:tabs>
          <w:tab w:val="left" w:pos="708"/>
        </w:tabs>
        <w:spacing w:before="0"/>
        <w:ind w:firstLine="540"/>
        <w:rPr>
          <w:szCs w:val="24"/>
        </w:rPr>
      </w:pPr>
      <w:r w:rsidRPr="00E122E9">
        <w:rPr>
          <w:szCs w:val="24"/>
        </w:rPr>
        <w:t>10</w:t>
      </w:r>
      <w:r w:rsidR="00350B34" w:rsidRPr="00E122E9">
        <w:rPr>
          <w:szCs w:val="24"/>
        </w:rPr>
        <w:t>. Мы согласны с тем, что в случае признания нас Победителем конкурса или принятия решения о заключении с нами договора в случае отказа от его подписания Победителем ко</w:t>
      </w:r>
      <w:r w:rsidR="00350B34" w:rsidRPr="00E122E9">
        <w:rPr>
          <w:szCs w:val="24"/>
        </w:rPr>
        <w:t>н</w:t>
      </w:r>
      <w:r w:rsidR="00350B34" w:rsidRPr="00E122E9">
        <w:rPr>
          <w:szCs w:val="24"/>
        </w:rPr>
        <w:t>курса, и нашего уклонения от заключения договора, внесенная нами сумма обеспечения з</w:t>
      </w:r>
      <w:r w:rsidR="00350B34" w:rsidRPr="00E122E9">
        <w:rPr>
          <w:szCs w:val="24"/>
        </w:rPr>
        <w:t>а</w:t>
      </w:r>
      <w:r w:rsidR="00350B34" w:rsidRPr="00E122E9">
        <w:rPr>
          <w:szCs w:val="24"/>
        </w:rPr>
        <w:t>явки на участие в конкурсе нам не возвращается</w:t>
      </w:r>
      <w:r w:rsidR="00E122E9" w:rsidRPr="00E122E9">
        <w:rPr>
          <w:szCs w:val="24"/>
        </w:rPr>
        <w:t>.</w:t>
      </w:r>
    </w:p>
    <w:p w:rsidR="00350B34" w:rsidRPr="00AF5F34" w:rsidRDefault="00A63160" w:rsidP="00AF5F34">
      <w:pPr>
        <w:pStyle w:val="ae"/>
        <w:tabs>
          <w:tab w:val="left" w:pos="708"/>
        </w:tabs>
        <w:spacing w:before="0"/>
        <w:ind w:firstLine="540"/>
        <w:rPr>
          <w:szCs w:val="24"/>
        </w:rPr>
      </w:pPr>
      <w:r>
        <w:rPr>
          <w:szCs w:val="24"/>
        </w:rPr>
        <w:t>11</w:t>
      </w:r>
      <w:r w:rsidR="00350B34" w:rsidRPr="007A22B1">
        <w:rPr>
          <w:szCs w:val="24"/>
        </w:rPr>
        <w:t>. </w:t>
      </w:r>
      <w:r w:rsidR="00350B34" w:rsidRPr="00AF5F34">
        <w:rPr>
          <w:szCs w:val="24"/>
        </w:rPr>
        <w:t>Мы извещены о включении сведений о</w:t>
      </w:r>
    </w:p>
    <w:p w:rsidR="00350B34" w:rsidRPr="007A22B1" w:rsidRDefault="00350B34" w:rsidP="00AF5F34">
      <w:pPr>
        <w:pStyle w:val="ad"/>
        <w:tabs>
          <w:tab w:val="left" w:pos="708"/>
        </w:tabs>
        <w:spacing w:after="0"/>
        <w:ind w:firstLine="540"/>
        <w:rPr>
          <w:szCs w:val="24"/>
        </w:rPr>
      </w:pPr>
      <w:r w:rsidRPr="007A22B1">
        <w:rPr>
          <w:szCs w:val="24"/>
        </w:rPr>
        <w:t>____________________________________________________________________________</w:t>
      </w:r>
    </w:p>
    <w:p w:rsidR="00350B34" w:rsidRPr="00AF5F34" w:rsidRDefault="00350B34" w:rsidP="00AF5F34">
      <w:pPr>
        <w:pStyle w:val="ad"/>
        <w:tabs>
          <w:tab w:val="left" w:pos="708"/>
        </w:tabs>
        <w:spacing w:after="0"/>
        <w:ind w:firstLine="540"/>
        <w:jc w:val="center"/>
        <w:rPr>
          <w:szCs w:val="24"/>
        </w:rPr>
      </w:pPr>
      <w:r w:rsidRPr="00AF5F34">
        <w:rPr>
          <w:szCs w:val="24"/>
        </w:rPr>
        <w:t xml:space="preserve">(наименование организации или Ф.И.О. Участника </w:t>
      </w:r>
      <w:r w:rsidR="004C7E01" w:rsidRPr="00AF5F34">
        <w:rPr>
          <w:szCs w:val="24"/>
        </w:rPr>
        <w:t>закупки</w:t>
      </w:r>
      <w:r w:rsidRPr="00AF5F34">
        <w:rPr>
          <w:szCs w:val="24"/>
        </w:rPr>
        <w:t>)</w:t>
      </w:r>
    </w:p>
    <w:p w:rsidR="00350B34" w:rsidRPr="00AF5F34" w:rsidRDefault="00350B34" w:rsidP="00AF5F34">
      <w:pPr>
        <w:pStyle w:val="ae"/>
        <w:tabs>
          <w:tab w:val="left" w:pos="708"/>
        </w:tabs>
        <w:spacing w:before="0"/>
        <w:ind w:firstLine="540"/>
        <w:rPr>
          <w:szCs w:val="24"/>
        </w:rPr>
      </w:pPr>
      <w:r w:rsidRPr="00AF5F34">
        <w:rPr>
          <w:szCs w:val="24"/>
        </w:rPr>
        <w:t>в Реестр недобросовестных поставщиков в случае уклонения нами от заключения дог</w:t>
      </w:r>
      <w:r w:rsidRPr="00AF5F34">
        <w:rPr>
          <w:szCs w:val="24"/>
        </w:rPr>
        <w:t>о</w:t>
      </w:r>
      <w:r w:rsidRPr="00AF5F34">
        <w:rPr>
          <w:szCs w:val="24"/>
        </w:rPr>
        <w:t>вора.</w:t>
      </w:r>
    </w:p>
    <w:p w:rsidR="00350B34" w:rsidRPr="00AF5F34" w:rsidRDefault="00E122E9" w:rsidP="00AF5F34">
      <w:pPr>
        <w:pStyle w:val="ae"/>
        <w:tabs>
          <w:tab w:val="left" w:pos="708"/>
        </w:tabs>
        <w:spacing w:before="0"/>
        <w:ind w:firstLine="540"/>
        <w:rPr>
          <w:szCs w:val="24"/>
        </w:rPr>
      </w:pPr>
      <w:r>
        <w:rPr>
          <w:szCs w:val="24"/>
        </w:rPr>
        <w:t>12</w:t>
      </w:r>
      <w:r w:rsidR="00350B34" w:rsidRPr="007A22B1">
        <w:rPr>
          <w:szCs w:val="24"/>
        </w:rPr>
        <w:t xml:space="preserve">. Сообщаем, что для оперативного уведомления нас по вопросам организационного характера и взаимодействия с </w:t>
      </w:r>
      <w:r w:rsidR="00350B34" w:rsidRPr="00AF5F34">
        <w:rPr>
          <w:szCs w:val="24"/>
        </w:rPr>
        <w:t xml:space="preserve">Заказчиком </w:t>
      </w:r>
      <w:r w:rsidR="00350B34" w:rsidRPr="007A22B1">
        <w:rPr>
          <w:szCs w:val="24"/>
        </w:rPr>
        <w:t>нами уполномочен __________</w:t>
      </w:r>
      <w:r w:rsidR="00350B34" w:rsidRPr="00AF5F34">
        <w:rPr>
          <w:szCs w:val="24"/>
        </w:rPr>
        <w:t xml:space="preserve">(Ф.И.О., телефон представителя Участника </w:t>
      </w:r>
      <w:r w:rsidR="006903C6" w:rsidRPr="00AF5F34">
        <w:rPr>
          <w:szCs w:val="24"/>
        </w:rPr>
        <w:t>закупки</w:t>
      </w:r>
      <w:r w:rsidR="00350B34" w:rsidRPr="00AF5F34">
        <w:rPr>
          <w:szCs w:val="24"/>
        </w:rPr>
        <w:t>)___.</w:t>
      </w:r>
    </w:p>
    <w:p w:rsidR="00350B34" w:rsidRPr="007A22B1" w:rsidRDefault="00350B34" w:rsidP="00AF5F34">
      <w:pPr>
        <w:tabs>
          <w:tab w:val="left" w:pos="708"/>
        </w:tabs>
        <w:spacing w:after="0"/>
        <w:ind w:firstLine="540"/>
      </w:pPr>
      <w:r w:rsidRPr="007A22B1">
        <w:t>Все сведения о проведении конкурса просим сообщать уполномоченному лицу.</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3</w:t>
      </w:r>
      <w:r w:rsidR="00350B34" w:rsidRPr="007A22B1">
        <w:rPr>
          <w:szCs w:val="24"/>
        </w:rPr>
        <w:t>. </w:t>
      </w:r>
      <w:r w:rsidR="00350B34" w:rsidRPr="00AF5F34">
        <w:rPr>
          <w:szCs w:val="24"/>
        </w:rPr>
        <w:t xml:space="preserve">В случае присуждения нам права заключить договор, в период </w:t>
      </w:r>
      <w:proofErr w:type="gramStart"/>
      <w:r w:rsidR="00350B34" w:rsidRPr="00AF5F34">
        <w:rPr>
          <w:szCs w:val="24"/>
        </w:rPr>
        <w:t xml:space="preserve">с даты </w:t>
      </w:r>
      <w:r w:rsidR="00237483" w:rsidRPr="007A22B1">
        <w:rPr>
          <w:szCs w:val="24"/>
        </w:rPr>
        <w:t>размещения</w:t>
      </w:r>
      <w:proofErr w:type="gramEnd"/>
      <w:r w:rsidR="00237483" w:rsidRPr="007A22B1">
        <w:rPr>
          <w:szCs w:val="24"/>
        </w:rPr>
        <w:t xml:space="preserve"> </w:t>
      </w:r>
      <w:r w:rsidR="00216B89">
        <w:rPr>
          <w:szCs w:val="24"/>
        </w:rPr>
        <w:t>в ЕИС</w:t>
      </w:r>
      <w:r w:rsidR="00237483" w:rsidRPr="007A22B1">
        <w:rPr>
          <w:szCs w:val="24"/>
        </w:rPr>
        <w:t xml:space="preserve"> протокола об итогах конкурса</w:t>
      </w:r>
      <w:r w:rsidR="00237483" w:rsidRPr="007A22B1" w:rsidDel="00237483">
        <w:rPr>
          <w:szCs w:val="24"/>
        </w:rPr>
        <w:t xml:space="preserve"> </w:t>
      </w:r>
      <w:r w:rsidR="00350B34" w:rsidRPr="007A22B1">
        <w:rPr>
          <w:szCs w:val="24"/>
        </w:rPr>
        <w:t xml:space="preserve">и до подписания официального договора </w:t>
      </w:r>
      <w:r w:rsidR="00350B34" w:rsidRPr="00AF5F34">
        <w:rPr>
          <w:szCs w:val="24"/>
        </w:rPr>
        <w:t>настоящая зая</w:t>
      </w:r>
      <w:r w:rsidR="00350B34" w:rsidRPr="00AF5F34">
        <w:rPr>
          <w:szCs w:val="24"/>
        </w:rPr>
        <w:t>в</w:t>
      </w:r>
      <w:r w:rsidR="00350B34" w:rsidRPr="00AF5F34">
        <w:rPr>
          <w:szCs w:val="24"/>
        </w:rPr>
        <w:t>ка будет носить характер предварительного заключенного нами и Заказчиком договора о з</w:t>
      </w:r>
      <w:r w:rsidR="00350B34" w:rsidRPr="00AF5F34">
        <w:rPr>
          <w:szCs w:val="24"/>
        </w:rPr>
        <w:t>а</w:t>
      </w:r>
      <w:r w:rsidR="00350B34" w:rsidRPr="00AF5F34">
        <w:rPr>
          <w:szCs w:val="24"/>
        </w:rPr>
        <w:t xml:space="preserve">ключении договора на условиях </w:t>
      </w:r>
      <w:r w:rsidR="00350B34" w:rsidRPr="007A22B1">
        <w:rPr>
          <w:szCs w:val="24"/>
        </w:rPr>
        <w:t>наших предложений.</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4</w:t>
      </w:r>
      <w:r w:rsidR="00350B34" w:rsidRPr="007A22B1">
        <w:rPr>
          <w:szCs w:val="24"/>
        </w:rPr>
        <w:t xml:space="preserve">. Настоящая заявка действует до завершения процедуры </w:t>
      </w:r>
      <w:r w:rsidR="00091DC2" w:rsidRPr="007A22B1">
        <w:rPr>
          <w:szCs w:val="24"/>
        </w:rPr>
        <w:t>закупки</w:t>
      </w:r>
      <w:r w:rsidR="004972CA" w:rsidRPr="007A22B1">
        <w:rPr>
          <w:szCs w:val="24"/>
        </w:rPr>
        <w:t xml:space="preserve"> и подписания дог</w:t>
      </w:r>
      <w:r w:rsidR="004972CA" w:rsidRPr="007A22B1">
        <w:rPr>
          <w:szCs w:val="24"/>
        </w:rPr>
        <w:t>о</w:t>
      </w:r>
      <w:r w:rsidR="004972CA" w:rsidRPr="007A22B1">
        <w:rPr>
          <w:szCs w:val="24"/>
        </w:rPr>
        <w:t>вора с Победителем конкурса</w:t>
      </w:r>
      <w:r w:rsidR="00350B34" w:rsidRPr="007A22B1">
        <w:rPr>
          <w:szCs w:val="24"/>
        </w:rPr>
        <w:t>.</w:t>
      </w:r>
    </w:p>
    <w:p w:rsidR="00350B34" w:rsidRPr="007A22B1" w:rsidRDefault="005C11C9" w:rsidP="00AF5F34">
      <w:pPr>
        <w:pStyle w:val="ae"/>
        <w:tabs>
          <w:tab w:val="left" w:pos="708"/>
        </w:tabs>
        <w:spacing w:before="0"/>
        <w:ind w:left="540" w:firstLine="0"/>
        <w:jc w:val="left"/>
        <w:rPr>
          <w:szCs w:val="24"/>
        </w:rPr>
      </w:pPr>
      <w:r w:rsidRPr="007A22B1">
        <w:rPr>
          <w:szCs w:val="24"/>
        </w:rPr>
        <w:t>1</w:t>
      </w:r>
      <w:r w:rsidR="00E122E9">
        <w:rPr>
          <w:szCs w:val="24"/>
        </w:rPr>
        <w:t>5</w:t>
      </w:r>
      <w:r w:rsidR="00350B34" w:rsidRPr="007A22B1">
        <w:rPr>
          <w:szCs w:val="24"/>
        </w:rPr>
        <w:t xml:space="preserve">. Контактный </w:t>
      </w:r>
      <w:proofErr w:type="spellStart"/>
      <w:r w:rsidR="00350B34" w:rsidRPr="007A22B1">
        <w:rPr>
          <w:szCs w:val="24"/>
        </w:rPr>
        <w:t>телефон__________________</w:t>
      </w:r>
      <w:proofErr w:type="spellEnd"/>
      <w:r w:rsidR="00350B34" w:rsidRPr="007A22B1">
        <w:rPr>
          <w:szCs w:val="24"/>
        </w:rPr>
        <w:t xml:space="preserve">, факс ________ , </w:t>
      </w:r>
      <w:proofErr w:type="spellStart"/>
      <w:r w:rsidR="00350B34" w:rsidRPr="00AF5F34">
        <w:rPr>
          <w:szCs w:val="24"/>
        </w:rPr>
        <w:t>e</w:t>
      </w:r>
      <w:r w:rsidR="00350B34" w:rsidRPr="007A22B1">
        <w:rPr>
          <w:szCs w:val="24"/>
        </w:rPr>
        <w:t>-</w:t>
      </w:r>
      <w:r w:rsidR="00350B34" w:rsidRPr="00AF5F34">
        <w:rPr>
          <w:szCs w:val="24"/>
        </w:rPr>
        <w:t>mail</w:t>
      </w:r>
      <w:proofErr w:type="spellEnd"/>
      <w:r w:rsidR="007D3B04">
        <w:rPr>
          <w:szCs w:val="24"/>
        </w:rPr>
        <w:t xml:space="preserve"> _______________.</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6</w:t>
      </w:r>
      <w:r w:rsidR="00350B34" w:rsidRPr="007A22B1">
        <w:rPr>
          <w:szCs w:val="24"/>
        </w:rPr>
        <w:t>. Корреспонденцию в наш адрес просим направлять по адресу: ____________</w:t>
      </w:r>
      <w:r w:rsidR="007D3B04">
        <w:rPr>
          <w:szCs w:val="24"/>
        </w:rPr>
        <w:t>______________________________.</w:t>
      </w:r>
    </w:p>
    <w:p w:rsidR="00350B34" w:rsidRPr="00AF5F34" w:rsidRDefault="00E122E9" w:rsidP="00AF5F34">
      <w:pPr>
        <w:pStyle w:val="ae"/>
        <w:tabs>
          <w:tab w:val="left" w:pos="708"/>
        </w:tabs>
        <w:spacing w:before="0"/>
        <w:ind w:firstLine="540"/>
        <w:rPr>
          <w:szCs w:val="24"/>
        </w:rPr>
      </w:pPr>
      <w:r>
        <w:rPr>
          <w:szCs w:val="24"/>
        </w:rPr>
        <w:t>17</w:t>
      </w:r>
      <w:r w:rsidR="00350B34" w:rsidRPr="007A22B1">
        <w:rPr>
          <w:szCs w:val="24"/>
        </w:rPr>
        <w:t xml:space="preserve">. </w:t>
      </w:r>
      <w:r w:rsidR="00350B34" w:rsidRPr="00AF5F34">
        <w:rPr>
          <w:szCs w:val="24"/>
        </w:rPr>
        <w:t xml:space="preserve">К настоящей заявке прилагаются документы согласно описи на </w:t>
      </w:r>
      <w:proofErr w:type="spellStart"/>
      <w:r w:rsidR="00350B34" w:rsidRPr="00AF5F34">
        <w:rPr>
          <w:szCs w:val="24"/>
        </w:rPr>
        <w:t>_____листах</w:t>
      </w:r>
      <w:proofErr w:type="spellEnd"/>
      <w:r w:rsidR="00350B34" w:rsidRPr="00AF5F34">
        <w:rPr>
          <w:szCs w:val="24"/>
        </w:rPr>
        <w:t>.</w:t>
      </w:r>
    </w:p>
    <w:p w:rsidR="00350B34" w:rsidRPr="007A22B1" w:rsidRDefault="00350B34" w:rsidP="00AF5F34">
      <w:pPr>
        <w:tabs>
          <w:tab w:val="left" w:pos="708"/>
        </w:tabs>
        <w:spacing w:after="0"/>
      </w:pPr>
      <w:bookmarkStart w:id="348" w:name="_Toc125781975"/>
    </w:p>
    <w:p w:rsidR="00350B34" w:rsidRPr="007A22B1" w:rsidRDefault="00350B34" w:rsidP="00AF5F34">
      <w:pPr>
        <w:tabs>
          <w:tab w:val="left" w:pos="708"/>
        </w:tabs>
        <w:spacing w:after="0"/>
      </w:pPr>
      <w:r w:rsidRPr="007A22B1">
        <w:t>_______________________               _______________________             /___________________/</w:t>
      </w:r>
    </w:p>
    <w:p w:rsidR="00350B34" w:rsidRPr="00AF5F34" w:rsidRDefault="00350B34" w:rsidP="00AF5F34">
      <w:pPr>
        <w:tabs>
          <w:tab w:val="left" w:pos="708"/>
        </w:tabs>
        <w:spacing w:after="0"/>
      </w:pPr>
      <w:r w:rsidRPr="00AF5F34">
        <w:t xml:space="preserve">       (должность)                                             (подпись)                                           (ФИО)</w:t>
      </w:r>
    </w:p>
    <w:p w:rsidR="00350B34" w:rsidRPr="00AF5F34" w:rsidRDefault="00350B34" w:rsidP="00AF5F34">
      <w:pPr>
        <w:tabs>
          <w:tab w:val="left" w:pos="708"/>
        </w:tabs>
        <w:spacing w:after="0"/>
        <w:ind w:firstLine="5600"/>
      </w:pPr>
      <w:r w:rsidRPr="00AF5F34">
        <w:t>М.П.</w:t>
      </w:r>
      <w:r w:rsidR="00132E89" w:rsidRPr="00AF5F34">
        <w:t xml:space="preserve"> (при наличии печати)</w:t>
      </w:r>
    </w:p>
    <w:p w:rsidR="00350B34" w:rsidRPr="00AF5F34" w:rsidRDefault="00350B34" w:rsidP="00AF5F34">
      <w:pPr>
        <w:tabs>
          <w:tab w:val="left" w:pos="6200"/>
        </w:tabs>
        <w:ind w:left="6300"/>
        <w:jc w:val="left"/>
        <w:sectPr w:rsidR="00350B34" w:rsidRPr="00AF5F34">
          <w:headerReference w:type="default" r:id="rId72"/>
          <w:pgSz w:w="11906" w:h="16838" w:code="9"/>
          <w:pgMar w:top="1134" w:right="1106" w:bottom="567" w:left="1134" w:header="709" w:footer="868" w:gutter="0"/>
          <w:cols w:space="720"/>
        </w:sectPr>
      </w:pPr>
    </w:p>
    <w:p w:rsidR="00350B34" w:rsidRPr="00AF5F34" w:rsidRDefault="00AF5F34" w:rsidP="00AF5F34">
      <w:pPr>
        <w:pStyle w:val="2"/>
        <w:rPr>
          <w:sz w:val="24"/>
          <w:szCs w:val="24"/>
        </w:rPr>
      </w:pPr>
      <w:bookmarkStart w:id="349" w:name="_Toc435008337"/>
      <w:r w:rsidRPr="00AF5F34">
        <w:rPr>
          <w:sz w:val="24"/>
          <w:szCs w:val="24"/>
        </w:rPr>
        <w:lastRenderedPageBreak/>
        <w:t>1</w:t>
      </w:r>
      <w:r w:rsidR="00350B34" w:rsidRPr="00AF5F34">
        <w:rPr>
          <w:sz w:val="24"/>
          <w:szCs w:val="24"/>
        </w:rPr>
        <w:t>.4.2.1. ФОРМА «ПРЕДЛОЖЕНИЕ О ЦЕНЕ ДОГОВОРА»</w:t>
      </w:r>
      <w:bookmarkEnd w:id="349"/>
    </w:p>
    <w:p w:rsidR="00350B34" w:rsidRPr="00AF5F34" w:rsidRDefault="00350B34" w:rsidP="00AF5F34">
      <w:pPr>
        <w:tabs>
          <w:tab w:val="left" w:pos="1980"/>
        </w:tabs>
        <w:jc w:val="center"/>
        <w:rPr>
          <w:b/>
        </w:rPr>
      </w:pPr>
    </w:p>
    <w:p w:rsidR="00350B34" w:rsidRPr="00AF5F34" w:rsidRDefault="00350B34" w:rsidP="00AF5F34">
      <w:pPr>
        <w:tabs>
          <w:tab w:val="left" w:pos="1980"/>
        </w:tabs>
        <w:jc w:val="center"/>
        <w:rPr>
          <w:b/>
          <w:bCs/>
        </w:rPr>
      </w:pPr>
    </w:p>
    <w:p w:rsidR="00350B34" w:rsidRPr="00AF5F34" w:rsidRDefault="00350B34" w:rsidP="00AF5F34">
      <w:pPr>
        <w:tabs>
          <w:tab w:val="left" w:pos="6200"/>
        </w:tabs>
        <w:ind w:left="6300"/>
        <w:jc w:val="right"/>
        <w:rPr>
          <w:b/>
          <w:bCs/>
          <w:i/>
        </w:rPr>
      </w:pPr>
      <w:r w:rsidRPr="00AF5F34">
        <w:rPr>
          <w:b/>
          <w:bCs/>
        </w:rPr>
        <w:t>Приложение № ___ к заявке на участие в конкурсе</w:t>
      </w:r>
    </w:p>
    <w:p w:rsidR="00350B34" w:rsidRPr="00AF5F34" w:rsidRDefault="00350B34" w:rsidP="00AF5F34">
      <w:pPr>
        <w:tabs>
          <w:tab w:val="left" w:pos="708"/>
        </w:tabs>
        <w:ind w:firstLine="11340"/>
        <w:jc w:val="left"/>
        <w:rPr>
          <w:b/>
          <w:bCs/>
        </w:rPr>
      </w:pPr>
    </w:p>
    <w:p w:rsidR="00350B34" w:rsidRPr="00AF5F34" w:rsidRDefault="00350B34" w:rsidP="00AF5F34">
      <w:pPr>
        <w:tabs>
          <w:tab w:val="left" w:pos="708"/>
        </w:tabs>
        <w:jc w:val="center"/>
        <w:rPr>
          <w:b/>
          <w:bCs/>
        </w:rPr>
      </w:pPr>
    </w:p>
    <w:p w:rsidR="00350B34" w:rsidRPr="00AF5F34" w:rsidRDefault="00350B34" w:rsidP="00AF5F34">
      <w:pPr>
        <w:tabs>
          <w:tab w:val="left" w:pos="708"/>
        </w:tabs>
        <w:jc w:val="center"/>
        <w:rPr>
          <w:b/>
          <w:bCs/>
        </w:rPr>
      </w:pPr>
    </w:p>
    <w:p w:rsidR="00350B34" w:rsidRPr="00AF5F34" w:rsidRDefault="00350B34" w:rsidP="00AF5F34">
      <w:pPr>
        <w:tabs>
          <w:tab w:val="left" w:pos="708"/>
        </w:tabs>
        <w:jc w:val="center"/>
        <w:rPr>
          <w:b/>
          <w:bCs/>
        </w:rPr>
      </w:pPr>
      <w:r w:rsidRPr="00AF5F34">
        <w:rPr>
          <w:b/>
          <w:bCs/>
        </w:rPr>
        <w:t xml:space="preserve">Предложение о цене договора </w:t>
      </w:r>
    </w:p>
    <w:p w:rsidR="00350B34" w:rsidRPr="00AF5F34" w:rsidRDefault="00350B34" w:rsidP="00AF5F34">
      <w:pPr>
        <w:tabs>
          <w:tab w:val="left" w:pos="708"/>
        </w:tabs>
        <w:jc w:val="center"/>
        <w:rPr>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29"/>
        <w:gridCol w:w="3420"/>
        <w:gridCol w:w="3213"/>
      </w:tblGrid>
      <w:tr w:rsidR="00350B34" w:rsidRPr="00AF5F34">
        <w:trPr>
          <w:cantSplit/>
          <w:trHeight w:val="504"/>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w:t>
            </w:r>
          </w:p>
          <w:p w:rsidR="00350B34" w:rsidRPr="00AF5F34" w:rsidRDefault="00350B34" w:rsidP="00AF5F34">
            <w:pPr>
              <w:pStyle w:val="af4"/>
              <w:tabs>
                <w:tab w:val="left" w:pos="1980"/>
              </w:tabs>
              <w:spacing w:before="0"/>
              <w:jc w:val="center"/>
              <w:rPr>
                <w:b/>
              </w:rPr>
            </w:pPr>
            <w:proofErr w:type="spellStart"/>
            <w:proofErr w:type="gramStart"/>
            <w:r w:rsidRPr="00AF5F34">
              <w:rPr>
                <w:b/>
              </w:rPr>
              <w:t>п</w:t>
            </w:r>
            <w:proofErr w:type="spellEnd"/>
            <w:proofErr w:type="gramEnd"/>
            <w:r w:rsidRPr="00AF5F34">
              <w:rPr>
                <w:b/>
              </w:rPr>
              <w:t>/</w:t>
            </w:r>
            <w:proofErr w:type="spellStart"/>
            <w:r w:rsidRPr="00AF5F34">
              <w:rPr>
                <w:b/>
              </w:rPr>
              <w:t>п</w:t>
            </w:r>
            <w:proofErr w:type="spellEnd"/>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 xml:space="preserve">Наименование (перечень) </w:t>
            </w:r>
            <w:r w:rsidR="006D3467" w:rsidRPr="00AF5F34">
              <w:rPr>
                <w:b/>
              </w:rPr>
              <w:t>у</w:t>
            </w:r>
            <w:r w:rsidR="006D3467" w:rsidRPr="00AF5F34">
              <w:rPr>
                <w:b/>
              </w:rPr>
              <w:t>с</w:t>
            </w:r>
            <w:r w:rsidR="006D3467" w:rsidRPr="00AF5F34">
              <w:rPr>
                <w:b/>
              </w:rPr>
              <w:t>луг</w:t>
            </w: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Итого стоимость</w:t>
            </w:r>
          </w:p>
          <w:p w:rsidR="00350B34" w:rsidRPr="00AF5F34" w:rsidRDefault="00350B34" w:rsidP="00AF5F34">
            <w:pPr>
              <w:pStyle w:val="af4"/>
              <w:tabs>
                <w:tab w:val="left" w:pos="1980"/>
              </w:tabs>
              <w:spacing w:before="0"/>
              <w:jc w:val="center"/>
              <w:rPr>
                <w:b/>
              </w:rPr>
            </w:pPr>
            <w:r w:rsidRPr="00AF5F34">
              <w:rPr>
                <w:b/>
              </w:rPr>
              <w:t>(руб.)</w:t>
            </w:r>
          </w:p>
        </w:tc>
      </w:tr>
      <w:tr w:rsidR="00350B34" w:rsidRPr="00AF5F34">
        <w:trPr>
          <w:trHeight w:val="242"/>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r w:rsidRPr="00AF5F34">
              <w:t>1</w:t>
            </w: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r w:rsidRPr="00AF5F34">
              <w:t>3</w:t>
            </w: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p>
        </w:tc>
      </w:tr>
      <w:tr w:rsidR="00350B34" w:rsidRPr="00AF5F34">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r w:rsidRPr="00AF5F34">
              <w:rPr>
                <w:b/>
              </w:rPr>
              <w:t xml:space="preserve">Всего </w:t>
            </w:r>
            <w:r w:rsidRPr="00AF5F34">
              <w:rPr>
                <w:b/>
                <w:kern w:val="24"/>
              </w:rPr>
              <w:t xml:space="preserve"> </w:t>
            </w:r>
          </w:p>
        </w:tc>
        <w:tc>
          <w:tcPr>
            <w:tcW w:w="3213"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p>
        </w:tc>
      </w:tr>
      <w:tr w:rsidR="00350B34" w:rsidRPr="00AF5F34" w:rsidTr="006D3467">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B11A24" w:rsidP="00AF5F34">
            <w:pPr>
              <w:pStyle w:val="af4"/>
              <w:tabs>
                <w:tab w:val="left" w:pos="1980"/>
              </w:tabs>
              <w:spacing w:before="0"/>
            </w:pPr>
            <w:r w:rsidRPr="00AF5F34">
              <w:t>НДС –  __</w:t>
            </w:r>
            <w:r w:rsidR="00350B34" w:rsidRPr="00AF5F34">
              <w:t xml:space="preserve"> %</w:t>
            </w:r>
          </w:p>
        </w:tc>
        <w:tc>
          <w:tcPr>
            <w:tcW w:w="3213"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r w:rsidRPr="00AF5F34">
              <w:rPr>
                <w:b/>
              </w:rPr>
              <w:t>Всего с НДС</w:t>
            </w:r>
          </w:p>
        </w:tc>
        <w:tc>
          <w:tcPr>
            <w:tcW w:w="3213"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p>
        </w:tc>
      </w:tr>
    </w:tbl>
    <w:p w:rsidR="00350B34" w:rsidRPr="00AF5F34" w:rsidRDefault="00350B34" w:rsidP="00AF5F34">
      <w:pPr>
        <w:tabs>
          <w:tab w:val="left" w:pos="708"/>
        </w:tabs>
        <w:ind w:firstLine="11340"/>
        <w:jc w:val="left"/>
        <w:rPr>
          <w:b/>
          <w:bCs/>
        </w:rPr>
      </w:pPr>
    </w:p>
    <w:p w:rsidR="00350B34" w:rsidRPr="00AF5F34" w:rsidRDefault="00350B34" w:rsidP="00AF5F34">
      <w:pPr>
        <w:tabs>
          <w:tab w:val="left" w:pos="708"/>
        </w:tabs>
      </w:pPr>
    </w:p>
    <w:p w:rsidR="00350B34" w:rsidRPr="00AF5F34" w:rsidRDefault="00350B34" w:rsidP="00AF5F34">
      <w:pPr>
        <w:tabs>
          <w:tab w:val="left" w:pos="708"/>
        </w:tabs>
      </w:pPr>
    </w:p>
    <w:p w:rsidR="00350B34" w:rsidRPr="00AF5F34" w:rsidRDefault="00350B34" w:rsidP="00AF5F34">
      <w:pPr>
        <w:tabs>
          <w:tab w:val="left" w:pos="708"/>
        </w:tabs>
      </w:pPr>
      <w:r w:rsidRPr="00AF5F34">
        <w:t>_______________________               _______________________             /___________________/</w:t>
      </w:r>
    </w:p>
    <w:p w:rsidR="00350B34" w:rsidRPr="00AF5F34" w:rsidRDefault="00350B34" w:rsidP="00AF5F34">
      <w:pPr>
        <w:tabs>
          <w:tab w:val="left" w:pos="708"/>
        </w:tabs>
        <w:rPr>
          <w:i/>
        </w:rPr>
      </w:pPr>
      <w:r w:rsidRPr="00AF5F34">
        <w:rPr>
          <w:i/>
        </w:rPr>
        <w:t xml:space="preserve">       (должность)                                             (подпись)                                           (ФИО)</w:t>
      </w:r>
    </w:p>
    <w:p w:rsidR="00132E89" w:rsidRPr="00AF5F34" w:rsidRDefault="00350B34" w:rsidP="00AF5F34">
      <w:pPr>
        <w:tabs>
          <w:tab w:val="left" w:pos="708"/>
        </w:tabs>
        <w:spacing w:after="0"/>
        <w:ind w:firstLine="5600"/>
        <w:rPr>
          <w:i/>
        </w:rPr>
      </w:pPr>
      <w:r w:rsidRPr="00AF5F34">
        <w:rPr>
          <w:i/>
        </w:rPr>
        <w:t>М.П.</w:t>
      </w:r>
      <w:r w:rsidR="00132E89" w:rsidRPr="00AF5F34">
        <w:rPr>
          <w:i/>
        </w:rPr>
        <w:t xml:space="preserve"> (при наличии печати)</w:t>
      </w:r>
    </w:p>
    <w:p w:rsidR="00350B34" w:rsidRPr="00AF5F34" w:rsidRDefault="00350B34" w:rsidP="00AF5F34">
      <w:pPr>
        <w:tabs>
          <w:tab w:val="left" w:pos="708"/>
        </w:tabs>
        <w:ind w:firstLine="5600"/>
        <w:rPr>
          <w:i/>
        </w:rPr>
      </w:pPr>
    </w:p>
    <w:p w:rsidR="00350B34" w:rsidRPr="00AF5F34" w:rsidRDefault="00350B34" w:rsidP="00AF5F34"/>
    <w:p w:rsidR="00350B34" w:rsidRPr="00AF5F34" w:rsidRDefault="00350B34" w:rsidP="00AF5F34">
      <w:pPr>
        <w:tabs>
          <w:tab w:val="left" w:pos="1965"/>
        </w:tabs>
      </w:pPr>
      <w:r w:rsidRPr="00AF5F34">
        <w:tab/>
      </w:r>
    </w:p>
    <w:p w:rsidR="00350B34" w:rsidRPr="00AF5F34" w:rsidRDefault="00350B34" w:rsidP="00AF5F34"/>
    <w:p w:rsidR="00350B34" w:rsidRPr="00AF5F34" w:rsidRDefault="00350B34" w:rsidP="00AF5F34">
      <w:pPr>
        <w:spacing w:after="0"/>
        <w:rPr>
          <w:i/>
          <w:u w:val="single"/>
        </w:rPr>
      </w:pPr>
      <w:r w:rsidRPr="00AF5F34">
        <w:rPr>
          <w:i/>
          <w:u w:val="single"/>
        </w:rPr>
        <w:t xml:space="preserve">Примечание: </w:t>
      </w:r>
    </w:p>
    <w:p w:rsidR="00350B34" w:rsidRPr="00AF5F34" w:rsidRDefault="0052047C" w:rsidP="00AF5F34">
      <w:pPr>
        <w:widowControl w:val="0"/>
        <w:spacing w:after="0"/>
        <w:ind w:left="360"/>
        <w:rPr>
          <w:i/>
        </w:rPr>
      </w:pPr>
      <w:r w:rsidRPr="00AF5F34">
        <w:rPr>
          <w:i/>
        </w:rPr>
        <w:t>Участник закупки может приложить к данной форме более подробные расчеты стоим</w:t>
      </w:r>
      <w:r w:rsidRPr="00AF5F34">
        <w:rPr>
          <w:i/>
        </w:rPr>
        <w:t>о</w:t>
      </w:r>
      <w:r w:rsidRPr="00AF5F34">
        <w:rPr>
          <w:i/>
        </w:rPr>
        <w:t>сти оказания услуг.</w:t>
      </w:r>
    </w:p>
    <w:p w:rsidR="00350B34" w:rsidRPr="00AF5F34" w:rsidRDefault="00350B34" w:rsidP="00AF5F34">
      <w:pPr>
        <w:tabs>
          <w:tab w:val="left" w:pos="6200"/>
        </w:tabs>
        <w:ind w:left="6300"/>
        <w:jc w:val="left"/>
        <w:rPr>
          <w:b/>
          <w:bCs/>
        </w:rPr>
        <w:sectPr w:rsidR="00350B34" w:rsidRPr="00AF5F34">
          <w:pgSz w:w="11906" w:h="16838"/>
          <w:pgMar w:top="1134" w:right="907" w:bottom="567" w:left="1134" w:header="709" w:footer="709" w:gutter="0"/>
          <w:cols w:space="720"/>
        </w:sectPr>
      </w:pPr>
    </w:p>
    <w:p w:rsidR="00350B34" w:rsidRPr="006F5133" w:rsidRDefault="00AF5F34" w:rsidP="00BD4B01">
      <w:pPr>
        <w:pStyle w:val="2"/>
        <w:rPr>
          <w:szCs w:val="30"/>
        </w:rPr>
      </w:pPr>
      <w:bookmarkStart w:id="350" w:name="_Toc435008338"/>
      <w:bookmarkEnd w:id="348"/>
      <w:r>
        <w:lastRenderedPageBreak/>
        <w:t>1</w:t>
      </w:r>
      <w:r w:rsidR="00350B34" w:rsidRPr="007A22B1">
        <w:t xml:space="preserve">.4.2.2. </w:t>
      </w:r>
      <w:r w:rsidR="00350B34" w:rsidRPr="006F5133">
        <w:rPr>
          <w:szCs w:val="30"/>
        </w:rPr>
        <w:t xml:space="preserve">ФОРМА </w:t>
      </w:r>
      <w:bookmarkEnd w:id="350"/>
      <w:r w:rsidR="00AA190C" w:rsidRPr="00AA190C">
        <w:rPr>
          <w:szCs w:val="30"/>
        </w:rPr>
        <w:t>ПРЕДЛОЖЕНИЯ О ФУНКЦИОНАЛЬНЫХ ХАРАКТЕР</w:t>
      </w:r>
      <w:r w:rsidR="00AA190C" w:rsidRPr="00AA190C">
        <w:rPr>
          <w:szCs w:val="30"/>
        </w:rPr>
        <w:t>И</w:t>
      </w:r>
      <w:r w:rsidR="00AA190C" w:rsidRPr="00AA190C">
        <w:rPr>
          <w:szCs w:val="30"/>
        </w:rPr>
        <w:t>СТИКАХ (ПОТРЕБИТЕЛЬСКИХ СВОЙСТВАХ) И КАЧЕСТВЕННЫХ ХАРАКТЕРИСТИКАХ ТОВАРОВ  (КАЧЕСТВЕ РАБОТ/УСЛУГ)</w:t>
      </w:r>
    </w:p>
    <w:p w:rsidR="00350B34" w:rsidRPr="007A22B1" w:rsidRDefault="00350B34" w:rsidP="00BD4B01">
      <w:pPr>
        <w:tabs>
          <w:tab w:val="left" w:pos="708"/>
        </w:tabs>
        <w:spacing w:after="0"/>
        <w:rPr>
          <w:b/>
        </w:rPr>
      </w:pPr>
      <w:r w:rsidRPr="007A22B1">
        <w:rPr>
          <w:i/>
        </w:rPr>
        <w:t>Дата, исх. номер</w:t>
      </w:r>
      <w:r w:rsidRPr="007A22B1">
        <w:tab/>
      </w:r>
      <w:r w:rsidRPr="007A22B1">
        <w:tab/>
      </w:r>
      <w:r w:rsidRPr="007A22B1">
        <w:tab/>
      </w:r>
      <w:r w:rsidRPr="007A22B1">
        <w:tab/>
      </w:r>
      <w:r w:rsidRPr="007A22B1">
        <w:tab/>
      </w:r>
      <w:r w:rsidRPr="007A22B1">
        <w:tab/>
      </w:r>
      <w:r w:rsidRPr="007A22B1">
        <w:tab/>
      </w:r>
      <w:r w:rsidRPr="007A22B1">
        <w:rPr>
          <w:b/>
        </w:rPr>
        <w:t>Приложение № _</w:t>
      </w:r>
      <w:r w:rsidR="00715C21" w:rsidRPr="007A22B1">
        <w:rPr>
          <w:b/>
        </w:rPr>
        <w:t>_ к</w:t>
      </w:r>
      <w:r w:rsidRPr="007A22B1">
        <w:rPr>
          <w:b/>
        </w:rPr>
        <w:t xml:space="preserve"> заявке </w:t>
      </w:r>
      <w:proofErr w:type="gramStart"/>
      <w:r w:rsidRPr="007A22B1">
        <w:rPr>
          <w:b/>
        </w:rPr>
        <w:t>на</w:t>
      </w:r>
      <w:proofErr w:type="gramEnd"/>
      <w:r w:rsidRPr="007A22B1">
        <w:rPr>
          <w:b/>
        </w:rPr>
        <w:t xml:space="preserve"> </w:t>
      </w:r>
    </w:p>
    <w:p w:rsidR="00350B34" w:rsidRPr="007A22B1" w:rsidRDefault="00350B34" w:rsidP="00BD4B01">
      <w:pPr>
        <w:tabs>
          <w:tab w:val="left" w:pos="708"/>
        </w:tabs>
        <w:spacing w:after="0"/>
        <w:ind w:left="5760" w:firstLine="540"/>
        <w:rPr>
          <w:b/>
        </w:rPr>
      </w:pPr>
      <w:r w:rsidRPr="007A22B1">
        <w:rPr>
          <w:b/>
        </w:rPr>
        <w:t xml:space="preserve"> участие в конкурсе</w:t>
      </w:r>
    </w:p>
    <w:p w:rsidR="00350B34" w:rsidRPr="007A22B1" w:rsidRDefault="00350B34" w:rsidP="00BD4B01">
      <w:pPr>
        <w:tabs>
          <w:tab w:val="left" w:pos="708"/>
        </w:tabs>
        <w:ind w:left="5580"/>
        <w:rPr>
          <w:b/>
        </w:rPr>
      </w:pPr>
    </w:p>
    <w:p w:rsidR="00350B34" w:rsidRPr="007A22B1" w:rsidRDefault="00350B34" w:rsidP="00BD4B01">
      <w:pPr>
        <w:tabs>
          <w:tab w:val="left" w:pos="708"/>
        </w:tabs>
        <w:spacing w:after="0"/>
        <w:ind w:left="5580"/>
        <w:jc w:val="left"/>
        <w:rPr>
          <w:b/>
          <w:sz w:val="10"/>
          <w:szCs w:val="10"/>
        </w:rPr>
      </w:pPr>
    </w:p>
    <w:p w:rsidR="00111CFE" w:rsidRPr="007A22B1" w:rsidRDefault="00111CFE" w:rsidP="00BD4B01">
      <w:pPr>
        <w:tabs>
          <w:tab w:val="left" w:pos="708"/>
        </w:tabs>
        <w:spacing w:after="0"/>
        <w:ind w:left="5580"/>
        <w:jc w:val="left"/>
        <w:rPr>
          <w:b/>
          <w:bCs/>
        </w:rPr>
      </w:pPr>
      <w:r w:rsidRPr="007A22B1">
        <w:rPr>
          <w:b/>
          <w:bCs/>
        </w:rPr>
        <w:t>Заказчику</w:t>
      </w:r>
    </w:p>
    <w:p w:rsidR="00350B34" w:rsidRPr="007A22B1" w:rsidRDefault="00111CFE" w:rsidP="00BD4B01">
      <w:pPr>
        <w:tabs>
          <w:tab w:val="left" w:pos="708"/>
        </w:tabs>
        <w:spacing w:after="0"/>
        <w:ind w:left="5580"/>
        <w:jc w:val="left"/>
      </w:pPr>
      <w:r w:rsidRPr="007A22B1">
        <w:rPr>
          <w:b/>
          <w:bCs/>
        </w:rPr>
        <w:t>______________________________________________________________________</w:t>
      </w:r>
    </w:p>
    <w:p w:rsidR="00350B34" w:rsidRPr="007A22B1" w:rsidRDefault="00350B34" w:rsidP="00BD4B01">
      <w:pPr>
        <w:tabs>
          <w:tab w:val="left" w:pos="708"/>
        </w:tabs>
        <w:spacing w:after="0"/>
        <w:ind w:left="5580"/>
        <w:jc w:val="left"/>
        <w:rPr>
          <w:bCs/>
        </w:rPr>
      </w:pPr>
    </w:p>
    <w:p w:rsidR="002D4BB0" w:rsidRDefault="002D4BB0" w:rsidP="00BD4B01">
      <w:pPr>
        <w:tabs>
          <w:tab w:val="left" w:pos="708"/>
        </w:tabs>
        <w:jc w:val="center"/>
        <w:rPr>
          <w:sz w:val="32"/>
          <w:szCs w:val="32"/>
        </w:rPr>
      </w:pPr>
      <w:r w:rsidRPr="007F4192">
        <w:rPr>
          <w:sz w:val="32"/>
          <w:szCs w:val="32"/>
        </w:rPr>
        <w:t>ПРЕДЛОЖЕНИЕ О КАЧЕСТВЕ УСЛУГ</w:t>
      </w:r>
    </w:p>
    <w:p w:rsidR="00350B34" w:rsidRPr="007A22B1" w:rsidRDefault="00350B34" w:rsidP="00C634FA">
      <w:pPr>
        <w:widowControl w:val="0"/>
        <w:spacing w:after="0"/>
        <w:rPr>
          <w:i/>
          <w:sz w:val="20"/>
        </w:rPr>
      </w:pPr>
      <w:r w:rsidRPr="007A22B1">
        <w:t xml:space="preserve">1. Исполняя наши обязательства и изучив конкурсную документацию </w:t>
      </w:r>
      <w:r w:rsidR="000D4117" w:rsidRPr="000D4117">
        <w:t>на право заключения д</w:t>
      </w:r>
      <w:r w:rsidR="000D4117" w:rsidRPr="000D4117">
        <w:t>о</w:t>
      </w:r>
      <w:r w:rsidR="000D4117" w:rsidRPr="000D4117">
        <w:t>говора на поставку ГСМ (АИ-92, АИ-95, ДТ) для ООО «ОЭСК»</w:t>
      </w:r>
      <w:r w:rsidRPr="007A22B1">
        <w:rPr>
          <w:b/>
        </w:rPr>
        <w:t xml:space="preserve">, </w:t>
      </w:r>
      <w:r w:rsidRPr="007A22B1">
        <w:t xml:space="preserve">в том числе условия и порядок проведения настоящего конкурса, </w:t>
      </w:r>
      <w:r w:rsidR="006D3467" w:rsidRPr="007A22B1">
        <w:t xml:space="preserve">проект договора, </w:t>
      </w:r>
      <w:r w:rsidR="0006469D" w:rsidRPr="007A22B1">
        <w:t>Т</w:t>
      </w:r>
      <w:r w:rsidRPr="007A22B1">
        <w:t>ехническое задание</w:t>
      </w:r>
      <w:r w:rsidR="0006469D" w:rsidRPr="007A22B1">
        <w:t xml:space="preserve"> </w:t>
      </w:r>
      <w:r w:rsidR="00C634FA" w:rsidRPr="001A4581">
        <w:rPr>
          <w:spacing w:val="-6"/>
        </w:rPr>
        <w:t xml:space="preserve">на выполнение работ </w:t>
      </w:r>
      <w:r w:rsidR="000D4117">
        <w:t>по</w:t>
      </w:r>
      <w:r w:rsidR="000D4117" w:rsidRPr="000D4117">
        <w:t xml:space="preserve"> по</w:t>
      </w:r>
      <w:r w:rsidR="000D4117">
        <w:t>ставке</w:t>
      </w:r>
      <w:r w:rsidR="000D4117" w:rsidRPr="000D4117">
        <w:t xml:space="preserve"> ГСМ (АИ-92, АИ-95, ДТ) для ООО «ОЭСК»</w:t>
      </w:r>
      <w:r w:rsidRPr="007A22B1">
        <w:t>, мы</w:t>
      </w:r>
    </w:p>
    <w:p w:rsidR="00350B34" w:rsidRPr="007A22B1" w:rsidRDefault="00350B34" w:rsidP="00BD4B01">
      <w:pPr>
        <w:tabs>
          <w:tab w:val="left" w:pos="708"/>
        </w:tabs>
      </w:pPr>
      <w:r w:rsidRPr="007A22B1">
        <w:rPr>
          <w:b/>
        </w:rPr>
        <w:t>__________________________________________________________________________________</w:t>
      </w:r>
    </w:p>
    <w:p w:rsidR="00350B34" w:rsidRPr="007A22B1" w:rsidRDefault="00350B34" w:rsidP="00BD4B01">
      <w:pPr>
        <w:pStyle w:val="ad"/>
        <w:tabs>
          <w:tab w:val="left" w:pos="708"/>
        </w:tabs>
        <w:spacing w:after="0"/>
        <w:jc w:val="center"/>
        <w:rPr>
          <w:i/>
          <w:szCs w:val="24"/>
          <w:vertAlign w:val="superscript"/>
        </w:rPr>
      </w:pPr>
      <w:r w:rsidRPr="007A22B1">
        <w:rPr>
          <w:i/>
          <w:szCs w:val="24"/>
          <w:vertAlign w:val="superscript"/>
        </w:rPr>
        <w:t xml:space="preserve">(полное наименование организации  или Ф.И.О. Участника </w:t>
      </w:r>
      <w:r w:rsidR="00091DC2" w:rsidRPr="007A22B1">
        <w:rPr>
          <w:i/>
          <w:szCs w:val="24"/>
          <w:vertAlign w:val="superscript"/>
        </w:rPr>
        <w:t>закупки</w:t>
      </w:r>
      <w:r w:rsidRPr="007A22B1">
        <w:rPr>
          <w:i/>
          <w:szCs w:val="24"/>
          <w:vertAlign w:val="superscript"/>
        </w:rPr>
        <w:t>)</w:t>
      </w:r>
    </w:p>
    <w:p w:rsidR="00350B34" w:rsidRPr="007A22B1" w:rsidRDefault="00350B34" w:rsidP="00BD4B01">
      <w:pPr>
        <w:pStyle w:val="ad"/>
        <w:tabs>
          <w:tab w:val="left" w:pos="708"/>
        </w:tabs>
        <w:rPr>
          <w:szCs w:val="24"/>
        </w:rPr>
      </w:pPr>
      <w:r w:rsidRPr="007A22B1">
        <w:rPr>
          <w:szCs w:val="24"/>
        </w:rPr>
        <w:t>в лице ___________________________________________________________________________</w:t>
      </w:r>
    </w:p>
    <w:p w:rsidR="00350B34" w:rsidRPr="007A22B1" w:rsidRDefault="00350B34" w:rsidP="00BD4B01">
      <w:pPr>
        <w:pStyle w:val="ad"/>
        <w:tabs>
          <w:tab w:val="left" w:pos="708"/>
        </w:tabs>
        <w:spacing w:after="0"/>
        <w:jc w:val="center"/>
        <w:rPr>
          <w:i/>
          <w:szCs w:val="24"/>
          <w:vertAlign w:val="superscript"/>
        </w:rPr>
      </w:pPr>
      <w:r w:rsidRPr="007A22B1">
        <w:rPr>
          <w:i/>
          <w:szCs w:val="24"/>
          <w:vertAlign w:val="superscript"/>
        </w:rPr>
        <w:t>(наименование должности руководителя организации (уполномоченного лица), его Ф.И.О. (полностью))</w:t>
      </w:r>
    </w:p>
    <w:p w:rsidR="00350B34" w:rsidRPr="007A22B1" w:rsidRDefault="00350B34" w:rsidP="00BD4B01">
      <w:pPr>
        <w:pStyle w:val="ad"/>
        <w:tabs>
          <w:tab w:val="left" w:pos="708"/>
        </w:tabs>
      </w:pPr>
      <w:r w:rsidRPr="007A22B1">
        <w:rPr>
          <w:szCs w:val="24"/>
        </w:rPr>
        <w:t xml:space="preserve">уполномоченного в случае признания нас Победителем конкурса подписать договор, согласны </w:t>
      </w:r>
      <w:r w:rsidR="002D4BB0" w:rsidRPr="002D4BB0">
        <w:t xml:space="preserve">оказать услуги </w:t>
      </w:r>
      <w:r w:rsidRPr="002D4BB0">
        <w:t>в соответствии с требованиями конкурсной документации и на условиях, ук</w:t>
      </w:r>
      <w:r w:rsidRPr="002D4BB0">
        <w:t>а</w:t>
      </w:r>
      <w:r w:rsidRPr="007A22B1">
        <w:t xml:space="preserve">занных </w:t>
      </w:r>
      <w:r w:rsidR="009F0F4B">
        <w:t>ниже</w:t>
      </w:r>
      <w:r w:rsidRPr="007A22B1">
        <w:t>:</w:t>
      </w:r>
    </w:p>
    <w:p w:rsidR="00350B34" w:rsidRPr="0006146A" w:rsidRDefault="00350B34" w:rsidP="00BD4B01">
      <w:pPr>
        <w:tabs>
          <w:tab w:val="left" w:pos="708"/>
        </w:tabs>
        <w:rPr>
          <w:i/>
          <w:sz w:val="4"/>
          <w:szCs w:val="4"/>
          <w:u w:val="single"/>
        </w:rPr>
      </w:pPr>
    </w:p>
    <w:p w:rsidR="00AF5F34" w:rsidRPr="0006146A" w:rsidRDefault="00AF5F34" w:rsidP="00BD4B01">
      <w:pPr>
        <w:tabs>
          <w:tab w:val="left" w:pos="708"/>
        </w:tabs>
        <w:jc w:val="center"/>
        <w:rPr>
          <w:i/>
          <w:u w:val="single"/>
        </w:rPr>
      </w:pPr>
      <w:r w:rsidRPr="0006146A">
        <w:rPr>
          <w:i/>
          <w:u w:val="single"/>
        </w:rPr>
        <w:t>Участником закупки производится опис</w:t>
      </w:r>
      <w:r w:rsidR="00EA06F7">
        <w:rPr>
          <w:i/>
          <w:u w:val="single"/>
        </w:rPr>
        <w:t xml:space="preserve">ание </w:t>
      </w:r>
      <w:r w:rsidRPr="0006146A">
        <w:rPr>
          <w:i/>
          <w:u w:val="single"/>
        </w:rPr>
        <w:t>согласно конкурсной документации</w:t>
      </w:r>
    </w:p>
    <w:p w:rsidR="0006146A" w:rsidRDefault="0006146A" w:rsidP="00BD4B01">
      <w:pPr>
        <w:tabs>
          <w:tab w:val="left" w:pos="708"/>
        </w:tabs>
      </w:pPr>
    </w:p>
    <w:p w:rsidR="0006146A" w:rsidRDefault="0006146A" w:rsidP="00BD4B01">
      <w:pPr>
        <w:pStyle w:val="ad"/>
        <w:tabs>
          <w:tab w:val="left" w:pos="708"/>
        </w:tabs>
        <w:jc w:val="center"/>
        <w:rPr>
          <w:b/>
          <w:i/>
        </w:rPr>
      </w:pPr>
      <w:r w:rsidRPr="00BC1C61">
        <w:rPr>
          <w:b/>
          <w:i/>
        </w:rPr>
        <w:t>ДОПОЛНИТЕЛЬНЫЕ ПРЕДЛОЖЕНИЯ*</w:t>
      </w:r>
    </w:p>
    <w:p w:rsidR="002D4BB0" w:rsidRPr="00D35753" w:rsidRDefault="00FE6F2C" w:rsidP="00575925">
      <w:pPr>
        <w:pStyle w:val="ad"/>
        <w:numPr>
          <w:ilvl w:val="0"/>
          <w:numId w:val="5"/>
        </w:numPr>
        <w:tabs>
          <w:tab w:val="left" w:pos="708"/>
        </w:tabs>
        <w:rPr>
          <w:b/>
          <w:i/>
        </w:rPr>
      </w:pPr>
      <w:r>
        <w:rPr>
          <w:b/>
          <w:i/>
        </w:rPr>
        <w:t>Являются обязательными</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63"/>
        <w:gridCol w:w="5617"/>
        <w:gridCol w:w="3543"/>
      </w:tblGrid>
      <w:tr w:rsidR="002D4BB0" w:rsidRPr="00D35753" w:rsidTr="00BD4B01">
        <w:trPr>
          <w:trHeight w:val="629"/>
        </w:trPr>
        <w:tc>
          <w:tcPr>
            <w:tcW w:w="763" w:type="dxa"/>
            <w:vAlign w:val="center"/>
          </w:tcPr>
          <w:p w:rsidR="002D4BB0" w:rsidRPr="00D35753" w:rsidRDefault="002D4BB0" w:rsidP="00BD4B01">
            <w:pPr>
              <w:spacing w:after="0"/>
              <w:jc w:val="center"/>
              <w:rPr>
                <w:b/>
                <w:bCs/>
                <w:sz w:val="22"/>
                <w:szCs w:val="22"/>
              </w:rPr>
            </w:pPr>
            <w:r w:rsidRPr="00D35753">
              <w:rPr>
                <w:b/>
                <w:bCs/>
                <w:sz w:val="22"/>
                <w:szCs w:val="22"/>
              </w:rPr>
              <w:t>№</w:t>
            </w:r>
          </w:p>
        </w:tc>
        <w:tc>
          <w:tcPr>
            <w:tcW w:w="5617" w:type="dxa"/>
            <w:vAlign w:val="center"/>
          </w:tcPr>
          <w:p w:rsidR="002D4BB0" w:rsidRPr="00D35753" w:rsidRDefault="002D4BB0" w:rsidP="00BD4B01">
            <w:pPr>
              <w:spacing w:after="0"/>
              <w:jc w:val="center"/>
              <w:rPr>
                <w:b/>
                <w:bCs/>
                <w:sz w:val="22"/>
                <w:szCs w:val="22"/>
              </w:rPr>
            </w:pPr>
            <w:r w:rsidRPr="00D35753">
              <w:rPr>
                <w:b/>
                <w:bCs/>
                <w:sz w:val="22"/>
                <w:szCs w:val="22"/>
              </w:rPr>
              <w:t>Наименование показателя</w:t>
            </w:r>
          </w:p>
        </w:tc>
        <w:tc>
          <w:tcPr>
            <w:tcW w:w="3543" w:type="dxa"/>
            <w:vAlign w:val="center"/>
          </w:tcPr>
          <w:p w:rsidR="002D4BB0" w:rsidRPr="00D35753" w:rsidRDefault="002D4BB0" w:rsidP="00BD4B01">
            <w:pPr>
              <w:spacing w:after="0"/>
              <w:jc w:val="center"/>
              <w:rPr>
                <w:b/>
                <w:bCs/>
                <w:sz w:val="22"/>
                <w:szCs w:val="22"/>
              </w:rPr>
            </w:pPr>
            <w:r w:rsidRPr="00D35753">
              <w:rPr>
                <w:b/>
                <w:bCs/>
                <w:sz w:val="22"/>
                <w:szCs w:val="22"/>
              </w:rPr>
              <w:t>Данные участника закупки</w:t>
            </w:r>
          </w:p>
        </w:tc>
      </w:tr>
      <w:tr w:rsidR="002D4BB0" w:rsidRPr="00BC1C61" w:rsidTr="00190976">
        <w:trPr>
          <w:trHeight w:val="924"/>
        </w:trPr>
        <w:tc>
          <w:tcPr>
            <w:tcW w:w="763" w:type="dxa"/>
          </w:tcPr>
          <w:p w:rsidR="002D4BB0" w:rsidRPr="00D35753" w:rsidRDefault="002D4BB0" w:rsidP="00BD4B01">
            <w:pPr>
              <w:spacing w:after="0"/>
              <w:rPr>
                <w:sz w:val="22"/>
                <w:szCs w:val="22"/>
              </w:rPr>
            </w:pPr>
            <w:r w:rsidRPr="00D35753">
              <w:rPr>
                <w:sz w:val="22"/>
                <w:szCs w:val="22"/>
              </w:rPr>
              <w:t>1.</w:t>
            </w:r>
          </w:p>
        </w:tc>
        <w:tc>
          <w:tcPr>
            <w:tcW w:w="5617" w:type="dxa"/>
            <w:vAlign w:val="center"/>
          </w:tcPr>
          <w:p w:rsidR="002D4BB0" w:rsidRPr="002F0775" w:rsidRDefault="002F0775" w:rsidP="00BD4B01">
            <w:pPr>
              <w:spacing w:after="0"/>
              <w:rPr>
                <w:i/>
                <w:sz w:val="22"/>
                <w:szCs w:val="22"/>
              </w:rPr>
            </w:pPr>
            <w:r w:rsidRPr="002F0775">
              <w:rPr>
                <w:i/>
              </w:rPr>
              <w:t>Наличие выполнения аналогичных договоров (спра</w:t>
            </w:r>
            <w:r w:rsidRPr="002F0775">
              <w:rPr>
                <w:i/>
              </w:rPr>
              <w:t>в</w:t>
            </w:r>
            <w:r w:rsidRPr="002F0775">
              <w:rPr>
                <w:i/>
              </w:rPr>
              <w:t>ка о перечне и объемах выполнения аналогичных д</w:t>
            </w:r>
            <w:r w:rsidRPr="002F0775">
              <w:rPr>
                <w:i/>
              </w:rPr>
              <w:t>о</w:t>
            </w:r>
            <w:r w:rsidRPr="002F0775">
              <w:rPr>
                <w:i/>
              </w:rPr>
              <w:t>говоров)</w:t>
            </w:r>
          </w:p>
        </w:tc>
        <w:tc>
          <w:tcPr>
            <w:tcW w:w="3543" w:type="dxa"/>
            <w:vAlign w:val="center"/>
          </w:tcPr>
          <w:p w:rsidR="002D4BB0" w:rsidRPr="007D08F0" w:rsidRDefault="00BD4B01" w:rsidP="00BD4B01">
            <w:pPr>
              <w:spacing w:after="0"/>
              <w:jc w:val="center"/>
              <w:rPr>
                <w:i/>
                <w:sz w:val="22"/>
                <w:szCs w:val="22"/>
              </w:rPr>
            </w:pPr>
            <w:r w:rsidRPr="00D35753">
              <w:rPr>
                <w:i/>
                <w:sz w:val="22"/>
                <w:szCs w:val="22"/>
              </w:rPr>
              <w:t xml:space="preserve">Предоставляется в произвольной форме в соответствии с </w:t>
            </w:r>
            <w:proofErr w:type="spellStart"/>
            <w:r w:rsidRPr="00D35753">
              <w:rPr>
                <w:i/>
                <w:sz w:val="22"/>
                <w:szCs w:val="22"/>
              </w:rPr>
              <w:t>пп</w:t>
            </w:r>
            <w:proofErr w:type="spellEnd"/>
            <w:r w:rsidRPr="00D35753">
              <w:rPr>
                <w:i/>
                <w:sz w:val="22"/>
                <w:szCs w:val="22"/>
              </w:rPr>
              <w:t>. 2 Приложе</w:t>
            </w:r>
            <w:r>
              <w:rPr>
                <w:i/>
                <w:sz w:val="22"/>
                <w:szCs w:val="22"/>
              </w:rPr>
              <w:t>ния № 1 к Информацио</w:t>
            </w:r>
            <w:r>
              <w:rPr>
                <w:i/>
                <w:sz w:val="22"/>
                <w:szCs w:val="22"/>
              </w:rPr>
              <w:t>н</w:t>
            </w:r>
            <w:r>
              <w:rPr>
                <w:i/>
                <w:sz w:val="22"/>
                <w:szCs w:val="22"/>
              </w:rPr>
              <w:t>ной карте</w:t>
            </w:r>
            <w:r w:rsidRPr="00D35753">
              <w:rPr>
                <w:i/>
                <w:sz w:val="22"/>
                <w:szCs w:val="22"/>
              </w:rPr>
              <w:t>.</w:t>
            </w:r>
          </w:p>
        </w:tc>
      </w:tr>
      <w:tr w:rsidR="002D4BB0" w:rsidRPr="00BC1C61" w:rsidTr="00190976">
        <w:trPr>
          <w:trHeight w:val="924"/>
        </w:trPr>
        <w:tc>
          <w:tcPr>
            <w:tcW w:w="763" w:type="dxa"/>
          </w:tcPr>
          <w:p w:rsidR="002D4BB0" w:rsidRPr="00BC1C61" w:rsidRDefault="002D4BB0" w:rsidP="00BD4B01">
            <w:pPr>
              <w:spacing w:after="0"/>
              <w:rPr>
                <w:sz w:val="22"/>
                <w:szCs w:val="22"/>
              </w:rPr>
            </w:pPr>
            <w:r w:rsidRPr="00BC1C61">
              <w:rPr>
                <w:sz w:val="22"/>
                <w:szCs w:val="22"/>
              </w:rPr>
              <w:t>2.</w:t>
            </w:r>
          </w:p>
        </w:tc>
        <w:tc>
          <w:tcPr>
            <w:tcW w:w="5617" w:type="dxa"/>
            <w:vAlign w:val="center"/>
          </w:tcPr>
          <w:p w:rsidR="002D4BB0" w:rsidRPr="002F0775" w:rsidRDefault="00FE6F2C" w:rsidP="00BD4B01">
            <w:pPr>
              <w:spacing w:after="0"/>
              <w:rPr>
                <w:i/>
                <w:sz w:val="22"/>
                <w:szCs w:val="22"/>
              </w:rPr>
            </w:pPr>
            <w:proofErr w:type="gramStart"/>
            <w:r w:rsidRPr="00FE6F2C">
              <w:rPr>
                <w:i/>
              </w:rPr>
              <w:t>Наличие у «Участника» АЗС в близи основных адр</w:t>
            </w:r>
            <w:r w:rsidRPr="00FE6F2C">
              <w:rPr>
                <w:i/>
              </w:rPr>
              <w:t>е</w:t>
            </w:r>
            <w:r w:rsidRPr="00FE6F2C">
              <w:rPr>
                <w:i/>
              </w:rPr>
              <w:t xml:space="preserve">сов «Заказчика» не менее 5 км (г. Прокопьевск, ул. Гайдара, 43 </w:t>
            </w:r>
            <w:proofErr w:type="spellStart"/>
            <w:r w:rsidRPr="00FE6F2C">
              <w:rPr>
                <w:i/>
              </w:rPr>
              <w:t>пом</w:t>
            </w:r>
            <w:proofErr w:type="spellEnd"/>
            <w:r w:rsidRPr="00FE6F2C">
              <w:rPr>
                <w:i/>
              </w:rPr>
              <w:t xml:space="preserve">. 1П, г. </w:t>
            </w:r>
            <w:proofErr w:type="spellStart"/>
            <w:r w:rsidRPr="00FE6F2C">
              <w:rPr>
                <w:i/>
              </w:rPr>
              <w:t>Киселевск</w:t>
            </w:r>
            <w:proofErr w:type="spellEnd"/>
            <w:r w:rsidRPr="00FE6F2C">
              <w:rPr>
                <w:i/>
              </w:rPr>
              <w:t>, ул. Боевая, 27 а)</w:t>
            </w:r>
            <w:proofErr w:type="gramEnd"/>
          </w:p>
        </w:tc>
        <w:tc>
          <w:tcPr>
            <w:tcW w:w="3543" w:type="dxa"/>
            <w:vAlign w:val="center"/>
          </w:tcPr>
          <w:p w:rsidR="002D4BB0" w:rsidRPr="00BC1C61" w:rsidRDefault="002D4BB0" w:rsidP="00BD4B01">
            <w:pPr>
              <w:spacing w:after="0"/>
              <w:jc w:val="center"/>
              <w:rPr>
                <w:i/>
                <w:sz w:val="22"/>
                <w:szCs w:val="22"/>
              </w:rPr>
            </w:pPr>
            <w:r w:rsidRPr="00AE5899">
              <w:rPr>
                <w:i/>
                <w:sz w:val="22"/>
                <w:szCs w:val="22"/>
              </w:rPr>
              <w:t xml:space="preserve">Предоставляется в произвольной форме в соответствии с </w:t>
            </w:r>
            <w:proofErr w:type="spellStart"/>
            <w:r w:rsidRPr="00AE5899">
              <w:rPr>
                <w:i/>
                <w:sz w:val="22"/>
                <w:szCs w:val="22"/>
              </w:rPr>
              <w:t>пп</w:t>
            </w:r>
            <w:proofErr w:type="spellEnd"/>
            <w:r w:rsidRPr="00AE5899">
              <w:rPr>
                <w:i/>
                <w:sz w:val="22"/>
                <w:szCs w:val="22"/>
              </w:rPr>
              <w:t>. 2 Приложения № 1 к Информацио</w:t>
            </w:r>
            <w:r w:rsidRPr="00AE5899">
              <w:rPr>
                <w:i/>
                <w:sz w:val="22"/>
                <w:szCs w:val="22"/>
              </w:rPr>
              <w:t>н</w:t>
            </w:r>
            <w:r w:rsidRPr="00AE5899">
              <w:rPr>
                <w:i/>
                <w:sz w:val="22"/>
                <w:szCs w:val="22"/>
              </w:rPr>
              <w:t>ной карте</w:t>
            </w:r>
          </w:p>
        </w:tc>
      </w:tr>
      <w:tr w:rsidR="002F0775" w:rsidRPr="00BC1C61" w:rsidTr="00190976">
        <w:trPr>
          <w:trHeight w:val="924"/>
        </w:trPr>
        <w:tc>
          <w:tcPr>
            <w:tcW w:w="763" w:type="dxa"/>
          </w:tcPr>
          <w:p w:rsidR="002F0775" w:rsidRPr="00BC1C61" w:rsidRDefault="002F0775" w:rsidP="00BD4B01">
            <w:pPr>
              <w:spacing w:after="0"/>
              <w:rPr>
                <w:sz w:val="22"/>
                <w:szCs w:val="22"/>
              </w:rPr>
            </w:pPr>
            <w:r>
              <w:rPr>
                <w:sz w:val="22"/>
                <w:szCs w:val="22"/>
              </w:rPr>
              <w:t>3.</w:t>
            </w:r>
          </w:p>
        </w:tc>
        <w:tc>
          <w:tcPr>
            <w:tcW w:w="5617" w:type="dxa"/>
            <w:vAlign w:val="center"/>
          </w:tcPr>
          <w:p w:rsidR="002F0775" w:rsidRPr="002F0775" w:rsidRDefault="002F0775" w:rsidP="00BD4B01">
            <w:pPr>
              <w:spacing w:after="0"/>
              <w:rPr>
                <w:i/>
              </w:rPr>
            </w:pPr>
            <w:r w:rsidRPr="002F0775">
              <w:rPr>
                <w:i/>
              </w:rPr>
              <w:t>Наличие правильности заполнения заявки на уч</w:t>
            </w:r>
            <w:r w:rsidRPr="002F0775">
              <w:rPr>
                <w:i/>
              </w:rPr>
              <w:t>а</w:t>
            </w:r>
            <w:r w:rsidRPr="002F0775">
              <w:rPr>
                <w:i/>
              </w:rPr>
              <w:t>стие в закупке (согласно конкурсной документации)</w:t>
            </w:r>
          </w:p>
        </w:tc>
        <w:tc>
          <w:tcPr>
            <w:tcW w:w="3543" w:type="dxa"/>
            <w:vAlign w:val="center"/>
          </w:tcPr>
          <w:p w:rsidR="002F0775" w:rsidRPr="002F0775" w:rsidRDefault="002F0775" w:rsidP="00BD4B01">
            <w:pPr>
              <w:spacing w:after="0"/>
              <w:jc w:val="center"/>
              <w:rPr>
                <w:i/>
                <w:sz w:val="22"/>
                <w:szCs w:val="22"/>
              </w:rPr>
            </w:pPr>
            <w:r w:rsidRPr="00AE5899">
              <w:rPr>
                <w:i/>
                <w:sz w:val="22"/>
                <w:szCs w:val="22"/>
              </w:rPr>
              <w:t xml:space="preserve">Предоставляется в произвольной форме в соответствии с </w:t>
            </w:r>
            <w:proofErr w:type="spellStart"/>
            <w:r w:rsidRPr="00AE5899">
              <w:rPr>
                <w:i/>
                <w:sz w:val="22"/>
                <w:szCs w:val="22"/>
              </w:rPr>
              <w:t>пп</w:t>
            </w:r>
            <w:proofErr w:type="spellEnd"/>
            <w:r w:rsidRPr="00AE5899">
              <w:rPr>
                <w:i/>
                <w:sz w:val="22"/>
                <w:szCs w:val="22"/>
              </w:rPr>
              <w:t>. 2 Приложения № 1 к Информацио</w:t>
            </w:r>
            <w:r w:rsidRPr="00AE5899">
              <w:rPr>
                <w:i/>
                <w:sz w:val="22"/>
                <w:szCs w:val="22"/>
              </w:rPr>
              <w:t>н</w:t>
            </w:r>
            <w:r w:rsidRPr="00AE5899">
              <w:rPr>
                <w:i/>
                <w:sz w:val="22"/>
                <w:szCs w:val="22"/>
              </w:rPr>
              <w:t>ной карте</w:t>
            </w:r>
          </w:p>
        </w:tc>
      </w:tr>
      <w:tr w:rsidR="002F0775" w:rsidRPr="00BC1C61" w:rsidTr="00190976">
        <w:trPr>
          <w:trHeight w:val="924"/>
        </w:trPr>
        <w:tc>
          <w:tcPr>
            <w:tcW w:w="763" w:type="dxa"/>
          </w:tcPr>
          <w:p w:rsidR="002F0775" w:rsidRPr="00BC1C61" w:rsidRDefault="002F0775" w:rsidP="00BD4B01">
            <w:pPr>
              <w:spacing w:after="0"/>
              <w:rPr>
                <w:sz w:val="22"/>
                <w:szCs w:val="22"/>
              </w:rPr>
            </w:pPr>
            <w:r>
              <w:rPr>
                <w:sz w:val="22"/>
                <w:szCs w:val="22"/>
              </w:rPr>
              <w:t>4.</w:t>
            </w:r>
          </w:p>
        </w:tc>
        <w:tc>
          <w:tcPr>
            <w:tcW w:w="5617" w:type="dxa"/>
            <w:vAlign w:val="center"/>
          </w:tcPr>
          <w:p w:rsidR="002F0775" w:rsidRPr="002F0775" w:rsidRDefault="002F0775" w:rsidP="00BD4B01">
            <w:pPr>
              <w:spacing w:after="0"/>
              <w:rPr>
                <w:i/>
              </w:rPr>
            </w:pPr>
            <w:r w:rsidRPr="002F0775">
              <w:rPr>
                <w:i/>
              </w:rPr>
              <w:t>Степень надежности организации, а именно пр</w:t>
            </w:r>
            <w:r w:rsidRPr="002F0775">
              <w:rPr>
                <w:i/>
              </w:rPr>
              <w:t>о</w:t>
            </w:r>
            <w:r w:rsidRPr="002F0775">
              <w:rPr>
                <w:i/>
              </w:rPr>
              <w:t>должительность деятельности организации</w:t>
            </w:r>
          </w:p>
        </w:tc>
        <w:tc>
          <w:tcPr>
            <w:tcW w:w="3543" w:type="dxa"/>
            <w:vAlign w:val="center"/>
          </w:tcPr>
          <w:p w:rsidR="002F0775" w:rsidRPr="00AE5899" w:rsidRDefault="002F0775" w:rsidP="00BD4B01">
            <w:pPr>
              <w:spacing w:after="0"/>
              <w:jc w:val="center"/>
              <w:rPr>
                <w:i/>
                <w:sz w:val="22"/>
                <w:szCs w:val="22"/>
              </w:rPr>
            </w:pPr>
            <w:r w:rsidRPr="00AE5899">
              <w:rPr>
                <w:i/>
                <w:sz w:val="22"/>
                <w:szCs w:val="22"/>
              </w:rPr>
              <w:t xml:space="preserve">Предоставляется в произвольной форме в соответствии с </w:t>
            </w:r>
            <w:proofErr w:type="spellStart"/>
            <w:r w:rsidRPr="00AE5899">
              <w:rPr>
                <w:i/>
                <w:sz w:val="22"/>
                <w:szCs w:val="22"/>
              </w:rPr>
              <w:t>пп</w:t>
            </w:r>
            <w:proofErr w:type="spellEnd"/>
            <w:r w:rsidRPr="00AE5899">
              <w:rPr>
                <w:i/>
                <w:sz w:val="22"/>
                <w:szCs w:val="22"/>
              </w:rPr>
              <w:t>. 2 Приложения № 1 к Информацио</w:t>
            </w:r>
            <w:r w:rsidRPr="00AE5899">
              <w:rPr>
                <w:i/>
                <w:sz w:val="22"/>
                <w:szCs w:val="22"/>
              </w:rPr>
              <w:t>н</w:t>
            </w:r>
            <w:r w:rsidRPr="00AE5899">
              <w:rPr>
                <w:i/>
                <w:sz w:val="22"/>
                <w:szCs w:val="22"/>
              </w:rPr>
              <w:t>ной карте</w:t>
            </w:r>
          </w:p>
        </w:tc>
      </w:tr>
    </w:tbl>
    <w:p w:rsidR="00350B34" w:rsidRPr="007A22B1" w:rsidRDefault="00350B34" w:rsidP="00575925">
      <w:pPr>
        <w:pStyle w:val="ad"/>
        <w:numPr>
          <w:ilvl w:val="0"/>
          <w:numId w:val="5"/>
        </w:numPr>
        <w:tabs>
          <w:tab w:val="left" w:pos="708"/>
        </w:tabs>
        <w:ind w:left="714" w:hanging="357"/>
      </w:pPr>
      <w:r w:rsidRPr="007A22B1">
        <w:t xml:space="preserve">2. Мы ознакомлены с материалами, содержащимися в </w:t>
      </w:r>
      <w:r w:rsidR="00AC3CF4" w:rsidRPr="007A22B1">
        <w:t>Т</w:t>
      </w:r>
      <w:r w:rsidRPr="007A22B1">
        <w:t>ехнической части конкурсной документации, влияющими на стоимость</w:t>
      </w:r>
      <w:r w:rsidR="002D4BB0">
        <w:t xml:space="preserve"> оказания услуг</w:t>
      </w:r>
      <w:r w:rsidRPr="007A22B1">
        <w:t>.</w:t>
      </w:r>
    </w:p>
    <w:p w:rsidR="00350B34" w:rsidRPr="007A22B1" w:rsidRDefault="00350B34" w:rsidP="00BD4B01">
      <w:pPr>
        <w:tabs>
          <w:tab w:val="left" w:pos="708"/>
        </w:tabs>
        <w:rPr>
          <w:sz w:val="4"/>
          <w:szCs w:val="4"/>
        </w:rPr>
      </w:pPr>
    </w:p>
    <w:p w:rsidR="00350B34" w:rsidRPr="007A22B1" w:rsidRDefault="00350B34" w:rsidP="00BD4B01">
      <w:pPr>
        <w:tabs>
          <w:tab w:val="left" w:pos="708"/>
        </w:tabs>
        <w:rPr>
          <w:sz w:val="4"/>
          <w:szCs w:val="4"/>
        </w:rPr>
      </w:pPr>
    </w:p>
    <w:p w:rsidR="00350B34" w:rsidRPr="007A22B1" w:rsidRDefault="00350B34" w:rsidP="00BD4B01">
      <w:pPr>
        <w:tabs>
          <w:tab w:val="left" w:pos="708"/>
        </w:tabs>
      </w:pPr>
      <w:r w:rsidRPr="007A22B1">
        <w:t>_______________________               _______________________             /___________________/</w:t>
      </w:r>
    </w:p>
    <w:p w:rsidR="00350B34" w:rsidRPr="007A22B1" w:rsidRDefault="00350B34" w:rsidP="00BD4B01">
      <w:pPr>
        <w:tabs>
          <w:tab w:val="left" w:pos="708"/>
        </w:tabs>
        <w:rPr>
          <w:i/>
        </w:rPr>
      </w:pPr>
      <w:r w:rsidRPr="007A22B1">
        <w:rPr>
          <w:i/>
        </w:rPr>
        <w:t xml:space="preserve">       (должность)                                             (подпись)                                           (ФИО)</w:t>
      </w:r>
    </w:p>
    <w:p w:rsidR="00132E89" w:rsidRPr="007A22B1" w:rsidRDefault="00350B34" w:rsidP="00BD4B01">
      <w:pPr>
        <w:tabs>
          <w:tab w:val="left" w:pos="708"/>
        </w:tabs>
        <w:spacing w:after="0"/>
        <w:ind w:firstLine="5600"/>
        <w:rPr>
          <w:i/>
        </w:rPr>
      </w:pPr>
      <w:r w:rsidRPr="007A22B1">
        <w:rPr>
          <w:i/>
        </w:rPr>
        <w:lastRenderedPageBreak/>
        <w:t>М.П.</w:t>
      </w:r>
      <w:r w:rsidR="00132E89" w:rsidRPr="00132E89">
        <w:rPr>
          <w:i/>
        </w:rPr>
        <w:t xml:space="preserve"> </w:t>
      </w:r>
      <w:r w:rsidR="00132E89">
        <w:rPr>
          <w:i/>
        </w:rPr>
        <w:t>(при наличии печати)</w:t>
      </w:r>
    </w:p>
    <w:p w:rsidR="00350B34" w:rsidRPr="007A22B1" w:rsidRDefault="00350B34" w:rsidP="00BD4B01">
      <w:pPr>
        <w:tabs>
          <w:tab w:val="left" w:pos="708"/>
        </w:tabs>
        <w:rPr>
          <w:i/>
          <w:sz w:val="22"/>
          <w:szCs w:val="22"/>
        </w:rPr>
      </w:pPr>
      <w:r w:rsidRPr="007A22B1">
        <w:rPr>
          <w:i/>
          <w:sz w:val="22"/>
          <w:szCs w:val="22"/>
          <w:u w:val="single"/>
        </w:rPr>
        <w:t>Примечание</w:t>
      </w:r>
      <w:r w:rsidRPr="007A22B1">
        <w:rPr>
          <w:i/>
          <w:sz w:val="22"/>
          <w:szCs w:val="22"/>
        </w:rPr>
        <w:t>:</w:t>
      </w:r>
    </w:p>
    <w:p w:rsidR="00350B34" w:rsidRPr="00BA3D55" w:rsidRDefault="00350B34" w:rsidP="00BD4B01">
      <w:pPr>
        <w:tabs>
          <w:tab w:val="left" w:pos="708"/>
        </w:tabs>
        <w:rPr>
          <w:i/>
          <w:sz w:val="22"/>
          <w:szCs w:val="22"/>
        </w:rPr>
      </w:pPr>
      <w:r w:rsidRPr="00BA3D55">
        <w:rPr>
          <w:i/>
          <w:sz w:val="22"/>
          <w:szCs w:val="22"/>
        </w:rPr>
        <w:t xml:space="preserve">Участник </w:t>
      </w:r>
      <w:r w:rsidR="00091DC2" w:rsidRPr="00BA3D55">
        <w:rPr>
          <w:i/>
          <w:sz w:val="22"/>
          <w:szCs w:val="22"/>
        </w:rPr>
        <w:t>закупки</w:t>
      </w:r>
      <w:r w:rsidRPr="00BA3D55">
        <w:rPr>
          <w:i/>
          <w:sz w:val="22"/>
          <w:szCs w:val="22"/>
        </w:rPr>
        <w:t xml:space="preserve"> по своему усмотрению, в подтверждение данных, представленных в настоящей форме, может прикладывать любые документы, характеризующие качество предлагаемых к </w:t>
      </w:r>
      <w:r w:rsidR="0000250F" w:rsidRPr="00BA3D55">
        <w:rPr>
          <w:i/>
          <w:sz w:val="22"/>
          <w:szCs w:val="22"/>
        </w:rPr>
        <w:t>поста</w:t>
      </w:r>
      <w:r w:rsidR="0000250F" w:rsidRPr="00BA3D55">
        <w:rPr>
          <w:i/>
          <w:sz w:val="22"/>
          <w:szCs w:val="22"/>
        </w:rPr>
        <w:t>в</w:t>
      </w:r>
      <w:r w:rsidR="0000250F" w:rsidRPr="00BA3D55">
        <w:rPr>
          <w:i/>
          <w:sz w:val="22"/>
          <w:szCs w:val="22"/>
        </w:rPr>
        <w:t>ке товаров,  выполнению</w:t>
      </w:r>
      <w:r w:rsidRPr="00BA3D55">
        <w:rPr>
          <w:i/>
          <w:sz w:val="22"/>
          <w:szCs w:val="22"/>
        </w:rPr>
        <w:t xml:space="preserve"> </w:t>
      </w:r>
      <w:r w:rsidR="006D3467" w:rsidRPr="00BA3D55">
        <w:rPr>
          <w:i/>
          <w:sz w:val="22"/>
          <w:szCs w:val="22"/>
        </w:rPr>
        <w:t>работ</w:t>
      </w:r>
      <w:r w:rsidR="0000250F" w:rsidRPr="00BA3D55">
        <w:rPr>
          <w:i/>
          <w:sz w:val="22"/>
          <w:szCs w:val="22"/>
        </w:rPr>
        <w:t xml:space="preserve">, оказанию </w:t>
      </w:r>
      <w:r w:rsidR="006D3467" w:rsidRPr="00BA3D55">
        <w:rPr>
          <w:i/>
          <w:sz w:val="22"/>
          <w:szCs w:val="22"/>
        </w:rPr>
        <w:t>услуг.</w:t>
      </w:r>
    </w:p>
    <w:p w:rsidR="002D4BB0" w:rsidRPr="007B4B71" w:rsidRDefault="00350B34" w:rsidP="00E07A2B">
      <w:pPr>
        <w:pStyle w:val="2"/>
      </w:pPr>
      <w:r w:rsidRPr="007A22B1">
        <w:br w:type="page"/>
      </w:r>
      <w:bookmarkStart w:id="351" w:name="_Toc435008339"/>
      <w:r w:rsidR="00BD4B01">
        <w:lastRenderedPageBreak/>
        <w:t>1</w:t>
      </w:r>
      <w:r w:rsidR="002D4BB0" w:rsidRPr="007B4B71">
        <w:t>.4.3. ФОРМЫ «КВАЛИФИКАЦИЯ УЧАСТНИКА КОНКУРСА»</w:t>
      </w:r>
    </w:p>
    <w:p w:rsidR="002D4BB0" w:rsidRPr="007B4B71" w:rsidRDefault="002D4BB0" w:rsidP="00E07A2B">
      <w:pPr>
        <w:pStyle w:val="2"/>
      </w:pPr>
      <w:r w:rsidRPr="007B4B71">
        <w:t>ФОРМА «ОПЫТ УЧАСТНИКА ЗАКУПКИ»</w:t>
      </w:r>
      <w:bookmarkEnd w:id="351"/>
    </w:p>
    <w:p w:rsidR="002D4BB0" w:rsidRPr="007B4B71" w:rsidRDefault="002D4BB0" w:rsidP="00E07A2B">
      <w:pPr>
        <w:spacing w:after="0"/>
        <w:ind w:left="709" w:right="54"/>
        <w:jc w:val="center"/>
        <w:rPr>
          <w:b/>
          <w:caps/>
          <w:sz w:val="28"/>
          <w:szCs w:val="28"/>
        </w:rPr>
      </w:pPr>
    </w:p>
    <w:p w:rsidR="002D4BB0" w:rsidRPr="007B4B71" w:rsidRDefault="002D4BB0" w:rsidP="00E07A2B">
      <w:pPr>
        <w:tabs>
          <w:tab w:val="left" w:pos="708"/>
        </w:tabs>
        <w:spacing w:after="0"/>
        <w:rPr>
          <w:b/>
        </w:rPr>
      </w:pPr>
      <w:r w:rsidRPr="007B4B71">
        <w:rPr>
          <w:i/>
        </w:rPr>
        <w:t>Дата, исх. номер</w:t>
      </w:r>
      <w:r w:rsidRPr="007B4B71">
        <w:tab/>
      </w:r>
      <w:r w:rsidRPr="007B4B71">
        <w:tab/>
      </w:r>
      <w:r w:rsidRPr="007B4B71">
        <w:tab/>
      </w:r>
      <w:r w:rsidRPr="007B4B71">
        <w:tab/>
      </w:r>
      <w:r w:rsidRPr="007B4B71">
        <w:tab/>
      </w:r>
      <w:r w:rsidRPr="007B4B71">
        <w:tab/>
      </w:r>
      <w:r w:rsidRPr="007B4B71">
        <w:tab/>
      </w:r>
      <w:r w:rsidRPr="007B4B71">
        <w:rPr>
          <w:b/>
        </w:rPr>
        <w:t xml:space="preserve">Приложение № ___ к заявке </w:t>
      </w:r>
      <w:proofErr w:type="gramStart"/>
      <w:r w:rsidRPr="007B4B71">
        <w:rPr>
          <w:b/>
        </w:rPr>
        <w:t>на</w:t>
      </w:r>
      <w:proofErr w:type="gramEnd"/>
      <w:r w:rsidRPr="007B4B71">
        <w:rPr>
          <w:b/>
        </w:rPr>
        <w:t xml:space="preserve"> </w:t>
      </w:r>
    </w:p>
    <w:p w:rsidR="002D4BB0" w:rsidRPr="007B4B71" w:rsidRDefault="002D4BB0" w:rsidP="00E07A2B">
      <w:pPr>
        <w:tabs>
          <w:tab w:val="left" w:pos="708"/>
        </w:tabs>
        <w:spacing w:after="0"/>
        <w:ind w:left="5760" w:firstLine="540"/>
        <w:rPr>
          <w:b/>
        </w:rPr>
      </w:pPr>
      <w:r w:rsidRPr="007B4B71">
        <w:rPr>
          <w:b/>
        </w:rPr>
        <w:t xml:space="preserve"> участие в конкурсе</w:t>
      </w:r>
    </w:p>
    <w:p w:rsidR="002D4BB0" w:rsidRPr="007B4B71" w:rsidRDefault="002D4BB0" w:rsidP="00E07A2B">
      <w:pPr>
        <w:tabs>
          <w:tab w:val="left" w:pos="708"/>
        </w:tabs>
        <w:ind w:left="5580"/>
        <w:rPr>
          <w:b/>
        </w:rPr>
      </w:pPr>
    </w:p>
    <w:p w:rsidR="002D4BB0" w:rsidRPr="007B4B71" w:rsidRDefault="002D4BB0" w:rsidP="00E07A2B">
      <w:pPr>
        <w:tabs>
          <w:tab w:val="left" w:pos="708"/>
        </w:tabs>
        <w:spacing w:after="0"/>
        <w:ind w:left="5580"/>
        <w:jc w:val="left"/>
        <w:rPr>
          <w:b/>
          <w:bCs/>
        </w:rPr>
      </w:pPr>
      <w:r w:rsidRPr="007B4B71">
        <w:rPr>
          <w:b/>
          <w:bCs/>
        </w:rPr>
        <w:t>Заказчику</w:t>
      </w:r>
    </w:p>
    <w:p w:rsidR="002D4BB0" w:rsidRPr="007A22B1" w:rsidRDefault="002D4BB0" w:rsidP="00E07A2B">
      <w:pPr>
        <w:tabs>
          <w:tab w:val="left" w:pos="708"/>
        </w:tabs>
        <w:spacing w:after="0"/>
        <w:ind w:left="5580"/>
        <w:jc w:val="left"/>
      </w:pPr>
      <w:r w:rsidRPr="007B4B71">
        <w:rPr>
          <w:b/>
          <w:bCs/>
        </w:rPr>
        <w:t>______________________________________________________________________</w:t>
      </w:r>
    </w:p>
    <w:p w:rsidR="002D4BB0" w:rsidRPr="007A22B1" w:rsidRDefault="002D4BB0" w:rsidP="00E07A2B">
      <w:pPr>
        <w:spacing w:after="0"/>
        <w:ind w:left="5222"/>
        <w:jc w:val="left"/>
        <w:rPr>
          <w:b/>
          <w:bCs/>
        </w:rPr>
      </w:pPr>
    </w:p>
    <w:p w:rsidR="00C5787A" w:rsidRPr="00E07A2B" w:rsidRDefault="00C5787A" w:rsidP="00E07A2B">
      <w:pPr>
        <w:keepLines/>
        <w:tabs>
          <w:tab w:val="left" w:pos="0"/>
        </w:tabs>
        <w:suppressAutoHyphens/>
        <w:spacing w:after="0"/>
        <w:ind w:firstLine="567"/>
        <w:textAlignment w:val="baseline"/>
        <w:rPr>
          <w:lang w:eastAsia="zh-CN"/>
        </w:rPr>
      </w:pPr>
      <w:r w:rsidRPr="00E07A2B">
        <w:rPr>
          <w:lang w:eastAsia="zh-CN"/>
        </w:rPr>
        <w:t>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 квалификации» составляется по формам:</w:t>
      </w:r>
    </w:p>
    <w:p w:rsidR="00C5787A" w:rsidRPr="00D83FDB" w:rsidRDefault="00415A0D" w:rsidP="00D83FDB">
      <w:pPr>
        <w:ind w:firstLine="567"/>
        <w:rPr>
          <w:b/>
          <w:szCs w:val="20"/>
        </w:rPr>
      </w:pPr>
      <w:r>
        <w:rPr>
          <w:b/>
          <w:szCs w:val="20"/>
        </w:rPr>
        <w:t>Показатель 1</w:t>
      </w:r>
      <w:r w:rsidR="00C5787A" w:rsidRPr="002D4738">
        <w:rPr>
          <w:b/>
          <w:szCs w:val="20"/>
        </w:rPr>
        <w:t xml:space="preserve">: </w:t>
      </w:r>
      <w:proofErr w:type="gramStart"/>
      <w:r w:rsidR="002F0775" w:rsidRPr="002F0775">
        <w:rPr>
          <w:b/>
          <w:szCs w:val="20"/>
        </w:rPr>
        <w:t>Наличие материально-технической базы для оказания услуг (Разв</w:t>
      </w:r>
      <w:r w:rsidR="002F0775" w:rsidRPr="002F0775">
        <w:rPr>
          <w:b/>
          <w:szCs w:val="20"/>
        </w:rPr>
        <w:t>и</w:t>
      </w:r>
      <w:r w:rsidR="002F0775" w:rsidRPr="002F0775">
        <w:rPr>
          <w:b/>
          <w:szCs w:val="20"/>
        </w:rPr>
        <w:t xml:space="preserve">тая сеть топливных заправок (АЗС) в Кемеровской области  </w:t>
      </w:r>
      <w:r w:rsidR="002F0775" w:rsidRPr="002F0775">
        <w:rPr>
          <w:b/>
          <w:i/>
          <w:szCs w:val="20"/>
        </w:rPr>
        <w:t>(Участник подтверждает  справкой в свободной форме</w:t>
      </w:r>
      <w:r w:rsidR="002F0775" w:rsidRPr="002F0775">
        <w:rPr>
          <w:b/>
          <w:szCs w:val="20"/>
        </w:rPr>
        <w:t>)</w:t>
      </w:r>
      <w:r w:rsidR="002F0775">
        <w:rPr>
          <w:b/>
          <w:szCs w:val="20"/>
        </w:rPr>
        <w:t>:</w:t>
      </w:r>
      <w:proofErr w:type="gramEnd"/>
    </w:p>
    <w:p w:rsidR="00415A0D" w:rsidRDefault="00415A0D" w:rsidP="00DD2748">
      <w:pPr>
        <w:ind w:firstLine="567"/>
        <w:rPr>
          <w:szCs w:val="20"/>
        </w:rPr>
      </w:pPr>
    </w:p>
    <w:p w:rsidR="00415A0D" w:rsidRDefault="00415A0D" w:rsidP="00415A0D">
      <w:pPr>
        <w:spacing w:after="0"/>
        <w:ind w:firstLine="567"/>
        <w:rPr>
          <w:bCs/>
        </w:rPr>
      </w:pPr>
      <w:r w:rsidRPr="002D4738">
        <w:rPr>
          <w:b/>
          <w:szCs w:val="20"/>
        </w:rPr>
        <w:t xml:space="preserve">Показатель </w:t>
      </w:r>
      <w:r w:rsidR="00F47EF7">
        <w:rPr>
          <w:b/>
          <w:szCs w:val="20"/>
        </w:rPr>
        <w:t>2</w:t>
      </w:r>
      <w:r w:rsidRPr="002D4738">
        <w:rPr>
          <w:b/>
          <w:szCs w:val="20"/>
        </w:rPr>
        <w:t>:</w:t>
      </w:r>
      <w:r w:rsidRPr="002D4738">
        <w:rPr>
          <w:szCs w:val="20"/>
        </w:rPr>
        <w:t xml:space="preserve"> </w:t>
      </w:r>
      <w:r w:rsidR="00FE6F2C" w:rsidRPr="00FE6F2C">
        <w:rPr>
          <w:bCs/>
        </w:rPr>
        <w:t>Наличие положительных отзывов об оказанных ранее услугах</w:t>
      </w:r>
    </w:p>
    <w:p w:rsidR="00FE6F2C" w:rsidRPr="002D4738" w:rsidRDefault="00FE6F2C" w:rsidP="00415A0D">
      <w:pPr>
        <w:spacing w:after="0"/>
        <w:ind w:firstLine="567"/>
        <w:rPr>
          <w:b/>
          <w:szCs w:val="20"/>
        </w:rPr>
      </w:pPr>
    </w:p>
    <w:p w:rsidR="002F0775" w:rsidRDefault="002F0775" w:rsidP="002F0775">
      <w:pPr>
        <w:spacing w:after="0"/>
        <w:ind w:firstLine="567"/>
        <w:rPr>
          <w:b/>
          <w:szCs w:val="20"/>
        </w:rPr>
      </w:pPr>
      <w:r w:rsidRPr="002D4738">
        <w:rPr>
          <w:b/>
          <w:szCs w:val="20"/>
        </w:rPr>
        <w:t xml:space="preserve">Показатель </w:t>
      </w:r>
      <w:r>
        <w:rPr>
          <w:b/>
          <w:szCs w:val="20"/>
        </w:rPr>
        <w:t>3</w:t>
      </w:r>
      <w:r w:rsidRPr="002D4738">
        <w:rPr>
          <w:b/>
          <w:szCs w:val="20"/>
        </w:rPr>
        <w:t>:</w:t>
      </w:r>
      <w:r w:rsidRPr="002D4738">
        <w:rPr>
          <w:szCs w:val="20"/>
        </w:rPr>
        <w:t xml:space="preserve"> </w:t>
      </w:r>
      <w:r w:rsidRPr="002F0775">
        <w:rPr>
          <w:b/>
          <w:bCs/>
        </w:rPr>
        <w:t>Наличие у участника топливных карт, для заправки автотранспорта заказчика</w:t>
      </w:r>
      <w:r w:rsidRPr="002D4738">
        <w:rPr>
          <w:b/>
          <w:szCs w:val="20"/>
        </w:rPr>
        <w:t>:</w:t>
      </w:r>
    </w:p>
    <w:p w:rsidR="002F0775" w:rsidRDefault="002F0775" w:rsidP="002F0775">
      <w:pPr>
        <w:spacing w:after="0"/>
        <w:ind w:firstLine="567"/>
        <w:rPr>
          <w:b/>
          <w:szCs w:val="20"/>
        </w:rPr>
      </w:pPr>
    </w:p>
    <w:p w:rsidR="002F0775" w:rsidRPr="002F0775" w:rsidRDefault="002F0775" w:rsidP="00DD2748">
      <w:pPr>
        <w:ind w:firstLine="567"/>
        <w:rPr>
          <w:b/>
          <w:szCs w:val="20"/>
        </w:rPr>
      </w:pPr>
      <w:r w:rsidRPr="002D4738">
        <w:rPr>
          <w:b/>
          <w:szCs w:val="20"/>
        </w:rPr>
        <w:t xml:space="preserve">Показатель </w:t>
      </w:r>
      <w:r>
        <w:rPr>
          <w:b/>
          <w:szCs w:val="20"/>
        </w:rPr>
        <w:t>4</w:t>
      </w:r>
      <w:r w:rsidRPr="002D4738">
        <w:rPr>
          <w:b/>
          <w:szCs w:val="20"/>
        </w:rPr>
        <w:t>:</w:t>
      </w:r>
      <w:r>
        <w:rPr>
          <w:b/>
          <w:szCs w:val="20"/>
        </w:rPr>
        <w:t xml:space="preserve"> </w:t>
      </w:r>
      <w:r w:rsidRPr="002F0775">
        <w:rPr>
          <w:b/>
          <w:bCs/>
        </w:rPr>
        <w:t>Наличие у участника круглосуточной горячей линии и личного каб</w:t>
      </w:r>
      <w:r w:rsidRPr="002F0775">
        <w:rPr>
          <w:b/>
          <w:bCs/>
        </w:rPr>
        <w:t>и</w:t>
      </w:r>
      <w:r w:rsidRPr="002F0775">
        <w:rPr>
          <w:b/>
          <w:bCs/>
        </w:rPr>
        <w:t>нета для заказчика</w:t>
      </w:r>
      <w:r>
        <w:rPr>
          <w:b/>
          <w:bCs/>
        </w:rPr>
        <w:t>:</w:t>
      </w:r>
    </w:p>
    <w:p w:rsidR="002F0775" w:rsidRDefault="002F0775" w:rsidP="00DD2748">
      <w:pPr>
        <w:ind w:firstLine="567"/>
        <w:rPr>
          <w:szCs w:val="20"/>
        </w:rPr>
      </w:pPr>
    </w:p>
    <w:p w:rsidR="00C5787A" w:rsidRPr="002D4738" w:rsidRDefault="00C5787A" w:rsidP="00DD2748">
      <w:pPr>
        <w:ind w:firstLine="567"/>
        <w:rPr>
          <w:szCs w:val="20"/>
        </w:rPr>
      </w:pPr>
      <w:r w:rsidRPr="002D4738">
        <w:rPr>
          <w:szCs w:val="20"/>
        </w:rPr>
        <w:t>Примечание: информация и сведения, приведённые в ФОРМЕ   должны подтверждаться документами или копиями документов.</w:t>
      </w:r>
    </w:p>
    <w:p w:rsidR="00C5787A" w:rsidRPr="002D4738" w:rsidRDefault="00C5787A" w:rsidP="00E07A2B">
      <w:pPr>
        <w:ind w:firstLine="567"/>
        <w:rPr>
          <w:szCs w:val="20"/>
        </w:rPr>
      </w:pPr>
    </w:p>
    <w:p w:rsidR="00C5787A" w:rsidRPr="002D4738" w:rsidRDefault="00C5787A" w:rsidP="00E07A2B">
      <w:pPr>
        <w:ind w:left="1068"/>
        <w:rPr>
          <w:szCs w:val="20"/>
        </w:rPr>
      </w:pPr>
      <w:r w:rsidRPr="002D4738">
        <w:rPr>
          <w:szCs w:val="20"/>
        </w:rPr>
        <w:t>Подпись руководителя (уполномоченного лица)</w:t>
      </w:r>
    </w:p>
    <w:p w:rsidR="00C5787A" w:rsidRPr="002D4738" w:rsidRDefault="00C5787A" w:rsidP="00E07A2B">
      <w:pPr>
        <w:ind w:left="1068"/>
        <w:rPr>
          <w:szCs w:val="20"/>
        </w:rPr>
      </w:pPr>
      <w:r w:rsidRPr="002D4738">
        <w:rPr>
          <w:szCs w:val="20"/>
        </w:rPr>
        <w:t>Участника открытого конкурса</w:t>
      </w:r>
    </w:p>
    <w:p w:rsidR="00C5787A" w:rsidRPr="002D4738" w:rsidRDefault="00C5787A" w:rsidP="00E07A2B">
      <w:pPr>
        <w:ind w:left="1068"/>
        <w:rPr>
          <w:szCs w:val="20"/>
        </w:rPr>
      </w:pPr>
      <w:r w:rsidRPr="002D4738">
        <w:rPr>
          <w:szCs w:val="20"/>
        </w:rPr>
        <w:t xml:space="preserve">                                                 (подпись)                                               _____________________ (Ф.И.О.)</w:t>
      </w:r>
    </w:p>
    <w:p w:rsidR="00C5787A" w:rsidRPr="002D4738" w:rsidRDefault="00C5787A" w:rsidP="00E07A2B">
      <w:pPr>
        <w:ind w:left="1068"/>
        <w:rPr>
          <w:szCs w:val="20"/>
        </w:rPr>
      </w:pPr>
    </w:p>
    <w:p w:rsidR="002D4BB0" w:rsidRPr="00C5787A" w:rsidRDefault="00C5787A" w:rsidP="00E07A2B">
      <w:pPr>
        <w:ind w:left="1068"/>
        <w:rPr>
          <w:szCs w:val="20"/>
        </w:rPr>
      </w:pPr>
      <w:r w:rsidRPr="002D4738">
        <w:rPr>
          <w:szCs w:val="20"/>
        </w:rPr>
        <w:t xml:space="preserve">     МП (</w:t>
      </w:r>
      <w:r w:rsidRPr="002D4738">
        <w:rPr>
          <w:i/>
          <w:szCs w:val="20"/>
        </w:rPr>
        <w:t>при наличии печати</w:t>
      </w:r>
      <w:r w:rsidRPr="002D4738">
        <w:rPr>
          <w:szCs w:val="20"/>
        </w:rPr>
        <w:t xml:space="preserve">)   </w:t>
      </w:r>
    </w:p>
    <w:p w:rsidR="002D4BB0" w:rsidRPr="007A22B1" w:rsidRDefault="002D4BB0" w:rsidP="00E07A2B">
      <w:pPr>
        <w:spacing w:after="0"/>
        <w:jc w:val="center"/>
        <w:rPr>
          <w:b/>
          <w:caps/>
          <w:sz w:val="20"/>
          <w:szCs w:val="20"/>
        </w:rPr>
        <w:sectPr w:rsidR="002D4BB0" w:rsidRPr="007A22B1">
          <w:pgSz w:w="11906" w:h="16838"/>
          <w:pgMar w:top="1134" w:right="906" w:bottom="567" w:left="1134" w:header="709" w:footer="709" w:gutter="0"/>
          <w:cols w:space="720"/>
        </w:sectPr>
      </w:pPr>
    </w:p>
    <w:p w:rsidR="00350B34" w:rsidRDefault="009050BA" w:rsidP="005D35FB">
      <w:pPr>
        <w:pStyle w:val="2"/>
      </w:pPr>
      <w:bookmarkStart w:id="352" w:name="_Toc435008343"/>
      <w:r>
        <w:lastRenderedPageBreak/>
        <w:t>1</w:t>
      </w:r>
      <w:r w:rsidR="00350B34" w:rsidRPr="007A22B1">
        <w:t>.4.</w:t>
      </w:r>
      <w:r w:rsidR="00BA3D55">
        <w:t>4</w:t>
      </w:r>
      <w:r w:rsidR="00DA60BC" w:rsidRPr="007A22B1">
        <w:t>.</w:t>
      </w:r>
      <w:r w:rsidR="00350B34" w:rsidRPr="007A22B1">
        <w:t xml:space="preserve"> ФОРМА АНКЕТЫ УЧАСТНИКА </w:t>
      </w:r>
      <w:r w:rsidR="00EC254B" w:rsidRPr="007A22B1">
        <w:t>ЗАКУПКИ</w:t>
      </w:r>
      <w:bookmarkEnd w:id="352"/>
    </w:p>
    <w:p w:rsidR="008378A0" w:rsidRDefault="008378A0" w:rsidP="008378A0">
      <w:pPr>
        <w:jc w:val="center"/>
      </w:pPr>
    </w:p>
    <w:p w:rsidR="008378A0" w:rsidRPr="008378A0" w:rsidRDefault="008378A0" w:rsidP="008378A0">
      <w:pPr>
        <w:jc w:val="center"/>
      </w:pPr>
      <w:r>
        <w:t>АНКЕТА УЧАСТНИКА ЗАКУПКИ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808"/>
        <w:gridCol w:w="3020"/>
      </w:tblGrid>
      <w:tr w:rsidR="00350B34" w:rsidRPr="007A22B1">
        <w:tc>
          <w:tcPr>
            <w:tcW w:w="6808" w:type="dxa"/>
          </w:tcPr>
          <w:p w:rsidR="00350B34" w:rsidRPr="007A22B1" w:rsidRDefault="00350B34" w:rsidP="00575925">
            <w:pPr>
              <w:numPr>
                <w:ilvl w:val="0"/>
                <w:numId w:val="2"/>
              </w:numPr>
              <w:tabs>
                <w:tab w:val="num" w:pos="500"/>
              </w:tabs>
              <w:spacing w:after="0"/>
              <w:ind w:left="0" w:firstLine="0"/>
              <w:rPr>
                <w:b/>
                <w:sz w:val="22"/>
                <w:szCs w:val="22"/>
              </w:rPr>
            </w:pPr>
            <w:bookmarkStart w:id="353" w:name="_Toc122404104"/>
            <w:r w:rsidRPr="007A22B1">
              <w:rPr>
                <w:b/>
                <w:sz w:val="22"/>
                <w:szCs w:val="22"/>
              </w:rPr>
              <w:t>Полное и сокращенное наименования организац</w:t>
            </w:r>
            <w:proofErr w:type="gramStart"/>
            <w:r w:rsidRPr="007A22B1">
              <w:rPr>
                <w:b/>
                <w:sz w:val="22"/>
                <w:szCs w:val="22"/>
              </w:rPr>
              <w:t>ии и ее</w:t>
            </w:r>
            <w:proofErr w:type="gramEnd"/>
            <w:r w:rsidRPr="007A22B1">
              <w:rPr>
                <w:b/>
                <w:sz w:val="22"/>
                <w:szCs w:val="22"/>
              </w:rPr>
              <w:t xml:space="preserve"> о</w:t>
            </w:r>
            <w:r w:rsidRPr="007A22B1">
              <w:rPr>
                <w:b/>
                <w:sz w:val="22"/>
                <w:szCs w:val="22"/>
              </w:rPr>
              <w:t>р</w:t>
            </w:r>
            <w:r w:rsidRPr="007A22B1">
              <w:rPr>
                <w:b/>
                <w:sz w:val="22"/>
                <w:szCs w:val="22"/>
              </w:rPr>
              <w:t>ганизационно-правовая форма:</w:t>
            </w:r>
          </w:p>
          <w:p w:rsidR="00350B34" w:rsidRPr="007A22B1" w:rsidRDefault="00350B34">
            <w:pPr>
              <w:rPr>
                <w:i/>
                <w:sz w:val="22"/>
                <w:szCs w:val="22"/>
              </w:rPr>
            </w:pPr>
            <w:r w:rsidRPr="007A22B1">
              <w:rPr>
                <w:i/>
                <w:sz w:val="22"/>
                <w:szCs w:val="22"/>
              </w:rPr>
              <w:t>(на основании Учредительных документов установленной формы (устав, положение, учредительный договор), свидетельства о гос</w:t>
            </w:r>
            <w:r w:rsidRPr="007A22B1">
              <w:rPr>
                <w:i/>
                <w:sz w:val="22"/>
                <w:szCs w:val="22"/>
              </w:rPr>
              <w:t>у</w:t>
            </w:r>
            <w:r w:rsidRPr="007A22B1">
              <w:rPr>
                <w:i/>
                <w:sz w:val="22"/>
                <w:szCs w:val="22"/>
              </w:rPr>
              <w:t>дарственной регистрации, свидетельства о внесении записи в ед</w:t>
            </w:r>
            <w:r w:rsidRPr="007A22B1">
              <w:rPr>
                <w:i/>
                <w:sz w:val="22"/>
                <w:szCs w:val="22"/>
              </w:rPr>
              <w:t>и</w:t>
            </w:r>
            <w:r w:rsidRPr="007A22B1">
              <w:rPr>
                <w:i/>
                <w:sz w:val="22"/>
                <w:szCs w:val="22"/>
              </w:rPr>
              <w:t>ный государственный реестр юридических лиц)</w:t>
            </w:r>
          </w:p>
          <w:p w:rsidR="00350B34" w:rsidRPr="007A22B1" w:rsidRDefault="00350B34">
            <w:pPr>
              <w:jc w:val="left"/>
              <w:rPr>
                <w:b/>
                <w:i/>
                <w:sz w:val="22"/>
                <w:szCs w:val="22"/>
              </w:rPr>
            </w:pPr>
            <w:r w:rsidRPr="007A22B1">
              <w:rPr>
                <w:b/>
                <w:sz w:val="22"/>
                <w:szCs w:val="22"/>
              </w:rPr>
              <w:t xml:space="preserve">Ф.И.О. Участника </w:t>
            </w:r>
            <w:r w:rsidR="002809B2" w:rsidRPr="007A22B1">
              <w:rPr>
                <w:b/>
              </w:rPr>
              <w:t>закупки</w:t>
            </w:r>
            <w:r w:rsidRPr="007A22B1">
              <w:rPr>
                <w:b/>
                <w:sz w:val="22"/>
                <w:szCs w:val="22"/>
              </w:rPr>
              <w:t xml:space="preserve"> – физического лица, в том числе з</w:t>
            </w:r>
            <w:r w:rsidRPr="007A22B1">
              <w:rPr>
                <w:b/>
                <w:sz w:val="22"/>
                <w:szCs w:val="22"/>
              </w:rPr>
              <w:t>а</w:t>
            </w:r>
            <w:r w:rsidRPr="007A22B1">
              <w:rPr>
                <w:b/>
                <w:sz w:val="22"/>
                <w:szCs w:val="22"/>
              </w:rPr>
              <w:t>регистрированного в качестве индивидуального предпринимат</w:t>
            </w:r>
            <w:r w:rsidRPr="007A22B1">
              <w:rPr>
                <w:b/>
                <w:sz w:val="22"/>
                <w:szCs w:val="22"/>
              </w:rPr>
              <w:t>е</w:t>
            </w:r>
            <w:r w:rsidRPr="007A22B1">
              <w:rPr>
                <w:b/>
                <w:sz w:val="22"/>
                <w:szCs w:val="22"/>
              </w:rPr>
              <w:t>ля</w:t>
            </w:r>
          </w:p>
        </w:tc>
        <w:tc>
          <w:tcPr>
            <w:tcW w:w="3020" w:type="dxa"/>
          </w:tcPr>
          <w:p w:rsidR="00350B34" w:rsidRPr="007A22B1" w:rsidRDefault="00350B34">
            <w:pPr>
              <w:rPr>
                <w:b/>
                <w:sz w:val="22"/>
                <w:szCs w:val="22"/>
              </w:rPr>
            </w:pPr>
          </w:p>
        </w:tc>
      </w:tr>
      <w:tr w:rsidR="00350B34" w:rsidRPr="007A22B1">
        <w:tc>
          <w:tcPr>
            <w:tcW w:w="6808" w:type="dxa"/>
          </w:tcPr>
          <w:p w:rsidR="00350B34" w:rsidRPr="007A22B1" w:rsidRDefault="00350B34" w:rsidP="00575925">
            <w:pPr>
              <w:numPr>
                <w:ilvl w:val="0"/>
                <w:numId w:val="2"/>
              </w:numPr>
              <w:tabs>
                <w:tab w:val="clear" w:pos="1300"/>
                <w:tab w:val="num" w:pos="0"/>
                <w:tab w:val="num" w:pos="432"/>
              </w:tabs>
              <w:spacing w:after="0"/>
              <w:ind w:left="0" w:firstLine="0"/>
              <w:rPr>
                <w:b/>
                <w:sz w:val="22"/>
                <w:szCs w:val="22"/>
              </w:rPr>
            </w:pPr>
            <w:r w:rsidRPr="007A22B1">
              <w:rPr>
                <w:b/>
                <w:sz w:val="22"/>
                <w:szCs w:val="22"/>
              </w:rPr>
              <w:t>Регистрационные данные:</w:t>
            </w:r>
          </w:p>
          <w:p w:rsidR="00350B34" w:rsidRPr="007A22B1" w:rsidRDefault="00350B34">
            <w:pPr>
              <w:rPr>
                <w:sz w:val="22"/>
                <w:szCs w:val="22"/>
              </w:rPr>
            </w:pPr>
            <w:r w:rsidRPr="007A22B1">
              <w:rPr>
                <w:sz w:val="22"/>
                <w:szCs w:val="22"/>
              </w:rPr>
              <w:t xml:space="preserve">Дата, место и орган регистрации юридического лица, </w:t>
            </w:r>
          </w:p>
          <w:p w:rsidR="00350B34" w:rsidRPr="007A22B1" w:rsidRDefault="00350B34">
            <w:pPr>
              <w:rPr>
                <w:i/>
                <w:sz w:val="22"/>
                <w:szCs w:val="22"/>
              </w:rPr>
            </w:pPr>
            <w:r w:rsidRPr="007A22B1">
              <w:rPr>
                <w:i/>
                <w:sz w:val="22"/>
                <w:szCs w:val="22"/>
              </w:rPr>
              <w:t>(на основании Свидетельства о государственной регистрации или иного документа, выдаваемого иностранным компаниям при рег</w:t>
            </w:r>
            <w:r w:rsidRPr="007A22B1">
              <w:rPr>
                <w:i/>
                <w:sz w:val="22"/>
                <w:szCs w:val="22"/>
              </w:rPr>
              <w:t>и</w:t>
            </w:r>
            <w:r w:rsidRPr="007A22B1">
              <w:rPr>
                <w:i/>
                <w:sz w:val="22"/>
                <w:szCs w:val="22"/>
              </w:rPr>
              <w:t>страции)</w:t>
            </w:r>
          </w:p>
          <w:p w:rsidR="00350B34" w:rsidRPr="007A22B1" w:rsidRDefault="00350B34">
            <w:pPr>
              <w:rPr>
                <w:sz w:val="22"/>
                <w:szCs w:val="22"/>
              </w:rPr>
            </w:pPr>
            <w:r w:rsidRPr="007A22B1">
              <w:rPr>
                <w:sz w:val="22"/>
                <w:szCs w:val="22"/>
              </w:rPr>
              <w:t xml:space="preserve">Паспортные данные для Участника </w:t>
            </w:r>
            <w:r w:rsidR="002809B2" w:rsidRPr="007A22B1">
              <w:t>закупки</w:t>
            </w:r>
            <w:r w:rsidRPr="007A22B1">
              <w:rPr>
                <w:sz w:val="22"/>
                <w:szCs w:val="22"/>
              </w:rPr>
              <w:t xml:space="preserve"> – физического лица, в том числе зарегистрированного в качестве индивидуального пре</w:t>
            </w:r>
            <w:r w:rsidRPr="007A22B1">
              <w:rPr>
                <w:sz w:val="22"/>
                <w:szCs w:val="22"/>
              </w:rPr>
              <w:t>д</w:t>
            </w:r>
            <w:r w:rsidRPr="007A22B1">
              <w:rPr>
                <w:sz w:val="22"/>
                <w:szCs w:val="22"/>
              </w:rPr>
              <w:t>принимателя.</w:t>
            </w:r>
          </w:p>
          <w:p w:rsidR="00350B34" w:rsidRPr="007A22B1" w:rsidRDefault="00350B34">
            <w:pPr>
              <w:rPr>
                <w:b/>
                <w:sz w:val="22"/>
                <w:szCs w:val="22"/>
              </w:rPr>
            </w:pPr>
            <w:r w:rsidRPr="007A22B1">
              <w:rPr>
                <w:sz w:val="22"/>
                <w:szCs w:val="22"/>
              </w:rPr>
              <w:t>Дата, место и орган регистрации индивидуального предпринимателя (</w:t>
            </w:r>
            <w:r w:rsidRPr="007A22B1">
              <w:rPr>
                <w:i/>
                <w:sz w:val="22"/>
                <w:szCs w:val="22"/>
              </w:rPr>
              <w:t>на основании Свидетельства о государственной регистрации в к</w:t>
            </w:r>
            <w:r w:rsidRPr="007A22B1">
              <w:rPr>
                <w:i/>
                <w:sz w:val="22"/>
                <w:szCs w:val="22"/>
              </w:rPr>
              <w:t>а</w:t>
            </w:r>
            <w:r w:rsidRPr="007A22B1">
              <w:rPr>
                <w:i/>
                <w:sz w:val="22"/>
                <w:szCs w:val="22"/>
              </w:rPr>
              <w:t>честве индивидуального предпринимателя)</w:t>
            </w:r>
          </w:p>
        </w:tc>
        <w:tc>
          <w:tcPr>
            <w:tcW w:w="3020" w:type="dxa"/>
          </w:tcPr>
          <w:p w:rsidR="00350B34" w:rsidRPr="007A22B1" w:rsidRDefault="00350B34">
            <w:pPr>
              <w:widowControl w:val="0"/>
              <w:numPr>
                <w:ilvl w:val="2"/>
                <w:numId w:val="0"/>
              </w:numPr>
              <w:tabs>
                <w:tab w:val="num" w:pos="1307"/>
              </w:tabs>
              <w:adjustRightInd w:val="0"/>
              <w:ind w:left="1080"/>
              <w:textAlignment w:val="baseline"/>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 xml:space="preserve">3. Учредители (перечислить наименования и организационно-правовую форму всех учредителей, чья доля в уставном капитале превышает 10%) и доля их участия (для акционерных обществ– </w:t>
            </w:r>
            <w:proofErr w:type="gramStart"/>
            <w:r w:rsidRPr="007A22B1">
              <w:rPr>
                <w:sz w:val="22"/>
                <w:szCs w:val="22"/>
              </w:rPr>
              <w:t>на</w:t>
            </w:r>
            <w:proofErr w:type="gramEnd"/>
            <w:r w:rsidRPr="007A22B1">
              <w:rPr>
                <w:sz w:val="22"/>
                <w:szCs w:val="22"/>
              </w:rPr>
              <w:t xml:space="preserve"> основании выписки из реестра акционеров)</w:t>
            </w:r>
          </w:p>
          <w:p w:rsidR="00350B34" w:rsidRPr="007A22B1" w:rsidRDefault="00350B34">
            <w:pPr>
              <w:rPr>
                <w:b/>
                <w:sz w:val="22"/>
                <w:szCs w:val="22"/>
              </w:rPr>
            </w:pPr>
            <w:proofErr w:type="gramStart"/>
            <w:r w:rsidRPr="007A22B1">
              <w:rPr>
                <w:i/>
                <w:sz w:val="22"/>
                <w:szCs w:val="22"/>
              </w:rPr>
              <w:t>(на основании Учредительных документов установленной формы (устав, положение, учредительный договор)</w:t>
            </w:r>
            <w:proofErr w:type="gramEnd"/>
          </w:p>
        </w:tc>
        <w:tc>
          <w:tcPr>
            <w:tcW w:w="3020" w:type="dxa"/>
          </w:tcPr>
          <w:p w:rsidR="00350B34" w:rsidRPr="007A22B1" w:rsidRDefault="00350B34">
            <w:pPr>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3.1. Срок деятельности организации (с учетом правопреемств</w:t>
            </w:r>
            <w:r w:rsidR="00CB7056" w:rsidRPr="007A22B1">
              <w:rPr>
                <w:sz w:val="22"/>
                <w:szCs w:val="22"/>
              </w:rPr>
              <w:t>а</w:t>
            </w:r>
            <w:r w:rsidRPr="007A22B1">
              <w:rPr>
                <w:sz w:val="22"/>
                <w:szCs w:val="22"/>
              </w:rPr>
              <w:t>)</w:t>
            </w:r>
          </w:p>
        </w:tc>
        <w:tc>
          <w:tcPr>
            <w:tcW w:w="3020" w:type="dxa"/>
          </w:tcPr>
          <w:p w:rsidR="00350B34" w:rsidRPr="007A22B1" w:rsidRDefault="00350B34">
            <w:pPr>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3.2. Размер уставного капитала</w:t>
            </w:r>
          </w:p>
        </w:tc>
        <w:tc>
          <w:tcPr>
            <w:tcW w:w="3020" w:type="dxa"/>
          </w:tcPr>
          <w:p w:rsidR="00350B34" w:rsidRPr="007A22B1" w:rsidRDefault="00350B34">
            <w:pPr>
              <w:rPr>
                <w:b/>
                <w:sz w:val="22"/>
                <w:szCs w:val="22"/>
              </w:rPr>
            </w:pPr>
          </w:p>
        </w:tc>
      </w:tr>
      <w:tr w:rsidR="00350B34" w:rsidRPr="007A22B1">
        <w:tc>
          <w:tcPr>
            <w:tcW w:w="6808" w:type="dxa"/>
            <w:tcBorders>
              <w:top w:val="nil"/>
            </w:tcBorders>
          </w:tcPr>
          <w:p w:rsidR="00350B34" w:rsidRPr="007A22B1" w:rsidRDefault="00350B34">
            <w:pPr>
              <w:rPr>
                <w:sz w:val="22"/>
                <w:szCs w:val="22"/>
              </w:rPr>
            </w:pPr>
            <w:r w:rsidRPr="007A22B1">
              <w:rPr>
                <w:sz w:val="22"/>
                <w:szCs w:val="22"/>
              </w:rPr>
              <w:t>3.3. Почтовый адрес налоговой инспекции по месту регистрации Участника, контактные лица (налоговые инспекторы) и их телефоны</w:t>
            </w:r>
          </w:p>
          <w:p w:rsidR="00350B34" w:rsidRPr="007A22B1" w:rsidRDefault="00350B34">
            <w:pPr>
              <w:rPr>
                <w:i/>
                <w:sz w:val="22"/>
                <w:szCs w:val="22"/>
              </w:rPr>
            </w:pPr>
            <w:r w:rsidRPr="007A22B1">
              <w:rPr>
                <w:sz w:val="22"/>
                <w:szCs w:val="22"/>
              </w:rPr>
              <w:t>3.4. Почтовый адрес Арбитражного суда по месту регистрации Уч</w:t>
            </w:r>
            <w:r w:rsidRPr="007A22B1">
              <w:rPr>
                <w:sz w:val="22"/>
                <w:szCs w:val="22"/>
              </w:rPr>
              <w:t>а</w:t>
            </w:r>
            <w:r w:rsidRPr="007A22B1">
              <w:rPr>
                <w:sz w:val="22"/>
                <w:szCs w:val="22"/>
              </w:rPr>
              <w:t>стника, контактные лица и их телефоны</w:t>
            </w:r>
          </w:p>
        </w:tc>
        <w:tc>
          <w:tcPr>
            <w:tcW w:w="3020" w:type="dxa"/>
          </w:tcPr>
          <w:p w:rsidR="00350B34" w:rsidRPr="007A22B1" w:rsidRDefault="00350B34">
            <w:pPr>
              <w:rPr>
                <w:b/>
                <w:sz w:val="22"/>
                <w:szCs w:val="22"/>
              </w:rPr>
            </w:pPr>
          </w:p>
        </w:tc>
      </w:tr>
      <w:tr w:rsidR="00350B34" w:rsidRPr="007A22B1">
        <w:tc>
          <w:tcPr>
            <w:tcW w:w="6808" w:type="dxa"/>
            <w:tcBorders>
              <w:top w:val="nil"/>
            </w:tcBorders>
          </w:tcPr>
          <w:p w:rsidR="00350B34" w:rsidRPr="007A22B1" w:rsidRDefault="00350B34">
            <w:pPr>
              <w:rPr>
                <w:sz w:val="22"/>
                <w:szCs w:val="22"/>
              </w:rPr>
            </w:pPr>
            <w:r w:rsidRPr="007A22B1">
              <w:rPr>
                <w:i/>
                <w:sz w:val="22"/>
                <w:szCs w:val="22"/>
              </w:rPr>
              <w:t>ИНН, КПП, ОГРН, ОКПО Участника</w:t>
            </w:r>
          </w:p>
        </w:tc>
        <w:tc>
          <w:tcPr>
            <w:tcW w:w="3020" w:type="dxa"/>
          </w:tcPr>
          <w:p w:rsidR="00350B34" w:rsidRPr="007A22B1" w:rsidRDefault="00350B34">
            <w:pPr>
              <w:rPr>
                <w:b/>
                <w:sz w:val="22"/>
                <w:szCs w:val="22"/>
              </w:rPr>
            </w:pPr>
          </w:p>
        </w:tc>
      </w:tr>
      <w:tr w:rsidR="00350B34" w:rsidRPr="007A22B1">
        <w:trPr>
          <w:cantSplit/>
          <w:trHeight w:val="132"/>
        </w:trPr>
        <w:tc>
          <w:tcPr>
            <w:tcW w:w="6808" w:type="dxa"/>
            <w:vMerge w:val="restart"/>
          </w:tcPr>
          <w:p w:rsidR="00350B34" w:rsidRPr="007A22B1" w:rsidRDefault="00350B34">
            <w:pPr>
              <w:spacing w:after="0"/>
              <w:rPr>
                <w:b/>
                <w:sz w:val="22"/>
                <w:szCs w:val="22"/>
              </w:rPr>
            </w:pPr>
            <w:r w:rsidRPr="007A22B1">
              <w:rPr>
                <w:b/>
                <w:sz w:val="22"/>
                <w:szCs w:val="22"/>
              </w:rPr>
              <w:t xml:space="preserve">4. Место нахождения (место жительства)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trPr>
          <w:cantSplit/>
          <w:trHeight w:val="258"/>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Адрес </w:t>
            </w:r>
          </w:p>
        </w:tc>
      </w:tr>
      <w:tr w:rsidR="00350B34" w:rsidRPr="007A22B1">
        <w:trPr>
          <w:cantSplit/>
          <w:trHeight w:val="69"/>
        </w:trPr>
        <w:tc>
          <w:tcPr>
            <w:tcW w:w="6808" w:type="dxa"/>
            <w:vMerge w:val="restart"/>
          </w:tcPr>
          <w:p w:rsidR="00350B34" w:rsidRPr="007A22B1" w:rsidRDefault="00350B34">
            <w:pPr>
              <w:spacing w:after="0"/>
              <w:rPr>
                <w:b/>
                <w:sz w:val="22"/>
                <w:szCs w:val="22"/>
              </w:rPr>
            </w:pPr>
            <w:r w:rsidRPr="007A22B1">
              <w:rPr>
                <w:b/>
                <w:sz w:val="22"/>
                <w:szCs w:val="22"/>
              </w:rPr>
              <w:t xml:space="preserve">5. Почтовый адрес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Адрес</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Телефон</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Факс </w:t>
            </w:r>
          </w:p>
        </w:tc>
      </w:tr>
      <w:tr w:rsidR="00350B34" w:rsidRPr="007A22B1">
        <w:trPr>
          <w:trHeight w:val="67"/>
        </w:trPr>
        <w:tc>
          <w:tcPr>
            <w:tcW w:w="6808" w:type="dxa"/>
            <w:tcBorders>
              <w:bottom w:val="nil"/>
            </w:tcBorders>
          </w:tcPr>
          <w:p w:rsidR="00350B34" w:rsidRPr="007A22B1" w:rsidRDefault="00350B34">
            <w:pPr>
              <w:spacing w:after="0"/>
              <w:rPr>
                <w:b/>
                <w:sz w:val="22"/>
                <w:szCs w:val="22"/>
              </w:rPr>
            </w:pPr>
            <w:r w:rsidRPr="007A22B1">
              <w:rPr>
                <w:b/>
                <w:sz w:val="22"/>
                <w:szCs w:val="22"/>
              </w:rPr>
              <w:t xml:space="preserve">6. Банковские реквизиты </w:t>
            </w:r>
            <w:r w:rsidRPr="007A22B1">
              <w:rPr>
                <w:i/>
                <w:sz w:val="22"/>
                <w:szCs w:val="22"/>
              </w:rPr>
              <w:t>(может быть несколько)</w:t>
            </w:r>
            <w:r w:rsidRPr="007A22B1">
              <w:rPr>
                <w:b/>
                <w:sz w:val="22"/>
                <w:szCs w:val="22"/>
              </w:rPr>
              <w:t>:</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sz w:val="22"/>
                <w:szCs w:val="22"/>
              </w:rPr>
            </w:pPr>
            <w:r w:rsidRPr="007A22B1">
              <w:rPr>
                <w:rStyle w:val="afa"/>
                <w:sz w:val="22"/>
                <w:szCs w:val="22"/>
              </w:rPr>
              <w:t>6.1. Наименование обслуживающего банка</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rStyle w:val="afa"/>
                <w:sz w:val="22"/>
                <w:szCs w:val="22"/>
              </w:rPr>
            </w:pPr>
            <w:r w:rsidRPr="007A22B1">
              <w:rPr>
                <w:rStyle w:val="afa"/>
                <w:sz w:val="22"/>
                <w:szCs w:val="22"/>
              </w:rPr>
              <w:t>6.2.</w:t>
            </w:r>
            <w:r w:rsidRPr="007A22B1">
              <w:rPr>
                <w:sz w:val="22"/>
                <w:szCs w:val="22"/>
              </w:rPr>
              <w:t xml:space="preserve"> Расчетный счет</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rStyle w:val="afa"/>
                <w:sz w:val="22"/>
                <w:szCs w:val="22"/>
              </w:rPr>
            </w:pPr>
            <w:r w:rsidRPr="007A22B1">
              <w:rPr>
                <w:rStyle w:val="afa"/>
                <w:sz w:val="22"/>
                <w:szCs w:val="22"/>
              </w:rPr>
              <w:t>6.3. Корреспондентский счет</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tcBorders>
          </w:tcPr>
          <w:p w:rsidR="00350B34" w:rsidRDefault="00350B34">
            <w:pPr>
              <w:rPr>
                <w:rStyle w:val="afa"/>
                <w:sz w:val="22"/>
                <w:szCs w:val="22"/>
              </w:rPr>
            </w:pPr>
            <w:r w:rsidRPr="007A22B1">
              <w:rPr>
                <w:rStyle w:val="afa"/>
                <w:sz w:val="22"/>
                <w:szCs w:val="22"/>
              </w:rPr>
              <w:t>6.4. Код БИК</w:t>
            </w:r>
          </w:p>
          <w:p w:rsidR="000237BB" w:rsidRPr="00A454A9" w:rsidRDefault="000237BB" w:rsidP="000237BB">
            <w:pPr>
              <w:rPr>
                <w:rStyle w:val="afa"/>
                <w:i/>
                <w:sz w:val="22"/>
                <w:szCs w:val="22"/>
              </w:rPr>
            </w:pPr>
            <w:r>
              <w:rPr>
                <w:rStyle w:val="afa"/>
                <w:i/>
                <w:sz w:val="22"/>
                <w:szCs w:val="22"/>
              </w:rPr>
              <w:t>Для юридического лица – нерезидента Российской Федерации:</w:t>
            </w:r>
          </w:p>
          <w:p w:rsidR="000237BB" w:rsidRPr="007A22B1" w:rsidRDefault="000237BB" w:rsidP="000237BB">
            <w:pPr>
              <w:rPr>
                <w:rStyle w:val="afa"/>
                <w:sz w:val="22"/>
                <w:szCs w:val="22"/>
              </w:rPr>
            </w:pPr>
            <w:r>
              <w:rPr>
                <w:rStyle w:val="afa"/>
                <w:i/>
                <w:sz w:val="22"/>
                <w:szCs w:val="22"/>
              </w:rPr>
              <w:t>д</w:t>
            </w:r>
            <w:r w:rsidRPr="006B226E">
              <w:rPr>
                <w:rStyle w:val="afa"/>
                <w:i/>
                <w:sz w:val="22"/>
                <w:szCs w:val="22"/>
              </w:rPr>
              <w:t xml:space="preserve">олжны быть указаны </w:t>
            </w:r>
            <w:r w:rsidRPr="006B226E">
              <w:rPr>
                <w:bCs/>
                <w:i/>
                <w:sz w:val="22"/>
                <w:szCs w:val="22"/>
              </w:rPr>
              <w:t>реквизиты банка-корреспондента, находящ</w:t>
            </w:r>
            <w:r w:rsidRPr="006B226E">
              <w:rPr>
                <w:bCs/>
                <w:i/>
                <w:sz w:val="22"/>
                <w:szCs w:val="22"/>
              </w:rPr>
              <w:t>е</w:t>
            </w:r>
            <w:r w:rsidRPr="006B226E">
              <w:rPr>
                <w:bCs/>
                <w:i/>
                <w:sz w:val="22"/>
                <w:szCs w:val="22"/>
              </w:rPr>
              <w:t>гося на территории Российской Федерации для перечисления дене</w:t>
            </w:r>
            <w:r w:rsidRPr="006B226E">
              <w:rPr>
                <w:bCs/>
                <w:i/>
                <w:sz w:val="22"/>
                <w:szCs w:val="22"/>
              </w:rPr>
              <w:t>ж</w:t>
            </w:r>
            <w:r w:rsidRPr="006B226E">
              <w:rPr>
                <w:bCs/>
                <w:i/>
                <w:sz w:val="22"/>
                <w:szCs w:val="22"/>
              </w:rPr>
              <w:lastRenderedPageBreak/>
              <w:t>ных средств по оплате договора.</w:t>
            </w:r>
          </w:p>
        </w:tc>
        <w:tc>
          <w:tcPr>
            <w:tcW w:w="3020" w:type="dxa"/>
          </w:tcPr>
          <w:p w:rsidR="00350B34" w:rsidRPr="007A22B1" w:rsidRDefault="00350B34">
            <w:pPr>
              <w:rPr>
                <w:sz w:val="22"/>
                <w:szCs w:val="22"/>
              </w:rPr>
            </w:pPr>
          </w:p>
        </w:tc>
      </w:tr>
      <w:tr w:rsidR="00350B34" w:rsidRPr="007A22B1">
        <w:trPr>
          <w:trHeight w:val="67"/>
        </w:trPr>
        <w:tc>
          <w:tcPr>
            <w:tcW w:w="9828" w:type="dxa"/>
            <w:gridSpan w:val="2"/>
            <w:tcBorders>
              <w:left w:val="nil"/>
              <w:right w:val="nil"/>
            </w:tcBorders>
          </w:tcPr>
          <w:p w:rsidR="00350B34" w:rsidRPr="007A22B1" w:rsidRDefault="00350B34">
            <w:pPr>
              <w:rPr>
                <w:i/>
                <w:sz w:val="22"/>
                <w:szCs w:val="22"/>
              </w:rPr>
            </w:pPr>
            <w:r w:rsidRPr="007A22B1">
              <w:rPr>
                <w:i/>
                <w:sz w:val="22"/>
                <w:szCs w:val="22"/>
              </w:rPr>
              <w:lastRenderedPageBreak/>
              <w:t>Примечание:</w:t>
            </w:r>
          </w:p>
          <w:p w:rsidR="00350B34" w:rsidRPr="007A22B1" w:rsidRDefault="00350B34">
            <w:pPr>
              <w:rPr>
                <w:i/>
                <w:sz w:val="22"/>
                <w:szCs w:val="22"/>
              </w:rPr>
            </w:pPr>
            <w:r w:rsidRPr="007A22B1">
              <w:rPr>
                <w:i/>
                <w:sz w:val="22"/>
                <w:szCs w:val="22"/>
              </w:rPr>
              <w:t>Представляется информация обо всех открытых счетах.</w:t>
            </w:r>
          </w:p>
          <w:p w:rsidR="00A63160" w:rsidRDefault="00A63160">
            <w:pPr>
              <w:rPr>
                <w:i/>
                <w:sz w:val="22"/>
                <w:szCs w:val="22"/>
              </w:rPr>
            </w:pPr>
          </w:p>
          <w:p w:rsidR="00A63160" w:rsidRDefault="00A63160">
            <w:pPr>
              <w:rPr>
                <w:i/>
                <w:sz w:val="22"/>
                <w:szCs w:val="22"/>
              </w:rPr>
            </w:pPr>
          </w:p>
          <w:p w:rsidR="00A63160" w:rsidRPr="007A22B1" w:rsidRDefault="00A63160">
            <w:pPr>
              <w:rPr>
                <w:i/>
                <w:sz w:val="22"/>
                <w:szCs w:val="22"/>
              </w:rPr>
            </w:pPr>
          </w:p>
        </w:tc>
      </w:tr>
      <w:tr w:rsidR="00350B34" w:rsidRPr="007A22B1">
        <w:trPr>
          <w:trHeight w:val="603"/>
        </w:trPr>
        <w:tc>
          <w:tcPr>
            <w:tcW w:w="6808" w:type="dxa"/>
          </w:tcPr>
          <w:p w:rsidR="00350B34" w:rsidRPr="007A22B1" w:rsidRDefault="00350B34">
            <w:pPr>
              <w:tabs>
                <w:tab w:val="num" w:pos="1080"/>
              </w:tabs>
              <w:spacing w:after="0"/>
              <w:rPr>
                <w:b/>
                <w:sz w:val="22"/>
                <w:szCs w:val="22"/>
              </w:rPr>
            </w:pPr>
            <w:r w:rsidRPr="007A22B1">
              <w:rPr>
                <w:b/>
                <w:sz w:val="22"/>
                <w:szCs w:val="22"/>
              </w:rPr>
              <w:t>7. Балансовая стоимость активов</w:t>
            </w:r>
          </w:p>
        </w:tc>
        <w:tc>
          <w:tcPr>
            <w:tcW w:w="3020" w:type="dxa"/>
          </w:tcPr>
          <w:p w:rsidR="00350B34" w:rsidRPr="007A22B1" w:rsidRDefault="00350B34">
            <w:pPr>
              <w:rPr>
                <w:sz w:val="22"/>
                <w:szCs w:val="22"/>
              </w:rPr>
            </w:pPr>
          </w:p>
        </w:tc>
      </w:tr>
      <w:tr w:rsidR="005D35FB" w:rsidRPr="007A22B1">
        <w:trPr>
          <w:trHeight w:val="603"/>
        </w:trPr>
        <w:tc>
          <w:tcPr>
            <w:tcW w:w="6808" w:type="dxa"/>
          </w:tcPr>
          <w:p w:rsidR="005D35FB" w:rsidRPr="007A22B1" w:rsidRDefault="005D35FB">
            <w:pPr>
              <w:tabs>
                <w:tab w:val="num" w:pos="1080"/>
              </w:tabs>
              <w:spacing w:after="0"/>
              <w:rPr>
                <w:b/>
                <w:sz w:val="22"/>
                <w:szCs w:val="22"/>
              </w:rPr>
            </w:pPr>
            <w:r>
              <w:rPr>
                <w:b/>
                <w:sz w:val="22"/>
                <w:szCs w:val="22"/>
              </w:rPr>
              <w:t xml:space="preserve">8. Является ли участник закупки субъектом малого или среднего предпринимательства </w:t>
            </w:r>
            <w:r w:rsidRPr="005D35FB">
              <w:rPr>
                <w:i/>
                <w:sz w:val="22"/>
                <w:szCs w:val="22"/>
              </w:rPr>
              <w:t>(указать «да/нет»)</w:t>
            </w:r>
          </w:p>
        </w:tc>
        <w:tc>
          <w:tcPr>
            <w:tcW w:w="3020" w:type="dxa"/>
          </w:tcPr>
          <w:p w:rsidR="005D35FB" w:rsidRPr="007A22B1" w:rsidRDefault="005D35FB">
            <w:pPr>
              <w:rPr>
                <w:sz w:val="22"/>
                <w:szCs w:val="22"/>
              </w:rPr>
            </w:pPr>
          </w:p>
        </w:tc>
      </w:tr>
    </w:tbl>
    <w:p w:rsidR="00350B34" w:rsidRPr="007A22B1" w:rsidRDefault="00350B34">
      <w:pPr>
        <w:ind w:firstLine="400"/>
        <w:rPr>
          <w:i/>
          <w:sz w:val="18"/>
          <w:szCs w:val="18"/>
        </w:rPr>
      </w:pPr>
    </w:p>
    <w:p w:rsidR="00350B34" w:rsidRPr="007A22B1" w:rsidRDefault="00350B34"/>
    <w:p w:rsidR="00350B34" w:rsidRPr="007A22B1" w:rsidRDefault="00350B34">
      <w:pPr>
        <w:rPr>
          <w:sz w:val="22"/>
          <w:szCs w:val="22"/>
        </w:rPr>
      </w:pPr>
      <w:r w:rsidRPr="007A22B1">
        <w:rPr>
          <w:sz w:val="22"/>
          <w:szCs w:val="22"/>
        </w:rPr>
        <w:t>Мы, нижеподписавшиеся, заверяем правильность всех данных, указанных в анкете.</w:t>
      </w:r>
    </w:p>
    <w:p w:rsidR="00350B34" w:rsidRPr="007A22B1" w:rsidRDefault="00350B34"/>
    <w:p w:rsidR="00350B34" w:rsidRPr="007A22B1" w:rsidRDefault="00350B34">
      <w:pPr>
        <w:rPr>
          <w:sz w:val="22"/>
          <w:szCs w:val="22"/>
        </w:rPr>
      </w:pPr>
      <w:r w:rsidRPr="007A22B1">
        <w:rPr>
          <w:sz w:val="22"/>
          <w:szCs w:val="22"/>
        </w:rPr>
        <w:t>_______________________               _______________________             /___________________/</w:t>
      </w:r>
    </w:p>
    <w:p w:rsidR="00350B34" w:rsidRPr="007A22B1" w:rsidRDefault="00350B34">
      <w:pPr>
        <w:rPr>
          <w:i/>
          <w:sz w:val="22"/>
          <w:szCs w:val="22"/>
        </w:rPr>
      </w:pPr>
      <w:r w:rsidRPr="007A22B1">
        <w:rPr>
          <w:i/>
          <w:sz w:val="22"/>
          <w:szCs w:val="22"/>
        </w:rPr>
        <w:t xml:space="preserve">       (должность)                                             (подпись)                                           (ФИО)</w:t>
      </w:r>
    </w:p>
    <w:p w:rsidR="00350B34" w:rsidRPr="007A22B1" w:rsidRDefault="00350B34">
      <w:pPr>
        <w:ind w:firstLine="5600"/>
        <w:rPr>
          <w:i/>
          <w:sz w:val="22"/>
          <w:szCs w:val="22"/>
        </w:rPr>
      </w:pPr>
      <w:r w:rsidRPr="007A22B1">
        <w:rPr>
          <w:i/>
          <w:sz w:val="22"/>
          <w:szCs w:val="22"/>
        </w:rPr>
        <w:t>М.П.</w:t>
      </w:r>
      <w:r w:rsidR="00AD0387" w:rsidRPr="00AD0387">
        <w:rPr>
          <w:i/>
        </w:rPr>
        <w:t xml:space="preserve"> </w:t>
      </w:r>
      <w:r w:rsidR="00AD0387">
        <w:rPr>
          <w:i/>
        </w:rPr>
        <w:t>(при наличии печати)</w:t>
      </w:r>
    </w:p>
    <w:p w:rsidR="00350B34" w:rsidRPr="007A22B1" w:rsidRDefault="00350B34">
      <w:pPr>
        <w:tabs>
          <w:tab w:val="left" w:pos="708"/>
        </w:tabs>
        <w:ind w:firstLine="3700"/>
        <w:rPr>
          <w:i/>
          <w:sz w:val="22"/>
          <w:szCs w:val="22"/>
        </w:rPr>
      </w:pPr>
    </w:p>
    <w:p w:rsidR="00350B34" w:rsidRPr="007A22B1" w:rsidRDefault="00350B34" w:rsidP="009050BA">
      <w:pPr>
        <w:pStyle w:val="2"/>
      </w:pPr>
      <w:r w:rsidRPr="007A22B1">
        <w:rPr>
          <w:sz w:val="22"/>
          <w:szCs w:val="22"/>
        </w:rPr>
        <w:br w:type="page"/>
      </w:r>
      <w:bookmarkStart w:id="354" w:name="_Toc435008344"/>
      <w:r w:rsidR="009050BA">
        <w:lastRenderedPageBreak/>
        <w:t>1</w:t>
      </w:r>
      <w:r w:rsidRPr="007A22B1">
        <w:t>.4.</w:t>
      </w:r>
      <w:r w:rsidR="00BA3D55">
        <w:t>5</w:t>
      </w:r>
      <w:r w:rsidR="00DA60BC" w:rsidRPr="007A22B1">
        <w:t>.</w:t>
      </w:r>
      <w:r w:rsidRPr="007A22B1">
        <w:t xml:space="preserve"> ФОРМА ДОВЕРЕННОСТИ НА УПОЛНОМОЧЕННОЕ ЛИЦО, ИМЕЮЩЕЕ ПРАВО ПОДПИСИ ДОКУМЕНТОВ ОРГАНИЗАЦИИ-УЧАСТНИКА </w:t>
      </w:r>
      <w:r w:rsidR="00D82FE8" w:rsidRPr="007A22B1">
        <w:t>ЗАКУПКИ</w:t>
      </w:r>
      <w:bookmarkEnd w:id="354"/>
    </w:p>
    <w:p w:rsidR="00350B34" w:rsidRPr="007A22B1" w:rsidRDefault="00350B34" w:rsidP="009050BA">
      <w:pPr>
        <w:tabs>
          <w:tab w:val="left" w:pos="708"/>
        </w:tabs>
        <w:jc w:val="center"/>
      </w:pPr>
      <w:r w:rsidRPr="007A22B1">
        <w:t>(</w:t>
      </w:r>
      <w:proofErr w:type="gramStart"/>
      <w:r w:rsidRPr="007A22B1">
        <w:t>представляется в случае если документы заявки на участие в конкурсе подписываются</w:t>
      </w:r>
      <w:proofErr w:type="gramEnd"/>
      <w:r w:rsidRPr="007A22B1">
        <w:t xml:space="preserve"> не р</w:t>
      </w:r>
      <w:r w:rsidRPr="007A22B1">
        <w:t>у</w:t>
      </w:r>
      <w:r w:rsidRPr="007A22B1">
        <w:t>ководителем)</w:t>
      </w:r>
    </w:p>
    <w:p w:rsidR="00A41793" w:rsidRPr="00A41793" w:rsidRDefault="00A41793" w:rsidP="009050BA">
      <w:pPr>
        <w:tabs>
          <w:tab w:val="left" w:pos="708"/>
        </w:tabs>
        <w:jc w:val="center"/>
        <w:rPr>
          <w:i/>
        </w:rPr>
      </w:pPr>
      <w:r w:rsidRPr="00A41793">
        <w:rPr>
          <w:i/>
        </w:rPr>
        <w:t>(рекомендуемая форма)</w:t>
      </w:r>
    </w:p>
    <w:p w:rsidR="00350B34" w:rsidRPr="007A22B1" w:rsidRDefault="00350B34" w:rsidP="009050BA">
      <w:pPr>
        <w:tabs>
          <w:tab w:val="left" w:pos="708"/>
        </w:tabs>
      </w:pPr>
    </w:p>
    <w:p w:rsidR="00350B34" w:rsidRPr="007A22B1" w:rsidRDefault="00350B34" w:rsidP="009050BA">
      <w:pPr>
        <w:tabs>
          <w:tab w:val="left" w:pos="708"/>
        </w:tabs>
      </w:pPr>
      <w:r w:rsidRPr="007A22B1">
        <w:t>На бланке организации</w:t>
      </w:r>
    </w:p>
    <w:p w:rsidR="00350B34" w:rsidRPr="007A22B1" w:rsidRDefault="00350B34" w:rsidP="009050BA">
      <w:pPr>
        <w:tabs>
          <w:tab w:val="left" w:pos="708"/>
        </w:tabs>
      </w:pPr>
      <w:r w:rsidRPr="007A22B1">
        <w:t>Дата</w:t>
      </w:r>
    </w:p>
    <w:p w:rsidR="00350B34" w:rsidRPr="007A22B1" w:rsidRDefault="00350B34" w:rsidP="009050BA">
      <w:pPr>
        <w:tabs>
          <w:tab w:val="left" w:pos="708"/>
        </w:tabs>
      </w:pPr>
    </w:p>
    <w:p w:rsidR="00350B34" w:rsidRPr="007A22B1" w:rsidRDefault="00350B34" w:rsidP="009050BA">
      <w:pPr>
        <w:tabs>
          <w:tab w:val="left" w:pos="708"/>
        </w:tabs>
        <w:jc w:val="center"/>
        <w:rPr>
          <w:sz w:val="28"/>
          <w:szCs w:val="28"/>
        </w:rPr>
      </w:pPr>
      <w:r w:rsidRPr="007A22B1">
        <w:rPr>
          <w:sz w:val="28"/>
          <w:szCs w:val="28"/>
        </w:rPr>
        <w:t>ДОВЕРЕННОСТЬ  № ____</w:t>
      </w:r>
    </w:p>
    <w:p w:rsidR="00350B34" w:rsidRPr="007A22B1" w:rsidRDefault="00350B34" w:rsidP="009050BA">
      <w:pPr>
        <w:tabs>
          <w:tab w:val="left" w:pos="708"/>
        </w:tabs>
      </w:pPr>
    </w:p>
    <w:p w:rsidR="00350B34" w:rsidRPr="007A22B1" w:rsidRDefault="00350B34" w:rsidP="009050BA">
      <w:pPr>
        <w:tabs>
          <w:tab w:val="left" w:pos="708"/>
        </w:tabs>
      </w:pPr>
      <w:proofErr w:type="gramStart"/>
      <w:r w:rsidRPr="007A22B1">
        <w:t>г</w:t>
      </w:r>
      <w:proofErr w:type="gramEnd"/>
      <w:r w:rsidRPr="007A22B1">
        <w:t>. ___________</w:t>
      </w:r>
    </w:p>
    <w:p w:rsidR="00350B34" w:rsidRPr="007A22B1" w:rsidRDefault="00350B34" w:rsidP="009050BA">
      <w:pPr>
        <w:tabs>
          <w:tab w:val="left" w:pos="708"/>
        </w:tabs>
        <w:jc w:val="center"/>
      </w:pPr>
      <w:r w:rsidRPr="007A22B1">
        <w:t>__________________________________________________________________________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(прописью число, месяц и год выдачи доверенности)</w:t>
      </w:r>
    </w:p>
    <w:p w:rsidR="00350B34" w:rsidRPr="007A22B1" w:rsidRDefault="00350B34" w:rsidP="009050BA">
      <w:pPr>
        <w:tabs>
          <w:tab w:val="left" w:pos="708"/>
        </w:tabs>
      </w:pPr>
      <w:r w:rsidRPr="007A22B1">
        <w:tab/>
        <w:t xml:space="preserve">Организация – Участник </w:t>
      </w:r>
      <w:r w:rsidR="00D82FE8" w:rsidRPr="007A22B1">
        <w:t>закупки</w:t>
      </w:r>
      <w:r w:rsidRPr="007A22B1">
        <w:t>:</w:t>
      </w:r>
    </w:p>
    <w:p w:rsidR="00350B34" w:rsidRPr="007A22B1" w:rsidRDefault="00350B34" w:rsidP="009050BA">
      <w:pPr>
        <w:tabs>
          <w:tab w:val="left" w:pos="708"/>
        </w:tabs>
        <w:jc w:val="center"/>
      </w:pPr>
      <w:r w:rsidRPr="007A22B1">
        <w:t>________________________________________________________________________________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(наименование организации)</w:t>
      </w:r>
    </w:p>
    <w:p w:rsidR="00350B34" w:rsidRPr="007A22B1" w:rsidRDefault="00350B34" w:rsidP="009050BA">
      <w:pPr>
        <w:tabs>
          <w:tab w:val="left" w:pos="708"/>
        </w:tabs>
      </w:pPr>
      <w:r w:rsidRPr="007A22B1">
        <w:t>доверяет 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(фамилия, имя, отчество, должность)</w:t>
      </w:r>
    </w:p>
    <w:p w:rsidR="00350B34" w:rsidRPr="007A22B1" w:rsidRDefault="00350B34" w:rsidP="009050BA">
      <w:pPr>
        <w:tabs>
          <w:tab w:val="left" w:pos="708"/>
        </w:tabs>
      </w:pPr>
      <w:r w:rsidRPr="007A22B1">
        <w:t>паспорт серии ______ №_________ выдан _______________________  «____» _____________</w:t>
      </w:r>
    </w:p>
    <w:p w:rsidR="00350B34" w:rsidRPr="007A22B1" w:rsidRDefault="00350B34" w:rsidP="009050BA">
      <w:pPr>
        <w:pStyle w:val="ad"/>
        <w:tabs>
          <w:tab w:val="left" w:pos="708"/>
        </w:tabs>
      </w:pP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 xml:space="preserve">представлять Заказчику, </w:t>
      </w:r>
      <w:r w:rsidR="00217844">
        <w:t>закупочной</w:t>
      </w:r>
      <w:r w:rsidRPr="007A22B1">
        <w:t xml:space="preserve"> комиссии и подписывать необходимые документы для участия в открытом конкурсе __________________________________________________________________________________</w:t>
      </w:r>
    </w:p>
    <w:p w:rsidR="00350B34" w:rsidRPr="007A22B1" w:rsidRDefault="00350B34" w:rsidP="009050BA">
      <w:pPr>
        <w:pStyle w:val="ad"/>
        <w:tabs>
          <w:tab w:val="left" w:pos="708"/>
        </w:tabs>
        <w:jc w:val="center"/>
        <w:rPr>
          <w:szCs w:val="24"/>
        </w:rPr>
      </w:pPr>
      <w:r w:rsidRPr="007A22B1">
        <w:rPr>
          <w:vertAlign w:val="superscript"/>
        </w:rPr>
        <w:t>(наименование конкурса)</w:t>
      </w:r>
      <w:r w:rsidRPr="007A22B1">
        <w:t xml:space="preserve"> _________________________________________________________________________________.</w:t>
      </w: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 xml:space="preserve">Подпись _________________________________    ________________________ удостоверяем. </w:t>
      </w:r>
    </w:p>
    <w:p w:rsidR="00350B34" w:rsidRPr="007A22B1" w:rsidRDefault="00350B34" w:rsidP="009050BA">
      <w:pPr>
        <w:pStyle w:val="ad"/>
        <w:tabs>
          <w:tab w:val="left" w:pos="708"/>
        </w:tabs>
        <w:rPr>
          <w:vertAlign w:val="superscript"/>
        </w:rPr>
      </w:pPr>
      <w:r w:rsidRPr="007A22B1">
        <w:rPr>
          <w:vertAlign w:val="superscript"/>
        </w:rPr>
        <w:t xml:space="preserve">                                                  (Ф.И.О. </w:t>
      </w:r>
      <w:proofErr w:type="gramStart"/>
      <w:r w:rsidRPr="007A22B1">
        <w:rPr>
          <w:vertAlign w:val="superscript"/>
        </w:rPr>
        <w:t>удостоверяемого</w:t>
      </w:r>
      <w:proofErr w:type="gramEnd"/>
      <w:r w:rsidRPr="007A22B1">
        <w:rPr>
          <w:vertAlign w:val="superscript"/>
        </w:rPr>
        <w:t>)                                                     (Подпись удостоверяемого)</w:t>
      </w:r>
    </w:p>
    <w:p w:rsidR="00350B34" w:rsidRPr="007A22B1" w:rsidRDefault="00350B34" w:rsidP="009050BA">
      <w:pPr>
        <w:pStyle w:val="ad"/>
        <w:tabs>
          <w:tab w:val="left" w:pos="708"/>
        </w:tabs>
      </w:pPr>
      <w:r w:rsidRPr="007A22B1">
        <w:t>Доверенность действительна  по  «____»  ___________________ 201</w:t>
      </w:r>
      <w:r w:rsidR="005B1D83" w:rsidRPr="007A22B1">
        <w:t>_</w:t>
      </w:r>
      <w:r w:rsidRPr="007A22B1">
        <w:t xml:space="preserve"> г.</w:t>
      </w: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Руководитель организации</w:t>
      </w:r>
      <w:proofErr w:type="gramStart"/>
      <w:r w:rsidRPr="007A22B1">
        <w:t xml:space="preserve">  ________________________ ( ___________________ )</w:t>
      </w:r>
      <w:proofErr w:type="gramEnd"/>
    </w:p>
    <w:p w:rsidR="00350B34" w:rsidRPr="007A22B1" w:rsidRDefault="00350B34" w:rsidP="009050BA">
      <w:pPr>
        <w:pStyle w:val="ad"/>
        <w:tabs>
          <w:tab w:val="left" w:pos="708"/>
        </w:tabs>
        <w:ind w:firstLine="6521"/>
        <w:rPr>
          <w:vertAlign w:val="superscript"/>
        </w:rPr>
      </w:pPr>
      <w:r w:rsidRPr="007A22B1">
        <w:rPr>
          <w:vertAlign w:val="superscript"/>
        </w:rPr>
        <w:t xml:space="preserve">       (Ф.И.О.)</w:t>
      </w:r>
    </w:p>
    <w:p w:rsidR="00350B34" w:rsidRPr="007A22B1" w:rsidRDefault="00350B34" w:rsidP="009050BA">
      <w:pPr>
        <w:pStyle w:val="ad"/>
        <w:tabs>
          <w:tab w:val="left" w:pos="708"/>
        </w:tabs>
        <w:ind w:firstLine="5954"/>
      </w:pPr>
      <w:r w:rsidRPr="007A22B1">
        <w:t>М.П.</w:t>
      </w:r>
      <w:r w:rsidR="00AD0387" w:rsidRPr="00AD0387">
        <w:rPr>
          <w:i/>
        </w:rPr>
        <w:t xml:space="preserve"> </w:t>
      </w:r>
      <w:r w:rsidR="00AD0387">
        <w:rPr>
          <w:i/>
        </w:rPr>
        <w:t>(при наличии печати)</w:t>
      </w:r>
    </w:p>
    <w:p w:rsidR="00350B34" w:rsidRPr="007A22B1" w:rsidRDefault="00350B34" w:rsidP="009050BA">
      <w:pPr>
        <w:pStyle w:val="ad"/>
        <w:tabs>
          <w:tab w:val="left" w:pos="708"/>
        </w:tabs>
      </w:pPr>
    </w:p>
    <w:p w:rsidR="00966CBB" w:rsidRPr="00EF4AED" w:rsidRDefault="00350B34" w:rsidP="009050BA">
      <w:pPr>
        <w:pStyle w:val="2"/>
        <w:rPr>
          <w:rFonts w:eastAsia="Calibri"/>
          <w:lang w:eastAsia="en-US"/>
        </w:rPr>
      </w:pPr>
      <w:r w:rsidRPr="007A22B1">
        <w:br w:type="page"/>
      </w:r>
      <w:bookmarkStart w:id="355" w:name="_Toc435008348"/>
      <w:bookmarkEnd w:id="353"/>
      <w:r w:rsidR="002A6ED7" w:rsidRPr="00BC4EF5">
        <w:lastRenderedPageBreak/>
        <w:t xml:space="preserve"> </w:t>
      </w:r>
      <w:r w:rsidR="009050BA">
        <w:t>1</w:t>
      </w:r>
      <w:r w:rsidR="00966CBB" w:rsidRPr="007A22B1">
        <w:t>.4.</w:t>
      </w:r>
      <w:r w:rsidR="00BA3D55">
        <w:t>7</w:t>
      </w:r>
      <w:r w:rsidR="00966CBB" w:rsidRPr="007A22B1">
        <w:t xml:space="preserve">. ФОРМА </w:t>
      </w:r>
      <w:r w:rsidR="00966CBB" w:rsidRPr="00EF4AED">
        <w:rPr>
          <w:rFonts w:eastAsia="Calibri"/>
          <w:lang w:eastAsia="en-US"/>
        </w:rPr>
        <w:t>СВЕДЕНИЯ ОБ УЧАСТИИ</w:t>
      </w:r>
      <w:r w:rsidR="00966CBB">
        <w:rPr>
          <w:rFonts w:eastAsia="Calibri"/>
          <w:lang w:eastAsia="en-US"/>
        </w:rPr>
        <w:t xml:space="preserve"> </w:t>
      </w:r>
      <w:r w:rsidR="00966CBB" w:rsidRPr="00EF4AED">
        <w:rPr>
          <w:rFonts w:eastAsia="Calibri"/>
          <w:lang w:eastAsia="en-US"/>
        </w:rPr>
        <w:t>В СУДЕБНЫХ РАЗБИР</w:t>
      </w:r>
      <w:r w:rsidR="00966CBB" w:rsidRPr="00EF4AED">
        <w:rPr>
          <w:rFonts w:eastAsia="Calibri"/>
          <w:lang w:eastAsia="en-US"/>
        </w:rPr>
        <w:t>А</w:t>
      </w:r>
      <w:r w:rsidR="00966CBB" w:rsidRPr="00EF4AED">
        <w:rPr>
          <w:rFonts w:eastAsia="Calibri"/>
          <w:lang w:eastAsia="en-US"/>
        </w:rPr>
        <w:t>ТЕЛЬСТВАХ</w:t>
      </w:r>
      <w:bookmarkEnd w:id="355"/>
      <w:r w:rsidR="00966CBB" w:rsidRPr="00EF4AED">
        <w:rPr>
          <w:rFonts w:eastAsia="Calibri"/>
          <w:lang w:eastAsia="en-US"/>
        </w:rPr>
        <w:t xml:space="preserve"> </w:t>
      </w:r>
    </w:p>
    <w:p w:rsidR="00966CBB" w:rsidRDefault="00966CBB" w:rsidP="009050BA">
      <w:pPr>
        <w:tabs>
          <w:tab w:val="num" w:pos="540"/>
        </w:tabs>
        <w:spacing w:after="200"/>
        <w:ind w:firstLine="709"/>
        <w:jc w:val="center"/>
        <w:rPr>
          <w:rFonts w:eastAsia="Calibri"/>
          <w:b/>
          <w:lang w:eastAsia="en-US"/>
        </w:rPr>
      </w:pPr>
    </w:p>
    <w:p w:rsidR="00966CBB" w:rsidRPr="00EF4AED" w:rsidRDefault="00966CBB" w:rsidP="009050BA">
      <w:pPr>
        <w:tabs>
          <w:tab w:val="num" w:pos="540"/>
        </w:tabs>
        <w:spacing w:after="200"/>
        <w:ind w:firstLine="709"/>
        <w:jc w:val="center"/>
        <w:rPr>
          <w:rFonts w:eastAsia="Calibri"/>
          <w:b/>
          <w:lang w:eastAsia="en-US"/>
        </w:rPr>
      </w:pPr>
      <w:r w:rsidRPr="00EF4AED">
        <w:rPr>
          <w:rFonts w:eastAsia="Calibri"/>
          <w:b/>
          <w:lang w:eastAsia="en-US"/>
        </w:rPr>
        <w:t xml:space="preserve">СВЕДЕНИЯ ОБ УЧАСТИИ В СУДЕБНЫХ РАЗБИРАТЕЛЬСТВАХ </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993"/>
        <w:gridCol w:w="1274"/>
        <w:gridCol w:w="1842"/>
        <w:gridCol w:w="1419"/>
        <w:gridCol w:w="1559"/>
        <w:gridCol w:w="2693"/>
      </w:tblGrid>
      <w:tr w:rsidR="00966CBB" w:rsidRPr="00EF4AED" w:rsidTr="00966CBB">
        <w:trPr>
          <w:cantSplit/>
          <w:trHeight w:val="2438"/>
        </w:trPr>
        <w:tc>
          <w:tcPr>
            <w:tcW w:w="568"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ind w:firstLine="709"/>
              <w:jc w:val="center"/>
              <w:rPr>
                <w:rFonts w:eastAsia="Calibri"/>
                <w:b/>
                <w:sz w:val="22"/>
                <w:szCs w:val="22"/>
                <w:lang w:eastAsia="en-US"/>
              </w:rPr>
            </w:pPr>
            <w:r w:rsidRPr="00966CBB">
              <w:rPr>
                <w:rFonts w:eastAsia="Calibri"/>
                <w:b/>
                <w:sz w:val="22"/>
                <w:szCs w:val="22"/>
                <w:lang w:eastAsia="en-US"/>
              </w:rPr>
              <w:t>№</w:t>
            </w:r>
          </w:p>
          <w:p w:rsidR="00966CBB" w:rsidRPr="00966CBB" w:rsidRDefault="00966CBB" w:rsidP="009050BA">
            <w:pPr>
              <w:spacing w:after="200"/>
              <w:ind w:firstLine="709"/>
              <w:jc w:val="center"/>
              <w:rPr>
                <w:rFonts w:eastAsia="Calibri"/>
                <w:b/>
                <w:sz w:val="22"/>
                <w:szCs w:val="22"/>
                <w:lang w:eastAsia="en-US"/>
              </w:rPr>
            </w:pPr>
            <w:proofErr w:type="spellStart"/>
            <w:r w:rsidRPr="00966CBB">
              <w:rPr>
                <w:rFonts w:eastAsia="Calibri"/>
                <w:b/>
                <w:sz w:val="22"/>
                <w:szCs w:val="22"/>
                <w:lang w:eastAsia="en-US"/>
              </w:rPr>
              <w:t>п№</w:t>
            </w:r>
            <w:proofErr w:type="spellEnd"/>
            <w:r w:rsidRPr="00966CBB">
              <w:rPr>
                <w:rFonts w:eastAsia="Calibri"/>
                <w:b/>
                <w:sz w:val="22"/>
                <w:szCs w:val="22"/>
                <w:lang w:eastAsia="en-US"/>
              </w:rPr>
              <w:t xml:space="preserve"> </w:t>
            </w:r>
            <w:proofErr w:type="spellStart"/>
            <w:proofErr w:type="gramStart"/>
            <w:r w:rsidRPr="00966CBB">
              <w:rPr>
                <w:rFonts w:eastAsia="Calibri"/>
                <w:b/>
                <w:sz w:val="22"/>
                <w:szCs w:val="22"/>
                <w:lang w:eastAsia="en-US"/>
              </w:rPr>
              <w:t>п</w:t>
            </w:r>
            <w:proofErr w:type="spellEnd"/>
            <w:proofErr w:type="gramEnd"/>
            <w:r w:rsidRPr="00966CBB">
              <w:rPr>
                <w:rFonts w:eastAsia="Calibri"/>
                <w:b/>
                <w:sz w:val="22"/>
                <w:szCs w:val="22"/>
                <w:lang w:eastAsia="en-US"/>
              </w:rPr>
              <w:t>/</w:t>
            </w:r>
            <w:proofErr w:type="spellStart"/>
            <w:r w:rsidRPr="00966CBB">
              <w:rPr>
                <w:rFonts w:eastAsia="Calibri"/>
                <w:b/>
                <w:sz w:val="22"/>
                <w:szCs w:val="22"/>
                <w:lang w:eastAsia="en-US"/>
              </w:rPr>
              <w:t>п</w:t>
            </w:r>
            <w:proofErr w:type="spellEnd"/>
          </w:p>
        </w:tc>
        <w:tc>
          <w:tcPr>
            <w:tcW w:w="9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Номер дела</w:t>
            </w:r>
          </w:p>
        </w:tc>
        <w:tc>
          <w:tcPr>
            <w:tcW w:w="1274"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Истец (полное наимен</w:t>
            </w:r>
            <w:r w:rsidRPr="00966CBB">
              <w:rPr>
                <w:rFonts w:eastAsia="Calibri"/>
                <w:b/>
                <w:sz w:val="22"/>
                <w:szCs w:val="22"/>
                <w:lang w:eastAsia="en-US"/>
              </w:rPr>
              <w:t>о</w:t>
            </w:r>
            <w:r w:rsidRPr="00966CBB">
              <w:rPr>
                <w:rFonts w:eastAsia="Calibri"/>
                <w:b/>
                <w:sz w:val="22"/>
                <w:szCs w:val="22"/>
                <w:lang w:eastAsia="en-US"/>
              </w:rPr>
              <w:t>вание, а</w:t>
            </w:r>
            <w:r w:rsidRPr="00966CBB">
              <w:rPr>
                <w:rFonts w:eastAsia="Calibri"/>
                <w:b/>
                <w:sz w:val="22"/>
                <w:szCs w:val="22"/>
                <w:lang w:eastAsia="en-US"/>
              </w:rPr>
              <w:t>д</w:t>
            </w:r>
            <w:r w:rsidRPr="00966CBB">
              <w:rPr>
                <w:rFonts w:eastAsia="Calibri"/>
                <w:b/>
                <w:sz w:val="22"/>
                <w:szCs w:val="22"/>
                <w:lang w:eastAsia="en-US"/>
              </w:rPr>
              <w:t>рес)</w:t>
            </w:r>
          </w:p>
        </w:tc>
        <w:tc>
          <w:tcPr>
            <w:tcW w:w="1842"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Ответчик (по</w:t>
            </w:r>
            <w:r w:rsidRPr="00966CBB">
              <w:rPr>
                <w:rFonts w:eastAsia="Calibri"/>
                <w:b/>
                <w:sz w:val="22"/>
                <w:szCs w:val="22"/>
                <w:lang w:eastAsia="en-US"/>
              </w:rPr>
              <w:t>л</w:t>
            </w:r>
            <w:r w:rsidRPr="00966CBB">
              <w:rPr>
                <w:rFonts w:eastAsia="Calibri"/>
                <w:b/>
                <w:sz w:val="22"/>
                <w:szCs w:val="22"/>
                <w:lang w:eastAsia="en-US"/>
              </w:rPr>
              <w:t>ное наименов</w:t>
            </w:r>
            <w:r w:rsidRPr="00966CBB">
              <w:rPr>
                <w:rFonts w:eastAsia="Calibri"/>
                <w:b/>
                <w:sz w:val="22"/>
                <w:szCs w:val="22"/>
                <w:lang w:eastAsia="en-US"/>
              </w:rPr>
              <w:t>а</w:t>
            </w:r>
            <w:r w:rsidRPr="00966CBB">
              <w:rPr>
                <w:rFonts w:eastAsia="Calibri"/>
                <w:b/>
                <w:sz w:val="22"/>
                <w:szCs w:val="22"/>
                <w:lang w:eastAsia="en-US"/>
              </w:rPr>
              <w:t>ние, адрес)</w:t>
            </w:r>
          </w:p>
          <w:p w:rsidR="00966CBB" w:rsidRPr="00966CBB" w:rsidRDefault="00966CBB" w:rsidP="009050BA">
            <w:pPr>
              <w:spacing w:after="200"/>
              <w:jc w:val="center"/>
              <w:rPr>
                <w:rFonts w:eastAsia="Calibri"/>
                <w:b/>
                <w:sz w:val="22"/>
                <w:szCs w:val="22"/>
                <w:lang w:eastAsia="en-US"/>
              </w:rPr>
            </w:pPr>
          </w:p>
        </w:tc>
        <w:tc>
          <w:tcPr>
            <w:tcW w:w="141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Наимен</w:t>
            </w:r>
            <w:r w:rsidRPr="00966CBB">
              <w:rPr>
                <w:rFonts w:eastAsia="Calibri"/>
                <w:b/>
                <w:sz w:val="22"/>
                <w:szCs w:val="22"/>
                <w:lang w:eastAsia="en-US"/>
              </w:rPr>
              <w:t>о</w:t>
            </w:r>
            <w:r w:rsidRPr="00966CBB">
              <w:rPr>
                <w:rFonts w:eastAsia="Calibri"/>
                <w:b/>
                <w:sz w:val="22"/>
                <w:szCs w:val="22"/>
                <w:lang w:eastAsia="en-US"/>
              </w:rPr>
              <w:t>вание спора</w:t>
            </w:r>
          </w:p>
        </w:tc>
        <w:tc>
          <w:tcPr>
            <w:tcW w:w="155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Цена иска</w:t>
            </w:r>
          </w:p>
        </w:tc>
        <w:tc>
          <w:tcPr>
            <w:tcW w:w="26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Решение суда (дата р</w:t>
            </w:r>
            <w:r w:rsidRPr="00966CBB">
              <w:rPr>
                <w:rFonts w:eastAsia="Calibri"/>
                <w:b/>
                <w:sz w:val="22"/>
                <w:szCs w:val="22"/>
                <w:lang w:eastAsia="en-US"/>
              </w:rPr>
              <w:t>е</w:t>
            </w:r>
            <w:r w:rsidRPr="00966CBB">
              <w:rPr>
                <w:rFonts w:eastAsia="Calibri"/>
                <w:b/>
                <w:sz w:val="22"/>
                <w:szCs w:val="22"/>
                <w:lang w:eastAsia="en-US"/>
              </w:rPr>
              <w:t>шения, наименование суда, вынесшего реш</w:t>
            </w:r>
            <w:r w:rsidRPr="00966CBB">
              <w:rPr>
                <w:rFonts w:eastAsia="Calibri"/>
                <w:b/>
                <w:sz w:val="22"/>
                <w:szCs w:val="22"/>
                <w:lang w:eastAsia="en-US"/>
              </w:rPr>
              <w:t>е</w:t>
            </w:r>
            <w:r w:rsidRPr="00966CBB">
              <w:rPr>
                <w:rFonts w:eastAsia="Calibri"/>
                <w:b/>
                <w:sz w:val="22"/>
                <w:szCs w:val="22"/>
                <w:lang w:eastAsia="en-US"/>
              </w:rPr>
              <w:t>ния, сведения о резул</w:t>
            </w:r>
            <w:r w:rsidRPr="00966CBB">
              <w:rPr>
                <w:rFonts w:eastAsia="Calibri"/>
                <w:b/>
                <w:sz w:val="22"/>
                <w:szCs w:val="22"/>
                <w:lang w:eastAsia="en-US"/>
              </w:rPr>
              <w:t>ь</w:t>
            </w:r>
            <w:r w:rsidRPr="00966CBB">
              <w:rPr>
                <w:rFonts w:eastAsia="Calibri"/>
                <w:b/>
                <w:sz w:val="22"/>
                <w:szCs w:val="22"/>
                <w:lang w:eastAsia="en-US"/>
              </w:rPr>
              <w:t>татах рассмотрения и</w:t>
            </w:r>
            <w:r w:rsidRPr="00966CBB">
              <w:rPr>
                <w:rFonts w:eastAsia="Calibri"/>
                <w:b/>
                <w:sz w:val="22"/>
                <w:szCs w:val="22"/>
                <w:lang w:eastAsia="en-US"/>
              </w:rPr>
              <w:t>с</w:t>
            </w:r>
            <w:r w:rsidRPr="00966CBB">
              <w:rPr>
                <w:rFonts w:eastAsia="Calibri"/>
                <w:b/>
                <w:sz w:val="22"/>
                <w:szCs w:val="22"/>
                <w:lang w:eastAsia="en-US"/>
              </w:rPr>
              <w:t>ка, сведения об обжал</w:t>
            </w:r>
            <w:r w:rsidRPr="00966CBB">
              <w:rPr>
                <w:rFonts w:eastAsia="Calibri"/>
                <w:b/>
                <w:sz w:val="22"/>
                <w:szCs w:val="22"/>
                <w:lang w:eastAsia="en-US"/>
              </w:rPr>
              <w:t>о</w:t>
            </w:r>
            <w:r w:rsidRPr="00966CBB">
              <w:rPr>
                <w:rFonts w:eastAsia="Calibri"/>
                <w:b/>
                <w:sz w:val="22"/>
                <w:szCs w:val="22"/>
                <w:lang w:eastAsia="en-US"/>
              </w:rPr>
              <w:t>вании решения суда, дата вступления  в з</w:t>
            </w:r>
            <w:r w:rsidRPr="00966CBB">
              <w:rPr>
                <w:rFonts w:eastAsia="Calibri"/>
                <w:b/>
                <w:sz w:val="22"/>
                <w:szCs w:val="22"/>
                <w:lang w:eastAsia="en-US"/>
              </w:rPr>
              <w:t>а</w:t>
            </w:r>
            <w:r w:rsidRPr="00966CBB">
              <w:rPr>
                <w:rFonts w:eastAsia="Calibri"/>
                <w:b/>
                <w:sz w:val="22"/>
                <w:szCs w:val="22"/>
                <w:lang w:eastAsia="en-US"/>
              </w:rPr>
              <w:t>конную силу решения суда)</w:t>
            </w: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575925">
            <w:pPr>
              <w:numPr>
                <w:ilvl w:val="0"/>
                <w:numId w:val="3"/>
              </w:numPr>
              <w:spacing w:after="200"/>
              <w:ind w:firstLine="709"/>
              <w:jc w:val="left"/>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bl>
    <w:p w:rsidR="00966CBB" w:rsidRPr="00EF4AED" w:rsidRDefault="00966CBB" w:rsidP="009050BA">
      <w:pPr>
        <w:keepNext/>
        <w:spacing w:after="200"/>
        <w:ind w:firstLine="709"/>
        <w:rPr>
          <w:rFonts w:eastAsia="Calibri"/>
          <w:b/>
          <w:lang w:eastAsia="en-US"/>
        </w:rPr>
      </w:pPr>
    </w:p>
    <w:p w:rsidR="00966CBB" w:rsidRPr="00EF4AED" w:rsidRDefault="00966CBB" w:rsidP="009050BA">
      <w:pPr>
        <w:rPr>
          <w:szCs w:val="20"/>
        </w:rPr>
      </w:pPr>
      <w:r w:rsidRPr="00EF4AED">
        <w:rPr>
          <w:i/>
          <w:szCs w:val="20"/>
        </w:rPr>
        <w:tab/>
      </w:r>
      <w:r w:rsidRPr="00EF4AED">
        <w:rPr>
          <w:szCs w:val="20"/>
        </w:rPr>
        <w:t xml:space="preserve">Должность </w:t>
      </w:r>
      <w:r w:rsidRPr="00EF4AED">
        <w:rPr>
          <w:szCs w:val="20"/>
        </w:rPr>
        <w:tab/>
      </w:r>
      <w:r w:rsidRPr="00EF4AED">
        <w:rPr>
          <w:szCs w:val="20"/>
        </w:rPr>
        <w:tab/>
        <w:t xml:space="preserve">подпись  </w:t>
      </w:r>
      <w:r w:rsidRPr="00EF4AED">
        <w:rPr>
          <w:szCs w:val="20"/>
        </w:rPr>
        <w:tab/>
      </w:r>
      <w:r w:rsidRPr="00EF4AED">
        <w:rPr>
          <w:szCs w:val="20"/>
        </w:rPr>
        <w:tab/>
        <w:t>расшифровка подписи</w:t>
      </w:r>
    </w:p>
    <w:p w:rsidR="00966CBB" w:rsidRPr="00EF4AED" w:rsidRDefault="00966CBB" w:rsidP="009050BA">
      <w:pPr>
        <w:widowControl w:val="0"/>
        <w:tabs>
          <w:tab w:val="left" w:pos="1134"/>
        </w:tabs>
        <w:autoSpaceDE w:val="0"/>
        <w:autoSpaceDN w:val="0"/>
        <w:adjustRightInd w:val="0"/>
        <w:ind w:left="1134"/>
        <w:rPr>
          <w:szCs w:val="20"/>
        </w:rPr>
      </w:pPr>
      <w:r w:rsidRPr="00EF4AED">
        <w:rPr>
          <w:szCs w:val="20"/>
        </w:rPr>
        <w:t>М.П.</w:t>
      </w:r>
    </w:p>
    <w:p w:rsidR="00966CBB" w:rsidRDefault="00966CBB" w:rsidP="009050BA">
      <w:pPr>
        <w:keepNext/>
        <w:spacing w:after="200"/>
        <w:ind w:firstLine="709"/>
        <w:rPr>
          <w:rFonts w:eastAsia="Calibri"/>
          <w:lang w:eastAsia="en-US"/>
        </w:rPr>
      </w:pPr>
    </w:p>
    <w:p w:rsidR="00966CBB" w:rsidRDefault="00966CBB" w:rsidP="009050BA">
      <w:pPr>
        <w:keepNext/>
        <w:spacing w:after="200"/>
        <w:ind w:firstLine="709"/>
        <w:rPr>
          <w:rFonts w:eastAsia="Calibri"/>
          <w:lang w:eastAsia="en-US"/>
        </w:rPr>
      </w:pPr>
    </w:p>
    <w:p w:rsidR="00966CBB" w:rsidRPr="00966CBB" w:rsidRDefault="00E11E26" w:rsidP="009050BA">
      <w:pPr>
        <w:keepNext/>
        <w:spacing w:after="200"/>
        <w:ind w:firstLine="709"/>
        <w:rPr>
          <w:rFonts w:eastAsia="Calibri"/>
          <w:i/>
          <w:lang w:eastAsia="en-US"/>
        </w:rPr>
      </w:pPr>
      <w:r w:rsidRPr="00966CBB">
        <w:rPr>
          <w:rFonts w:eastAsia="Calibri"/>
          <w:i/>
          <w:lang w:eastAsia="en-US"/>
        </w:rPr>
        <w:t xml:space="preserve">Примечание: </w:t>
      </w:r>
      <w:r>
        <w:rPr>
          <w:rFonts w:eastAsia="Calibri"/>
          <w:i/>
          <w:lang w:eastAsia="en-US"/>
        </w:rPr>
        <w:t>в случае отсутствия</w:t>
      </w:r>
      <w:r w:rsidRPr="00966CBB">
        <w:rPr>
          <w:rFonts w:eastAsia="Calibri"/>
          <w:i/>
          <w:lang w:eastAsia="en-US"/>
        </w:rPr>
        <w:t xml:space="preserve"> судебны</w:t>
      </w:r>
      <w:r>
        <w:rPr>
          <w:rFonts w:eastAsia="Calibri"/>
          <w:i/>
          <w:lang w:eastAsia="en-US"/>
        </w:rPr>
        <w:t>х</w:t>
      </w:r>
      <w:r w:rsidRPr="00966CBB">
        <w:rPr>
          <w:rFonts w:eastAsia="Calibri"/>
          <w:i/>
          <w:lang w:eastAsia="en-US"/>
        </w:rPr>
        <w:t xml:space="preserve"> разбирательств</w:t>
      </w:r>
      <w:r>
        <w:rPr>
          <w:rFonts w:eastAsia="Calibri"/>
          <w:i/>
          <w:lang w:eastAsia="en-US"/>
        </w:rPr>
        <w:t xml:space="preserve"> у Участника закупки в форме указывается информация об этом</w:t>
      </w:r>
      <w:r w:rsidRPr="00966CBB">
        <w:rPr>
          <w:rFonts w:eastAsia="Calibri"/>
          <w:i/>
          <w:lang w:eastAsia="en-US"/>
        </w:rPr>
        <w:t>.</w:t>
      </w:r>
    </w:p>
    <w:p w:rsidR="00551372" w:rsidRPr="00966CBB" w:rsidRDefault="00966CBB" w:rsidP="009050BA">
      <w:pPr>
        <w:pStyle w:val="2"/>
        <w:rPr>
          <w:rFonts w:eastAsia="Calibri"/>
          <w:lang w:eastAsia="en-US"/>
        </w:rPr>
      </w:pPr>
      <w:r>
        <w:br w:type="page"/>
      </w:r>
      <w:bookmarkStart w:id="356" w:name="_Toc435008349"/>
      <w:r w:rsidR="001D3E61">
        <w:lastRenderedPageBreak/>
        <w:t>1</w:t>
      </w:r>
      <w:r w:rsidR="00551372" w:rsidRPr="00BA3D55">
        <w:t>.4.</w:t>
      </w:r>
      <w:r w:rsidR="00BA3D55" w:rsidRPr="00BA3D55">
        <w:t>8</w:t>
      </w:r>
      <w:r w:rsidR="00551372" w:rsidRPr="00BA3D55">
        <w:t>.</w:t>
      </w:r>
      <w:r w:rsidR="00551372" w:rsidRPr="00BA3D55">
        <w:tab/>
      </w:r>
      <w:r w:rsidR="00551372" w:rsidRPr="00BA3D55">
        <w:rPr>
          <w:rFonts w:eastAsia="Calibri"/>
          <w:lang w:eastAsia="en-US"/>
        </w:rPr>
        <w:t>Форма согласия участника процедуры закупки – физического лица на обработку персональных данных</w:t>
      </w:r>
      <w:bookmarkEnd w:id="356"/>
    </w:p>
    <w:p w:rsidR="00551372" w:rsidRPr="00966CBB" w:rsidRDefault="00551372" w:rsidP="00551372">
      <w:pPr>
        <w:spacing w:line="276" w:lineRule="auto"/>
        <w:jc w:val="center"/>
        <w:rPr>
          <w:rFonts w:ascii="Albany WT J" w:eastAsia="Albany WT J" w:hAnsi="Albany WT J" w:cs="Albany WT J"/>
          <w:sz w:val="20"/>
          <w:lang w:eastAsia="en-US"/>
        </w:rPr>
      </w:pPr>
    </w:p>
    <w:p w:rsidR="00551372" w:rsidRPr="00551372" w:rsidRDefault="00551372" w:rsidP="00551372">
      <w:pPr>
        <w:spacing w:line="276" w:lineRule="auto"/>
        <w:jc w:val="center"/>
        <w:rPr>
          <w:rFonts w:eastAsia="Calibri"/>
          <w:b/>
          <w:lang w:eastAsia="en-US"/>
        </w:rPr>
      </w:pPr>
      <w:r w:rsidRPr="00551372">
        <w:rPr>
          <w:rFonts w:eastAsia="Calibri"/>
          <w:b/>
          <w:lang w:eastAsia="en-US"/>
        </w:rPr>
        <w:t>Согласие участника процедуры закупки на обработку персональных данных</w:t>
      </w:r>
    </w:p>
    <w:p w:rsidR="00966CBB" w:rsidRDefault="00966CBB" w:rsidP="00551372">
      <w:pPr>
        <w:spacing w:line="276" w:lineRule="auto"/>
        <w:rPr>
          <w:rFonts w:eastAsia="Calibri"/>
          <w:lang w:eastAsia="en-US"/>
        </w:rPr>
      </w:pPr>
    </w:p>
    <w:p w:rsidR="00551372" w:rsidRPr="00551372" w:rsidRDefault="00551372" w:rsidP="001D3E61">
      <w:pPr>
        <w:rPr>
          <w:rFonts w:eastAsia="Calibri"/>
          <w:sz w:val="20"/>
          <w:lang w:eastAsia="en-US"/>
        </w:rPr>
      </w:pPr>
      <w:r w:rsidRPr="00551372">
        <w:rPr>
          <w:rFonts w:eastAsia="Calibri"/>
          <w:lang w:eastAsia="en-US"/>
        </w:rPr>
        <w:t>Настоящим,</w:t>
      </w:r>
      <w:r w:rsidRPr="00551372">
        <w:rPr>
          <w:rFonts w:eastAsia="Calibri"/>
          <w:sz w:val="20"/>
          <w:lang w:eastAsia="en-US"/>
        </w:rPr>
        <w:t xml:space="preserve"> ____________________________________________________________</w:t>
      </w:r>
      <w:r w:rsidRPr="00966CBB">
        <w:rPr>
          <w:rFonts w:eastAsia="Calibri"/>
          <w:sz w:val="20"/>
          <w:lang w:eastAsia="en-US"/>
        </w:rPr>
        <w:t>___________________</w:t>
      </w:r>
      <w:r w:rsidRPr="00551372">
        <w:rPr>
          <w:rFonts w:eastAsia="Calibri"/>
          <w:sz w:val="20"/>
          <w:lang w:eastAsia="en-US"/>
        </w:rPr>
        <w:t>___,</w:t>
      </w:r>
    </w:p>
    <w:p w:rsidR="00551372" w:rsidRPr="00551372" w:rsidRDefault="00551372" w:rsidP="001D3E61">
      <w:pPr>
        <w:ind w:left="1557"/>
        <w:rPr>
          <w:rFonts w:eastAsia="Calibri"/>
          <w:sz w:val="14"/>
          <w:szCs w:val="14"/>
          <w:lang w:eastAsia="en-US"/>
        </w:rPr>
      </w:pPr>
      <w:r w:rsidRPr="00551372">
        <w:rPr>
          <w:rFonts w:eastAsia="Calibri"/>
          <w:sz w:val="14"/>
          <w:szCs w:val="14"/>
          <w:lang w:eastAsia="en-US"/>
        </w:rPr>
        <w:t xml:space="preserve">                           (фамилия, имя, отчество Участника процедуры закупки)</w:t>
      </w:r>
    </w:p>
    <w:p w:rsidR="00551372" w:rsidRPr="00551372" w:rsidRDefault="00551372" w:rsidP="001D3E61">
      <w:pPr>
        <w:rPr>
          <w:rFonts w:eastAsia="Calibri"/>
          <w:sz w:val="8"/>
          <w:szCs w:val="8"/>
          <w:lang w:eastAsia="en-US"/>
        </w:rPr>
      </w:pPr>
    </w:p>
    <w:p w:rsidR="00551372" w:rsidRPr="00551372" w:rsidRDefault="00551372" w:rsidP="001D3E61">
      <w:pPr>
        <w:rPr>
          <w:rFonts w:eastAsia="Calibri"/>
          <w:sz w:val="20"/>
          <w:lang w:eastAsia="en-US"/>
        </w:rPr>
      </w:pPr>
      <w:r w:rsidRPr="00551372">
        <w:rPr>
          <w:rFonts w:eastAsia="Calibri"/>
          <w:lang w:eastAsia="en-US"/>
        </w:rPr>
        <w:t>Основной документ, удостоверяющий личность</w:t>
      </w:r>
      <w:r w:rsidRPr="00551372">
        <w:rPr>
          <w:rFonts w:eastAsia="Calibri"/>
          <w:sz w:val="20"/>
          <w:lang w:eastAsia="en-US"/>
        </w:rPr>
        <w:t>_________________________________________________</w:t>
      </w:r>
    </w:p>
    <w:p w:rsidR="00551372" w:rsidRPr="00551372" w:rsidRDefault="00551372" w:rsidP="001D3E61">
      <w:pPr>
        <w:ind w:left="5097"/>
        <w:rPr>
          <w:rFonts w:eastAsia="Calibri"/>
          <w:sz w:val="14"/>
          <w:szCs w:val="14"/>
          <w:lang w:eastAsia="en-US"/>
        </w:rPr>
      </w:pPr>
      <w:r w:rsidRPr="00551372">
        <w:rPr>
          <w:rFonts w:eastAsia="Calibri"/>
          <w:sz w:val="14"/>
          <w:szCs w:val="14"/>
          <w:lang w:eastAsia="en-US"/>
        </w:rPr>
        <w:t xml:space="preserve">                                     (серия, номер, кем и когда выдан)</w:t>
      </w:r>
    </w:p>
    <w:p w:rsidR="00551372" w:rsidRPr="00551372" w:rsidRDefault="00551372" w:rsidP="001D3E61">
      <w:pPr>
        <w:rPr>
          <w:rFonts w:eastAsia="Calibri"/>
          <w:lang w:eastAsia="en-US"/>
        </w:rPr>
      </w:pPr>
      <w:r w:rsidRPr="00551372">
        <w:rPr>
          <w:rFonts w:eastAsia="Calibri"/>
          <w:lang w:eastAsia="en-US"/>
        </w:rPr>
        <w:t>Адрес регистрации:_________________________________</w:t>
      </w:r>
    </w:p>
    <w:p w:rsidR="00551372" w:rsidRPr="00FA03E3" w:rsidRDefault="00551372" w:rsidP="001D3E61">
      <w:pPr>
        <w:rPr>
          <w:rFonts w:eastAsia="Calibri"/>
          <w:lang w:eastAsia="en-US"/>
        </w:rPr>
      </w:pPr>
      <w:r w:rsidRPr="00551372">
        <w:rPr>
          <w:rFonts w:eastAsia="Calibri"/>
          <w:lang w:eastAsia="en-US"/>
        </w:rPr>
        <w:t>Дата рождения:____________________________________</w:t>
      </w:r>
      <w:r w:rsidRPr="00FA03E3">
        <w:rPr>
          <w:rFonts w:eastAsia="Calibri"/>
          <w:lang w:eastAsia="en-US"/>
        </w:rPr>
        <w:t>_</w:t>
      </w:r>
    </w:p>
    <w:p w:rsidR="00551372" w:rsidRPr="00FA03E3" w:rsidRDefault="00551372" w:rsidP="001D3E61">
      <w:pPr>
        <w:rPr>
          <w:rFonts w:eastAsia="Calibri"/>
          <w:sz w:val="20"/>
          <w:lang w:eastAsia="en-US"/>
        </w:rPr>
      </w:pPr>
      <w:r w:rsidRPr="00551372">
        <w:rPr>
          <w:rFonts w:eastAsia="Calibri"/>
          <w:lang w:eastAsia="en-US"/>
        </w:rPr>
        <w:t>ИНН</w:t>
      </w:r>
      <w:r w:rsidRPr="00551372">
        <w:rPr>
          <w:rFonts w:eastAsia="Calibri"/>
          <w:sz w:val="20"/>
          <w:lang w:eastAsia="en-US"/>
        </w:rPr>
        <w:t xml:space="preserve"> _____________________________________________</w:t>
      </w:r>
      <w:r w:rsidRPr="00FA03E3">
        <w:rPr>
          <w:rFonts w:eastAsia="Calibri"/>
          <w:sz w:val="20"/>
          <w:lang w:eastAsia="en-US"/>
        </w:rPr>
        <w:t>_______</w:t>
      </w:r>
    </w:p>
    <w:p w:rsidR="00551372" w:rsidRPr="00551372" w:rsidRDefault="00551372" w:rsidP="001D3E61">
      <w:pPr>
        <w:rPr>
          <w:rFonts w:eastAsia="Calibri"/>
          <w:lang w:eastAsia="en-US"/>
        </w:rPr>
      </w:pPr>
      <w:r w:rsidRPr="00551372">
        <w:rPr>
          <w:rFonts w:eastAsia="Calibri"/>
          <w:lang w:eastAsia="en-US"/>
        </w:rPr>
        <w:t>в соответствии с Федеральным законом от 27.07.2006г. № 152-ФЗ «О персональных данных» (далее – Закон 152-ФЗ), подтверждает свое согласие на передачу и обработку персональных данных, необходимых для участия в процедурах закупок в соответствии с Положением о з</w:t>
      </w:r>
      <w:r w:rsidRPr="00551372">
        <w:rPr>
          <w:rFonts w:eastAsia="Calibri"/>
          <w:lang w:eastAsia="en-US"/>
        </w:rPr>
        <w:t>а</w:t>
      </w:r>
      <w:r w:rsidRPr="00551372">
        <w:rPr>
          <w:rFonts w:eastAsia="Calibri"/>
          <w:lang w:eastAsia="en-US"/>
        </w:rPr>
        <w:t xml:space="preserve">купках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w:t>
      </w:r>
    </w:p>
    <w:p w:rsidR="00551372" w:rsidRPr="005205FC" w:rsidRDefault="00551372" w:rsidP="001D3E61">
      <w:pPr>
        <w:rPr>
          <w:rFonts w:eastAsia="Calibri"/>
          <w:lang w:eastAsia="en-US"/>
        </w:rPr>
      </w:pPr>
      <w:r w:rsidRPr="00551372">
        <w:rPr>
          <w:rFonts w:eastAsia="Calibri"/>
          <w:lang w:eastAsia="en-US"/>
        </w:rPr>
        <w:t xml:space="preserve">Оператор, получающий настоящее согласие: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зарегистрировано по адресу:</w:t>
      </w:r>
      <w:r w:rsidR="002F2972">
        <w:rPr>
          <w:rFonts w:eastAsia="Calibri"/>
          <w:lang w:eastAsia="en-US"/>
        </w:rPr>
        <w:t xml:space="preserve"> </w:t>
      </w:r>
      <w:r w:rsidR="005205FC" w:rsidRPr="005205FC">
        <w:rPr>
          <w:rFonts w:eastAsia="Calibri"/>
          <w:lang w:eastAsia="en-US"/>
        </w:rPr>
        <w:t xml:space="preserve">653047, Кемеровская область, </w:t>
      </w:r>
      <w:proofErr w:type="gramStart"/>
      <w:r w:rsidR="005205FC" w:rsidRPr="005205FC">
        <w:rPr>
          <w:rFonts w:eastAsia="Calibri"/>
          <w:lang w:eastAsia="en-US"/>
        </w:rPr>
        <w:t>г</w:t>
      </w:r>
      <w:proofErr w:type="gramEnd"/>
      <w:r w:rsidR="005205FC" w:rsidRPr="005205FC">
        <w:rPr>
          <w:rFonts w:eastAsia="Calibri"/>
          <w:lang w:eastAsia="en-US"/>
        </w:rPr>
        <w:t>. Прокопьевск, ул.</w:t>
      </w:r>
      <w:r w:rsidR="001D3E61">
        <w:rPr>
          <w:rFonts w:eastAsia="Calibri"/>
          <w:lang w:eastAsia="en-US"/>
        </w:rPr>
        <w:t xml:space="preserve"> </w:t>
      </w:r>
      <w:r w:rsidR="005205FC" w:rsidRPr="005205FC">
        <w:rPr>
          <w:rFonts w:eastAsia="Calibri"/>
          <w:lang w:eastAsia="en-US"/>
        </w:rPr>
        <w:t xml:space="preserve">Гайдара, 43 </w:t>
      </w:r>
      <w:r w:rsidR="005205FC">
        <w:rPr>
          <w:rFonts w:eastAsia="Calibri"/>
          <w:lang w:eastAsia="en-US"/>
        </w:rPr>
        <w:t>помещение</w:t>
      </w:r>
      <w:r w:rsidR="005205FC" w:rsidRPr="005205FC">
        <w:rPr>
          <w:rFonts w:eastAsia="Calibri"/>
          <w:lang w:eastAsia="en-US"/>
        </w:rPr>
        <w:t xml:space="preserve"> 1</w:t>
      </w:r>
      <w:r w:rsidR="005205FC">
        <w:rPr>
          <w:rFonts w:eastAsia="Calibri"/>
          <w:lang w:eastAsia="en-US"/>
        </w:rPr>
        <w:t xml:space="preserve"> литер П</w:t>
      </w:r>
      <w:r w:rsidRPr="005205FC">
        <w:rPr>
          <w:rFonts w:eastAsia="Calibri"/>
          <w:lang w:eastAsia="en-US"/>
        </w:rPr>
        <w:t>.</w:t>
      </w:r>
    </w:p>
    <w:p w:rsidR="00551372" w:rsidRPr="00551372" w:rsidRDefault="00551372" w:rsidP="001D3E61">
      <w:pPr>
        <w:rPr>
          <w:rFonts w:eastAsia="Calibri"/>
          <w:lang w:eastAsia="en-US"/>
        </w:rPr>
      </w:pPr>
      <w:r w:rsidRPr="00551372">
        <w:rPr>
          <w:rFonts w:eastAsia="Calibri"/>
          <w:lang w:eastAsia="en-US"/>
        </w:rPr>
        <w:tab/>
      </w:r>
      <w:proofErr w:type="gramStart"/>
      <w:r w:rsidRPr="00551372">
        <w:rPr>
          <w:rFonts w:eastAsia="Calibri"/>
          <w:lang w:eastAsia="en-US"/>
        </w:rPr>
        <w:t xml:space="preserve">Настоящее согласие дано в отношении всех сведений, указанных в передаваемых мною в адрес </w:t>
      </w:r>
      <w:r w:rsidR="001D3E61">
        <w:t>ООО «ОЭСК</w:t>
      </w:r>
      <w:r w:rsidR="002F2972" w:rsidRPr="00612F9C">
        <w:t>»</w:t>
      </w:r>
      <w:r w:rsidRPr="00551372">
        <w:rPr>
          <w:rFonts w:eastAsia="Calibri"/>
          <w:lang w:eastAsia="en-US"/>
        </w:rPr>
        <w:t xml:space="preserve"> документах, в том числе (если применимо): фамилия, имя, отчество, дата и место рождения; паспортные данные; сведения об образовании (с указанием учебных завед</w:t>
      </w:r>
      <w:r w:rsidRPr="00551372">
        <w:rPr>
          <w:rFonts w:eastAsia="Calibri"/>
          <w:lang w:eastAsia="en-US"/>
        </w:rPr>
        <w:t>е</w:t>
      </w:r>
      <w:r w:rsidRPr="00551372">
        <w:rPr>
          <w:rFonts w:eastAsia="Calibri"/>
          <w:lang w:eastAsia="en-US"/>
        </w:rPr>
        <w:t>ний); сведения о трудовой деятельности с указанием наименования организации и занимаемой должности (в том числе по совместительству);</w:t>
      </w:r>
      <w:proofErr w:type="gramEnd"/>
      <w:r w:rsidRPr="00551372">
        <w:rPr>
          <w:rFonts w:eastAsia="Calibri"/>
          <w:lang w:eastAsia="en-US"/>
        </w:rPr>
        <w:t xml:space="preserve"> сведения об участии (членстве) в органах управления иных юридических лиц; биографические данные, фотография, контактная инфо</w:t>
      </w:r>
      <w:r w:rsidRPr="00551372">
        <w:rPr>
          <w:rFonts w:eastAsia="Calibri"/>
          <w:lang w:eastAsia="en-US"/>
        </w:rPr>
        <w:t>р</w:t>
      </w:r>
      <w:r w:rsidRPr="00551372">
        <w:rPr>
          <w:rFonts w:eastAsia="Calibri"/>
          <w:lang w:eastAsia="en-US"/>
        </w:rPr>
        <w:t>мация, собственноручная подпись, иные персональные данные, упомянутые в любом запо</w:t>
      </w:r>
      <w:r w:rsidRPr="00551372">
        <w:rPr>
          <w:rFonts w:eastAsia="Calibri"/>
          <w:lang w:eastAsia="en-US"/>
        </w:rPr>
        <w:t>л</w:t>
      </w:r>
      <w:r w:rsidRPr="00551372">
        <w:rPr>
          <w:rFonts w:eastAsia="Calibri"/>
          <w:lang w:eastAsia="en-US"/>
        </w:rPr>
        <w:t>няемом в вышеуказанных целях документе.</w:t>
      </w:r>
    </w:p>
    <w:p w:rsidR="00551372" w:rsidRPr="00551372" w:rsidRDefault="00551372" w:rsidP="001D3E61">
      <w:pPr>
        <w:rPr>
          <w:rFonts w:eastAsia="Calibri"/>
          <w:lang w:eastAsia="en-US"/>
        </w:rPr>
      </w:pPr>
      <w:r w:rsidRPr="00551372">
        <w:rPr>
          <w:rFonts w:eastAsia="Calibri"/>
          <w:lang w:eastAsia="en-US"/>
        </w:rPr>
        <w:tab/>
      </w:r>
      <w:proofErr w:type="gramStart"/>
      <w:r w:rsidRPr="00551372">
        <w:rPr>
          <w:rFonts w:eastAsia="Calibri"/>
          <w:lang w:eastAsia="en-US"/>
        </w:rPr>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w:t>
      </w:r>
      <w:r w:rsidRPr="00551372">
        <w:rPr>
          <w:rFonts w:eastAsia="Calibri"/>
          <w:lang w:eastAsia="en-US"/>
        </w:rPr>
        <w:t>б</w:t>
      </w:r>
      <w:r w:rsidRPr="00551372">
        <w:rPr>
          <w:rFonts w:eastAsia="Calibri"/>
          <w:lang w:eastAsia="en-US"/>
        </w:rPr>
        <w:t>новление, изменение), использование, обезличивание, блокирование, уничтожение персонал</w:t>
      </w:r>
      <w:r w:rsidRPr="00551372">
        <w:rPr>
          <w:rFonts w:eastAsia="Calibri"/>
          <w:lang w:eastAsia="en-US"/>
        </w:rPr>
        <w:t>ь</w:t>
      </w:r>
      <w:r w:rsidRPr="00551372">
        <w:rPr>
          <w:rFonts w:eastAsia="Calibri"/>
          <w:lang w:eastAsia="en-US"/>
        </w:rPr>
        <w:t>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w:t>
      </w:r>
      <w:r w:rsidRPr="00551372">
        <w:rPr>
          <w:rFonts w:eastAsia="Calibri"/>
          <w:lang w:eastAsia="en-US"/>
        </w:rPr>
        <w:t>в</w:t>
      </w:r>
      <w:r w:rsidRPr="00551372">
        <w:rPr>
          <w:rFonts w:eastAsia="Calibri"/>
          <w:lang w:eastAsia="en-US"/>
        </w:rPr>
        <w:t xml:space="preserve">ленных действующим законодательством, и в случаях, когда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xml:space="preserve"> выступает для третьих</w:t>
      </w:r>
      <w:proofErr w:type="gramEnd"/>
      <w:r w:rsidRPr="00551372">
        <w:rPr>
          <w:rFonts w:eastAsia="Calibri"/>
          <w:lang w:eastAsia="en-US"/>
        </w:rPr>
        <w:t xml:space="preserve"> лиц, которым передаются персональные данные, организатором закупки.</w:t>
      </w:r>
    </w:p>
    <w:p w:rsidR="00551372" w:rsidRPr="00551372" w:rsidRDefault="00551372" w:rsidP="001D3E61">
      <w:pPr>
        <w:rPr>
          <w:rFonts w:eastAsia="Calibri"/>
          <w:lang w:eastAsia="en-US"/>
        </w:rPr>
      </w:pPr>
      <w:r w:rsidRPr="00551372">
        <w:rPr>
          <w:rFonts w:eastAsia="Calibri"/>
          <w:lang w:eastAsia="en-US"/>
        </w:rPr>
        <w:tab/>
        <w:t xml:space="preserve">Условием прекращения обработки персональных данных является получение </w:t>
      </w:r>
      <w:r w:rsidR="002F2972" w:rsidRPr="00612F9C">
        <w:t>О</w:t>
      </w:r>
      <w:r w:rsidR="005205FC">
        <w:t>О</w:t>
      </w:r>
      <w:r w:rsidR="002F2972" w:rsidRPr="00612F9C">
        <w:t>О «</w:t>
      </w:r>
      <w:r w:rsidR="005205FC">
        <w:t>ОЭСК</w:t>
      </w:r>
      <w:r w:rsidR="002F2972" w:rsidRPr="00612F9C">
        <w:t>»</w:t>
      </w:r>
      <w:r w:rsidR="002F2972">
        <w:t xml:space="preserve"> </w:t>
      </w:r>
      <w:r w:rsidRPr="00551372">
        <w:rPr>
          <w:rFonts w:eastAsia="Calibri"/>
          <w:lang w:eastAsia="en-US"/>
        </w:rPr>
        <w:t>письменного уведомления об отзыве согласия на обработку персональных данных.</w:t>
      </w:r>
    </w:p>
    <w:p w:rsidR="00551372" w:rsidRPr="00551372" w:rsidRDefault="00551372" w:rsidP="001D3E61">
      <w:pPr>
        <w:rPr>
          <w:rFonts w:eastAsia="Calibri"/>
          <w:lang w:eastAsia="en-US"/>
        </w:rPr>
      </w:pPr>
      <w:r w:rsidRPr="00551372">
        <w:rPr>
          <w:rFonts w:eastAsia="Calibri"/>
          <w:lang w:eastAsia="en-US"/>
        </w:rPr>
        <w:tab/>
        <w:t>Настоящее согласие действует в течение 3-х месяцев со дня его подписания.</w:t>
      </w:r>
    </w:p>
    <w:p w:rsidR="00551372" w:rsidRPr="00551372" w:rsidRDefault="00551372" w:rsidP="001D3E61">
      <w:pPr>
        <w:rPr>
          <w:rFonts w:eastAsia="Calibri"/>
          <w:lang w:eastAsia="en-US"/>
        </w:rPr>
      </w:pPr>
      <w:r w:rsidRPr="00551372">
        <w:rPr>
          <w:rFonts w:eastAsia="Calibri"/>
          <w:lang w:eastAsia="en-US"/>
        </w:rPr>
        <w:tab/>
        <w:t xml:space="preserve">Подтверждаю, что </w:t>
      </w:r>
      <w:proofErr w:type="gramStart"/>
      <w:r w:rsidRPr="00551372">
        <w:rPr>
          <w:rFonts w:eastAsia="Calibri"/>
          <w:lang w:eastAsia="en-US"/>
        </w:rPr>
        <w:t>ознакомлен</w:t>
      </w:r>
      <w:proofErr w:type="gramEnd"/>
      <w:r w:rsidRPr="00551372">
        <w:rPr>
          <w:rFonts w:eastAsia="Calibri"/>
          <w:lang w:eastAsia="en-US"/>
        </w:rPr>
        <w:t xml:space="preserve"> (а) с положениями Федерального закона от 27.07.2006 №152-ФЗ «О персональных данных», права и обязанности в области защиты персональных данных мне понятны.</w:t>
      </w:r>
    </w:p>
    <w:p w:rsidR="00551372" w:rsidRPr="00551372" w:rsidRDefault="00551372" w:rsidP="001D3E61">
      <w:pPr>
        <w:rPr>
          <w:rFonts w:eastAsia="Calibri"/>
          <w:lang w:eastAsia="en-US"/>
        </w:rPr>
      </w:pPr>
      <w:r w:rsidRPr="00551372">
        <w:rPr>
          <w:rFonts w:eastAsia="Calibri"/>
          <w:lang w:eastAsia="en-US"/>
        </w:rPr>
        <w:tab/>
        <w:t>«___»_____________ 201__г</w:t>
      </w:r>
      <w:proofErr w:type="gramStart"/>
      <w:r w:rsidRPr="00551372">
        <w:rPr>
          <w:rFonts w:eastAsia="Calibri"/>
          <w:lang w:eastAsia="en-US"/>
        </w:rPr>
        <w:t>.____________________ (_____________________)</w:t>
      </w:r>
      <w:proofErr w:type="gramEnd"/>
    </w:p>
    <w:p w:rsidR="00551372" w:rsidRPr="00551372" w:rsidRDefault="00551372" w:rsidP="001D3E61">
      <w:pPr>
        <w:jc w:val="left"/>
        <w:rPr>
          <w:rFonts w:eastAsia="Calibri"/>
          <w:sz w:val="14"/>
          <w:szCs w:val="14"/>
          <w:lang w:eastAsia="en-US"/>
        </w:rPr>
      </w:pP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t xml:space="preserve">(подпись)                             </w:t>
      </w:r>
      <w:r w:rsidRPr="00551372">
        <w:rPr>
          <w:rFonts w:eastAsia="Calibri"/>
          <w:sz w:val="14"/>
          <w:szCs w:val="14"/>
          <w:lang w:eastAsia="en-US"/>
        </w:rPr>
        <w:tab/>
        <w:t xml:space="preserve"> ФИО</w:t>
      </w:r>
    </w:p>
    <w:p w:rsidR="00551372" w:rsidRPr="00551372" w:rsidRDefault="00551372" w:rsidP="001D3E61">
      <w:pPr>
        <w:jc w:val="center"/>
        <w:rPr>
          <w:rFonts w:ascii="Albany WT J" w:eastAsia="Albany WT J" w:hAnsi="Albany WT J" w:cs="Albany WT J"/>
          <w:sz w:val="4"/>
          <w:szCs w:val="4"/>
          <w:lang w:eastAsia="en-US"/>
        </w:rPr>
      </w:pPr>
    </w:p>
    <w:p w:rsidR="0073100C" w:rsidRDefault="0073100C" w:rsidP="00FA127A">
      <w:pPr>
        <w:jc w:val="center"/>
        <w:rPr>
          <w:rFonts w:eastAsia="Calibri"/>
          <w:sz w:val="30"/>
          <w:szCs w:val="30"/>
          <w:lang w:eastAsia="en-US"/>
        </w:rPr>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350B34" w:rsidRPr="00966CBB" w:rsidRDefault="00350B34" w:rsidP="00966CBB">
      <w:pPr>
        <w:pStyle w:val="2"/>
        <w:rPr>
          <w:b/>
        </w:rPr>
      </w:pPr>
      <w:bookmarkStart w:id="357" w:name="_ЧАСТЬ_II._ПРОЕКТ_ГОСУДАРСТВЕННОГО_К"/>
      <w:bookmarkStart w:id="358" w:name="_Toc122404110"/>
      <w:bookmarkStart w:id="359" w:name="_Toc435008352"/>
      <w:bookmarkEnd w:id="357"/>
      <w:r w:rsidRPr="00966CBB">
        <w:rPr>
          <w:b/>
        </w:rPr>
        <w:t xml:space="preserve">ЧАСТЬ </w:t>
      </w:r>
      <w:r w:rsidRPr="00966CBB">
        <w:rPr>
          <w:b/>
          <w:lang w:val="en-US"/>
        </w:rPr>
        <w:t>II</w:t>
      </w:r>
      <w:r w:rsidRPr="00966CBB">
        <w:rPr>
          <w:b/>
        </w:rPr>
        <w:t xml:space="preserve">. ПРОЕКТ </w:t>
      </w:r>
      <w:bookmarkEnd w:id="358"/>
      <w:r w:rsidRPr="00966CBB">
        <w:rPr>
          <w:b/>
        </w:rPr>
        <w:t>ДОГОВОРА</w:t>
      </w:r>
      <w:bookmarkEnd w:id="359"/>
    </w:p>
    <w:p w:rsidR="00350B34" w:rsidRPr="007A22B1" w:rsidRDefault="00350B34" w:rsidP="00966CBB">
      <w:pPr>
        <w:pStyle w:val="2"/>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190976" w:rsidRDefault="00350B34" w:rsidP="002F2972">
      <w:pPr>
        <w:jc w:val="center"/>
        <w:rPr>
          <w:b/>
        </w:rPr>
      </w:pPr>
      <w:r w:rsidRPr="007A22B1">
        <w:rPr>
          <w:b/>
        </w:rPr>
        <w:br w:type="page"/>
      </w:r>
    </w:p>
    <w:p w:rsidR="0091234C" w:rsidRPr="000D7E91" w:rsidRDefault="0091234C" w:rsidP="0091234C">
      <w:pPr>
        <w:widowControl w:val="0"/>
        <w:spacing w:before="60"/>
        <w:jc w:val="center"/>
        <w:rPr>
          <w:b/>
          <w:sz w:val="20"/>
          <w:szCs w:val="20"/>
        </w:rPr>
      </w:pPr>
      <w:bookmarkStart w:id="360" w:name="_Toc17793818"/>
      <w:permStart w:id="0" w:edGrp="everyone"/>
      <w:permEnd w:id="0"/>
      <w:r w:rsidRPr="000D7E91">
        <w:rPr>
          <w:b/>
          <w:sz w:val="20"/>
          <w:szCs w:val="20"/>
        </w:rPr>
        <w:lastRenderedPageBreak/>
        <w:t xml:space="preserve">ДОГОВОР № </w:t>
      </w:r>
      <w:bookmarkEnd w:id="360"/>
      <w:r w:rsidRPr="000D7E91">
        <w:rPr>
          <w:b/>
          <w:sz w:val="20"/>
          <w:szCs w:val="20"/>
        </w:rPr>
        <w:t>_____________</w:t>
      </w:r>
    </w:p>
    <w:p w:rsidR="0091234C" w:rsidRPr="000D7E91" w:rsidRDefault="0091234C" w:rsidP="0091234C">
      <w:pPr>
        <w:widowControl w:val="0"/>
        <w:spacing w:after="40"/>
        <w:ind w:left="-426" w:right="-1"/>
        <w:jc w:val="center"/>
        <w:rPr>
          <w:sz w:val="20"/>
          <w:szCs w:val="20"/>
        </w:rPr>
      </w:pPr>
    </w:p>
    <w:p w:rsidR="0091234C" w:rsidRPr="000D7E91" w:rsidRDefault="0091234C" w:rsidP="0091234C">
      <w:pPr>
        <w:widowControl w:val="0"/>
        <w:spacing w:after="40"/>
        <w:ind w:right="-1"/>
        <w:jc w:val="center"/>
        <w:rPr>
          <w:sz w:val="20"/>
          <w:szCs w:val="20"/>
        </w:rPr>
      </w:pPr>
      <w:r w:rsidRPr="000D7E91">
        <w:rPr>
          <w:sz w:val="20"/>
          <w:szCs w:val="20"/>
        </w:rPr>
        <w:t xml:space="preserve">г. </w:t>
      </w:r>
      <w:r>
        <w:rPr>
          <w:sz w:val="20"/>
          <w:szCs w:val="20"/>
        </w:rPr>
        <w:t>Прокопьевск</w:t>
      </w:r>
      <w:r w:rsidRPr="000D7E91">
        <w:rPr>
          <w:sz w:val="20"/>
          <w:szCs w:val="20"/>
        </w:rPr>
        <w:tab/>
      </w:r>
      <w:r w:rsidRPr="000D7E91">
        <w:rPr>
          <w:sz w:val="20"/>
          <w:szCs w:val="20"/>
        </w:rPr>
        <w:tab/>
      </w:r>
      <w:r w:rsidRPr="000D7E91">
        <w:rPr>
          <w:sz w:val="20"/>
          <w:szCs w:val="20"/>
        </w:rPr>
        <w:tab/>
      </w:r>
      <w:r w:rsidRPr="000D7E91">
        <w:rPr>
          <w:sz w:val="20"/>
          <w:szCs w:val="20"/>
        </w:rPr>
        <w:tab/>
      </w:r>
      <w:r w:rsidRPr="000D7E91">
        <w:rPr>
          <w:sz w:val="20"/>
          <w:szCs w:val="20"/>
        </w:rPr>
        <w:tab/>
      </w:r>
      <w:r w:rsidRPr="000D7E91">
        <w:rPr>
          <w:sz w:val="20"/>
          <w:szCs w:val="20"/>
        </w:rPr>
        <w:tab/>
      </w:r>
      <w:r w:rsidRPr="000D7E91">
        <w:rPr>
          <w:sz w:val="20"/>
          <w:szCs w:val="20"/>
        </w:rPr>
        <w:tab/>
      </w:r>
      <w:r w:rsidRPr="000D7E91">
        <w:rPr>
          <w:sz w:val="20"/>
          <w:szCs w:val="20"/>
        </w:rPr>
        <w:tab/>
      </w:r>
      <w:r w:rsidRPr="000D7E91">
        <w:rPr>
          <w:sz w:val="20"/>
          <w:szCs w:val="20"/>
        </w:rPr>
        <w:tab/>
        <w:t xml:space="preserve"> «___» ___________ 201__ г.</w:t>
      </w:r>
    </w:p>
    <w:p w:rsidR="0091234C" w:rsidRPr="000D7E91" w:rsidRDefault="0091234C" w:rsidP="0091234C">
      <w:pPr>
        <w:widowControl w:val="0"/>
        <w:spacing w:after="40"/>
        <w:ind w:right="-1" w:firstLine="708"/>
        <w:rPr>
          <w:b/>
          <w:sz w:val="20"/>
          <w:szCs w:val="20"/>
        </w:rPr>
      </w:pPr>
    </w:p>
    <w:p w:rsidR="0091234C" w:rsidRPr="000D7E91" w:rsidRDefault="0091234C" w:rsidP="0091234C">
      <w:pPr>
        <w:widowControl w:val="0"/>
        <w:spacing w:after="40"/>
        <w:ind w:right="-1" w:firstLine="708"/>
        <w:rPr>
          <w:sz w:val="20"/>
          <w:szCs w:val="20"/>
        </w:rPr>
      </w:pPr>
      <w:proofErr w:type="gramStart"/>
      <w:r w:rsidRPr="000D7E91">
        <w:rPr>
          <w:b/>
          <w:sz w:val="20"/>
          <w:szCs w:val="20"/>
        </w:rPr>
        <w:t>___________________________</w:t>
      </w:r>
      <w:r w:rsidRPr="000D7E91">
        <w:rPr>
          <w:sz w:val="20"/>
          <w:szCs w:val="20"/>
        </w:rPr>
        <w:t xml:space="preserve">, именуемое в дальнейшем </w:t>
      </w:r>
      <w:r w:rsidRPr="000D7E91">
        <w:rPr>
          <w:b/>
          <w:sz w:val="20"/>
          <w:szCs w:val="20"/>
        </w:rPr>
        <w:t>«Продавец</w:t>
      </w:r>
      <w:r w:rsidRPr="000D7E91">
        <w:rPr>
          <w:b/>
          <w:bCs/>
          <w:sz w:val="20"/>
          <w:szCs w:val="20"/>
        </w:rPr>
        <w:t>»</w:t>
      </w:r>
      <w:r w:rsidRPr="000D7E91">
        <w:rPr>
          <w:b/>
          <w:sz w:val="20"/>
          <w:szCs w:val="20"/>
        </w:rPr>
        <w:t>,</w:t>
      </w:r>
      <w:r w:rsidRPr="000D7E91">
        <w:rPr>
          <w:sz w:val="20"/>
          <w:szCs w:val="20"/>
        </w:rPr>
        <w:t xml:space="preserve"> в лице _______________________________, действующего  на основании ______________________________., с одной стороны, и </w:t>
      </w:r>
      <w:permStart w:id="1" w:edGrp="everyone"/>
      <w:r w:rsidRPr="000D7E91">
        <w:rPr>
          <w:sz w:val="20"/>
          <w:szCs w:val="20"/>
        </w:rPr>
        <w:t>___________________________________________________________________</w:t>
      </w:r>
      <w:proofErr w:type="gramEnd"/>
    </w:p>
    <w:p w:rsidR="0091234C" w:rsidRPr="000D7E91" w:rsidRDefault="0091234C" w:rsidP="0091234C">
      <w:pPr>
        <w:widowControl w:val="0"/>
        <w:spacing w:after="40"/>
        <w:ind w:right="-1"/>
        <w:rPr>
          <w:sz w:val="20"/>
          <w:szCs w:val="20"/>
        </w:rPr>
      </w:pPr>
      <w:proofErr w:type="gramStart"/>
      <w:r>
        <w:rPr>
          <w:sz w:val="20"/>
          <w:szCs w:val="20"/>
        </w:rPr>
        <w:t>ООО «ОЭСК»</w:t>
      </w:r>
      <w:permEnd w:id="1"/>
      <w:r w:rsidRPr="000D7E91">
        <w:rPr>
          <w:sz w:val="20"/>
          <w:szCs w:val="20"/>
        </w:rPr>
        <w:t xml:space="preserve">, именуемое далее </w:t>
      </w:r>
      <w:r w:rsidRPr="000D7E91">
        <w:rPr>
          <w:b/>
          <w:sz w:val="20"/>
          <w:szCs w:val="20"/>
        </w:rPr>
        <w:t>«Покупатель»</w:t>
      </w:r>
      <w:r w:rsidRPr="000D7E91">
        <w:rPr>
          <w:sz w:val="20"/>
          <w:szCs w:val="20"/>
        </w:rPr>
        <w:t xml:space="preserve">, в лице </w:t>
      </w:r>
      <w:permStart w:id="2" w:edGrp="everyone"/>
      <w:r>
        <w:rPr>
          <w:sz w:val="20"/>
          <w:szCs w:val="20"/>
        </w:rPr>
        <w:t>Генерального директора Фомичева Александра Анатоль</w:t>
      </w:r>
      <w:r>
        <w:rPr>
          <w:sz w:val="20"/>
          <w:szCs w:val="20"/>
        </w:rPr>
        <w:t>е</w:t>
      </w:r>
      <w:r>
        <w:rPr>
          <w:sz w:val="20"/>
          <w:szCs w:val="20"/>
        </w:rPr>
        <w:t>вича</w:t>
      </w:r>
      <w:permEnd w:id="2"/>
      <w:r w:rsidRPr="000D7E91">
        <w:rPr>
          <w:sz w:val="20"/>
          <w:szCs w:val="20"/>
        </w:rPr>
        <w:t>, действующе</w:t>
      </w:r>
      <w:r>
        <w:rPr>
          <w:sz w:val="20"/>
          <w:szCs w:val="20"/>
        </w:rPr>
        <w:t>й</w:t>
      </w:r>
      <w:r w:rsidRPr="000D7E91">
        <w:rPr>
          <w:sz w:val="20"/>
          <w:szCs w:val="20"/>
        </w:rPr>
        <w:t xml:space="preserve"> на основании</w:t>
      </w:r>
      <w:r>
        <w:rPr>
          <w:sz w:val="20"/>
          <w:szCs w:val="20"/>
        </w:rPr>
        <w:t xml:space="preserve"> устава, </w:t>
      </w:r>
      <w:r w:rsidRPr="000D7E91">
        <w:rPr>
          <w:sz w:val="20"/>
          <w:szCs w:val="20"/>
        </w:rPr>
        <w:t xml:space="preserve"> с другой стороны, именуемые по тексту договора каждая по отдельности – Сторона, а совместно – Стороны, заключили настоящий договор (далее - Договор) о нижеследующем:</w:t>
      </w:r>
      <w:proofErr w:type="gramEnd"/>
    </w:p>
    <w:p w:rsidR="0091234C" w:rsidRPr="000D7E91" w:rsidRDefault="0091234C" w:rsidP="0091234C">
      <w:pPr>
        <w:widowControl w:val="0"/>
        <w:numPr>
          <w:ilvl w:val="0"/>
          <w:numId w:val="36"/>
        </w:numPr>
        <w:spacing w:before="120" w:after="40"/>
        <w:jc w:val="center"/>
        <w:rPr>
          <w:b/>
          <w:sz w:val="20"/>
          <w:szCs w:val="20"/>
        </w:rPr>
      </w:pPr>
      <w:r w:rsidRPr="000D7E91">
        <w:rPr>
          <w:b/>
          <w:sz w:val="20"/>
          <w:szCs w:val="20"/>
        </w:rPr>
        <w:t>ОСНОВНЫЕ ТЕРМИНЫ, ИСПОЛЬЗУЕМЫЕ В ДОГОВОРЕ</w:t>
      </w:r>
    </w:p>
    <w:p w:rsidR="0091234C" w:rsidRPr="000D7E91" w:rsidRDefault="0091234C" w:rsidP="0091234C">
      <w:pPr>
        <w:widowControl w:val="0"/>
        <w:spacing w:before="120"/>
        <w:rPr>
          <w:sz w:val="20"/>
          <w:szCs w:val="20"/>
        </w:rPr>
      </w:pPr>
      <w:r w:rsidRPr="000D7E91">
        <w:rPr>
          <w:b/>
          <w:sz w:val="20"/>
          <w:szCs w:val="20"/>
        </w:rPr>
        <w:t>Держатель топливной «карты» («Держатель карты»)</w:t>
      </w:r>
      <w:r w:rsidRPr="000D7E91">
        <w:rPr>
          <w:sz w:val="20"/>
          <w:szCs w:val="20"/>
        </w:rPr>
        <w:t xml:space="preserve"> - физическое лицо обладающее Картой и информацией о </w:t>
      </w:r>
      <w:r w:rsidRPr="000D7E91">
        <w:rPr>
          <w:sz w:val="20"/>
          <w:szCs w:val="20"/>
          <w:lang w:val="en-US"/>
        </w:rPr>
        <w:t>PIN</w:t>
      </w:r>
      <w:r w:rsidRPr="000D7E91">
        <w:rPr>
          <w:sz w:val="20"/>
          <w:szCs w:val="20"/>
        </w:rPr>
        <w:t>-коде Карты. Держатель топливной карты является представителем Покупателя и имеет право производить выборку Товаров в Торговых точках Продавца.</w:t>
      </w:r>
    </w:p>
    <w:p w:rsidR="0091234C" w:rsidRPr="000D7E91" w:rsidRDefault="0091234C" w:rsidP="0091234C">
      <w:pPr>
        <w:rPr>
          <w:sz w:val="20"/>
          <w:szCs w:val="20"/>
        </w:rPr>
      </w:pPr>
      <w:r w:rsidRPr="000D7E91">
        <w:rPr>
          <w:b/>
          <w:sz w:val="20"/>
          <w:szCs w:val="20"/>
        </w:rPr>
        <w:t xml:space="preserve">Товар – </w:t>
      </w:r>
      <w:r w:rsidRPr="000D7E91">
        <w:rPr>
          <w:bCs/>
          <w:sz w:val="20"/>
          <w:szCs w:val="20"/>
        </w:rPr>
        <w:t>моторное топливо, СУГ (сжиженный углеводородный газ), метан, другие нефтепродукты, а также услуги придорожного сервиса, отпускаемые Покупателю через Торговые точки, где организована такая форма отпуска и существует технологическая возможность обслуживания  по системе безналичных расчетов с использованием топливных карт на условиях настоящего Договора.</w:t>
      </w:r>
    </w:p>
    <w:p w:rsidR="0091234C" w:rsidRPr="000D7E91" w:rsidRDefault="0091234C" w:rsidP="0091234C">
      <w:pPr>
        <w:rPr>
          <w:spacing w:val="-4"/>
          <w:sz w:val="20"/>
          <w:szCs w:val="20"/>
        </w:rPr>
      </w:pPr>
      <w:r w:rsidRPr="000D7E91">
        <w:rPr>
          <w:b/>
          <w:spacing w:val="-4"/>
          <w:sz w:val="20"/>
          <w:szCs w:val="20"/>
        </w:rPr>
        <w:t>Торговые точки</w:t>
      </w:r>
      <w:r w:rsidRPr="000D7E91">
        <w:rPr>
          <w:spacing w:val="-4"/>
          <w:sz w:val="20"/>
          <w:szCs w:val="20"/>
        </w:rPr>
        <w:t xml:space="preserve"> – автозаправочные станции, иные торгово-сервисные предприятия, на которых производится отпуск продукции, оказание услуг Держателям Карт. Перечень торговых точек, принимающих Карты на момент заключения настоящего Договора. Дополнительная информация о торговых точках, их месте нахождения, режиме работы и т.д. может быть получена Покупателем по телефону горячей линии. </w:t>
      </w:r>
    </w:p>
    <w:p w:rsidR="0091234C" w:rsidRPr="000D7E91" w:rsidRDefault="0091234C" w:rsidP="0091234C">
      <w:pPr>
        <w:rPr>
          <w:bCs/>
          <w:sz w:val="20"/>
          <w:szCs w:val="20"/>
        </w:rPr>
      </w:pPr>
      <w:r w:rsidRPr="000D7E91">
        <w:rPr>
          <w:rFonts w:eastAsia="Calibri"/>
          <w:b/>
          <w:bCs/>
          <w:sz w:val="20"/>
          <w:szCs w:val="20"/>
        </w:rPr>
        <w:t>Единый центр поддержки клиентов (Горячая линия)</w:t>
      </w:r>
      <w:r w:rsidRPr="000D7E91">
        <w:rPr>
          <w:rFonts w:eastAsia="Calibri"/>
          <w:bCs/>
          <w:sz w:val="20"/>
          <w:szCs w:val="20"/>
        </w:rPr>
        <w:t xml:space="preserve"> – </w:t>
      </w:r>
      <w:r w:rsidRPr="000D7E91">
        <w:rPr>
          <w:bCs/>
          <w:sz w:val="20"/>
          <w:szCs w:val="20"/>
        </w:rPr>
        <w:t>услуга круглосуточной поддержки по номеру _________. Услуга даёт возможность получения  информации о сети АЗС, состоянии счета, топливных картах, информация предоставляется по кодов</w:t>
      </w:r>
      <w:permStart w:id="3" w:edGrp="everyone"/>
      <w:permEnd w:id="3"/>
      <w:r w:rsidRPr="000D7E91">
        <w:rPr>
          <w:bCs/>
          <w:sz w:val="20"/>
          <w:szCs w:val="20"/>
        </w:rPr>
        <w:t xml:space="preserve">ому слову, которое  можно завести в личном кабинете (сайт </w:t>
      </w:r>
      <w:hyperlink r:id="rId73" w:history="1">
        <w:r w:rsidRPr="000D7E91">
          <w:rPr>
            <w:rFonts w:eastAsia="Calibri"/>
            <w:color w:val="0000FF"/>
            <w:sz w:val="20"/>
            <w:szCs w:val="20"/>
            <w:u w:val="single"/>
          </w:rPr>
          <w:t>________________</w:t>
        </w:r>
      </w:hyperlink>
      <w:r w:rsidRPr="000D7E91">
        <w:rPr>
          <w:bCs/>
          <w:sz w:val="20"/>
          <w:szCs w:val="20"/>
        </w:rPr>
        <w:t xml:space="preserve">) </w:t>
      </w:r>
      <w:r w:rsidRPr="000D7E91">
        <w:rPr>
          <w:rFonts w:eastAsia="Calibri"/>
          <w:iCs/>
          <w:sz w:val="20"/>
          <w:szCs w:val="20"/>
        </w:rPr>
        <w:t>или при обращении к сотруднику офиса продаж и обслуживания клиентов</w:t>
      </w:r>
      <w:r w:rsidRPr="000D7E91">
        <w:rPr>
          <w:bCs/>
          <w:sz w:val="20"/>
          <w:szCs w:val="20"/>
        </w:rPr>
        <w:t>.</w:t>
      </w:r>
    </w:p>
    <w:p w:rsidR="0091234C" w:rsidRPr="000D7E91" w:rsidRDefault="0091234C" w:rsidP="0091234C">
      <w:pPr>
        <w:rPr>
          <w:spacing w:val="-4"/>
          <w:sz w:val="20"/>
          <w:szCs w:val="20"/>
        </w:rPr>
      </w:pPr>
      <w:r w:rsidRPr="000D7E91">
        <w:rPr>
          <w:b/>
          <w:spacing w:val="-4"/>
          <w:sz w:val="20"/>
          <w:szCs w:val="20"/>
        </w:rPr>
        <w:t>Текущая розничная цена</w:t>
      </w:r>
      <w:r w:rsidRPr="000D7E91">
        <w:rPr>
          <w:spacing w:val="-4"/>
          <w:sz w:val="20"/>
          <w:szCs w:val="20"/>
        </w:rPr>
        <w:t xml:space="preserve"> – цена на Товар, указанная на момент получения Товара в Торговых точках в информацио</w:t>
      </w:r>
      <w:r w:rsidRPr="000D7E91">
        <w:rPr>
          <w:spacing w:val="-4"/>
          <w:sz w:val="20"/>
          <w:szCs w:val="20"/>
        </w:rPr>
        <w:t>н</w:t>
      </w:r>
      <w:r w:rsidRPr="000D7E91">
        <w:rPr>
          <w:spacing w:val="-4"/>
          <w:sz w:val="20"/>
          <w:szCs w:val="20"/>
        </w:rPr>
        <w:t xml:space="preserve">ных сообщениях, адресованных неопределенному кругу лиц (на стеле, ценниках, информационных табло </w:t>
      </w:r>
      <w:proofErr w:type="spellStart"/>
      <w:proofErr w:type="gramStart"/>
      <w:r w:rsidRPr="000D7E91">
        <w:rPr>
          <w:spacing w:val="-4"/>
          <w:sz w:val="20"/>
          <w:szCs w:val="20"/>
        </w:rPr>
        <w:t>топливо-раздаточной</w:t>
      </w:r>
      <w:proofErr w:type="spellEnd"/>
      <w:proofErr w:type="gramEnd"/>
      <w:r w:rsidRPr="000D7E91">
        <w:rPr>
          <w:spacing w:val="-4"/>
          <w:sz w:val="20"/>
          <w:szCs w:val="20"/>
        </w:rPr>
        <w:t xml:space="preserve"> колонки и т.д.).</w:t>
      </w:r>
    </w:p>
    <w:p w:rsidR="0091234C" w:rsidRPr="000D7E91" w:rsidRDefault="0091234C" w:rsidP="0091234C">
      <w:pPr>
        <w:rPr>
          <w:bCs/>
          <w:sz w:val="20"/>
          <w:szCs w:val="20"/>
        </w:rPr>
      </w:pPr>
      <w:r w:rsidRPr="000D7E91">
        <w:rPr>
          <w:b/>
          <w:bCs/>
          <w:sz w:val="20"/>
          <w:szCs w:val="20"/>
        </w:rPr>
        <w:t xml:space="preserve">Топливная карта (Карта) </w:t>
      </w:r>
      <w:r w:rsidRPr="000D7E91">
        <w:rPr>
          <w:bCs/>
          <w:sz w:val="20"/>
          <w:szCs w:val="20"/>
        </w:rPr>
        <w:t>– техническое средство со встроенным микропроцессором, используемое при получ</w:t>
      </w:r>
      <w:r w:rsidRPr="000D7E91">
        <w:rPr>
          <w:bCs/>
          <w:sz w:val="20"/>
          <w:szCs w:val="20"/>
        </w:rPr>
        <w:t>е</w:t>
      </w:r>
      <w:r w:rsidRPr="000D7E91">
        <w:rPr>
          <w:bCs/>
          <w:sz w:val="20"/>
          <w:szCs w:val="20"/>
        </w:rPr>
        <w:t>нии Товара в Торговых точках. Карта позволяет осуществлять учет количества и ассортимент Товара, который может быть отпущен Покупателю в Торговых точках, а также Товара, полученного Покупателем по настоящему Договору. Карта не является платежным средством, не предназначена для получения наличных денежных средств и находится в обращении, ограниченном Торговыми точками и Товаром, реализуемым Покупателю с использов</w:t>
      </w:r>
      <w:r w:rsidRPr="000D7E91">
        <w:rPr>
          <w:bCs/>
          <w:sz w:val="20"/>
          <w:szCs w:val="20"/>
        </w:rPr>
        <w:t>а</w:t>
      </w:r>
      <w:r w:rsidRPr="000D7E91">
        <w:rPr>
          <w:bCs/>
          <w:sz w:val="20"/>
          <w:szCs w:val="20"/>
        </w:rPr>
        <w:t>нием Карт. В установленном настоящим Договором порядке Карта программируется в режиме суточного или м</w:t>
      </w:r>
      <w:r w:rsidRPr="000D7E91">
        <w:rPr>
          <w:bCs/>
          <w:sz w:val="20"/>
          <w:szCs w:val="20"/>
        </w:rPr>
        <w:t>е</w:t>
      </w:r>
      <w:r w:rsidRPr="000D7E91">
        <w:rPr>
          <w:bCs/>
          <w:sz w:val="20"/>
          <w:szCs w:val="20"/>
        </w:rPr>
        <w:t>сячного ограничения отпуска Товара. Восстановление суточных лимитов происходит в 00 часов 00 минут  каждых суток автоматически. Восстановление месячных лимитов происходит в 00 часов 00 минут первого числа каждого месяца автоматически. Вне Торговых точек Карта не может быть использована. Карта подлежит возврату Покуп</w:t>
      </w:r>
      <w:r w:rsidRPr="000D7E91">
        <w:rPr>
          <w:bCs/>
          <w:sz w:val="20"/>
          <w:szCs w:val="20"/>
        </w:rPr>
        <w:t>а</w:t>
      </w:r>
      <w:r w:rsidRPr="000D7E91">
        <w:rPr>
          <w:bCs/>
          <w:sz w:val="20"/>
          <w:szCs w:val="20"/>
        </w:rPr>
        <w:t xml:space="preserve">телем  Продавцу в случае расторжения или истечения срока действия настоящего Договора. </w:t>
      </w:r>
    </w:p>
    <w:p w:rsidR="0091234C" w:rsidRPr="000D7E91" w:rsidRDefault="0091234C" w:rsidP="0091234C">
      <w:pPr>
        <w:rPr>
          <w:sz w:val="20"/>
          <w:szCs w:val="20"/>
        </w:rPr>
      </w:pPr>
      <w:r w:rsidRPr="000D7E91">
        <w:rPr>
          <w:b/>
          <w:sz w:val="20"/>
          <w:szCs w:val="20"/>
        </w:rPr>
        <w:t xml:space="preserve">Заявка Покупателя – </w:t>
      </w:r>
      <w:r w:rsidRPr="000D7E91">
        <w:rPr>
          <w:sz w:val="20"/>
          <w:szCs w:val="20"/>
        </w:rPr>
        <w:t>заявка на выдачу/перепрограммирование Карт Покупателя. Форма заявки установлена Сторонами в Приложении № 2 к настоящему Договору.</w:t>
      </w:r>
    </w:p>
    <w:p w:rsidR="0091234C" w:rsidRPr="000D7E91" w:rsidRDefault="0091234C" w:rsidP="0091234C">
      <w:pPr>
        <w:autoSpaceDE w:val="0"/>
        <w:autoSpaceDN w:val="0"/>
        <w:adjustRightInd w:val="0"/>
        <w:outlineLvl w:val="3"/>
        <w:rPr>
          <w:rFonts w:eastAsia="Calibri"/>
          <w:sz w:val="20"/>
          <w:szCs w:val="20"/>
          <w:lang w:eastAsia="en-US"/>
        </w:rPr>
      </w:pPr>
      <w:r w:rsidRPr="000D7E91">
        <w:rPr>
          <w:rFonts w:eastAsia="Calibri"/>
          <w:b/>
          <w:sz w:val="20"/>
          <w:szCs w:val="20"/>
          <w:lang w:eastAsia="en-US"/>
        </w:rPr>
        <w:t>Счет Покупателя</w:t>
      </w:r>
      <w:r w:rsidRPr="000D7E91">
        <w:rPr>
          <w:rFonts w:eastAsia="Calibri"/>
          <w:sz w:val="20"/>
          <w:szCs w:val="20"/>
          <w:lang w:eastAsia="en-US"/>
        </w:rPr>
        <w:t xml:space="preserve"> - отражаемое в системе электронного и бухгалтерского учета Продавца состояние денежных взаиморасчетов между Продавцом и Покупателем, исчисляемое как разница перечисленных Покупателем дене</w:t>
      </w:r>
      <w:r w:rsidRPr="000D7E91">
        <w:rPr>
          <w:rFonts w:eastAsia="Calibri"/>
          <w:sz w:val="20"/>
          <w:szCs w:val="20"/>
          <w:lang w:eastAsia="en-US"/>
        </w:rPr>
        <w:t>ж</w:t>
      </w:r>
      <w:r w:rsidRPr="000D7E91">
        <w:rPr>
          <w:rFonts w:eastAsia="Calibri"/>
          <w:sz w:val="20"/>
          <w:szCs w:val="20"/>
          <w:lang w:eastAsia="en-US"/>
        </w:rPr>
        <w:t>ных средств и стоимости полученных им Товаров. На счете Покупателя не отражаются денежные средства, уч</w:t>
      </w:r>
      <w:r w:rsidRPr="000D7E91">
        <w:rPr>
          <w:rFonts w:eastAsia="Calibri"/>
          <w:sz w:val="20"/>
          <w:szCs w:val="20"/>
          <w:lang w:eastAsia="en-US"/>
        </w:rPr>
        <w:t>и</w:t>
      </w:r>
      <w:r w:rsidRPr="000D7E91">
        <w:rPr>
          <w:rFonts w:eastAsia="Calibri"/>
          <w:sz w:val="20"/>
          <w:szCs w:val="20"/>
          <w:lang w:eastAsia="en-US"/>
        </w:rPr>
        <w:t xml:space="preserve">тываемые на картах, выданных Покупателю по системе Электронный кошелек. </w:t>
      </w:r>
    </w:p>
    <w:p w:rsidR="0091234C" w:rsidRPr="000D7E91" w:rsidRDefault="0091234C" w:rsidP="0091234C">
      <w:pPr>
        <w:widowControl w:val="0"/>
        <w:rPr>
          <w:sz w:val="20"/>
          <w:szCs w:val="20"/>
        </w:rPr>
      </w:pPr>
      <w:r w:rsidRPr="000D7E91">
        <w:rPr>
          <w:b/>
          <w:sz w:val="20"/>
          <w:szCs w:val="20"/>
        </w:rPr>
        <w:t>Электронный кошелек</w:t>
      </w:r>
      <w:r w:rsidRPr="000D7E91">
        <w:rPr>
          <w:sz w:val="20"/>
          <w:szCs w:val="20"/>
        </w:rPr>
        <w:t xml:space="preserve"> – схема работы, при которой учет денежных средств, перечисленных Покупателем Пр</w:t>
      </w:r>
      <w:r w:rsidRPr="000D7E91">
        <w:rPr>
          <w:sz w:val="20"/>
          <w:szCs w:val="20"/>
        </w:rPr>
        <w:t>о</w:t>
      </w:r>
      <w:r w:rsidRPr="000D7E91">
        <w:rPr>
          <w:sz w:val="20"/>
          <w:szCs w:val="20"/>
        </w:rPr>
        <w:t>давцу, и стоимость Товара полученного Держателями карт у Продавца, осуществляется с помощью информации, хранимой непосредственно на Топливной карте (топливных картах) Покупателя. При этом на каждой карте уч</w:t>
      </w:r>
      <w:r w:rsidRPr="000D7E91">
        <w:rPr>
          <w:sz w:val="20"/>
          <w:szCs w:val="20"/>
        </w:rPr>
        <w:t>и</w:t>
      </w:r>
      <w:r w:rsidRPr="000D7E91">
        <w:rPr>
          <w:sz w:val="20"/>
          <w:szCs w:val="20"/>
        </w:rPr>
        <w:t>тывается определенный размер денежных средств (предоплаты) Покупателя, в пределах которого Держатель ка</w:t>
      </w:r>
      <w:r w:rsidRPr="000D7E91">
        <w:rPr>
          <w:sz w:val="20"/>
          <w:szCs w:val="20"/>
        </w:rPr>
        <w:t>р</w:t>
      </w:r>
      <w:r w:rsidRPr="000D7E91">
        <w:rPr>
          <w:sz w:val="20"/>
          <w:szCs w:val="20"/>
        </w:rPr>
        <w:t>ты может получить Товар, и который устанавливается для каждой карты согласно Заявке Покупателя.</w:t>
      </w:r>
    </w:p>
    <w:p w:rsidR="0091234C" w:rsidRPr="000D7E91" w:rsidRDefault="0091234C" w:rsidP="0091234C">
      <w:pPr>
        <w:autoSpaceDE w:val="0"/>
        <w:autoSpaceDN w:val="0"/>
        <w:adjustRightInd w:val="0"/>
        <w:outlineLvl w:val="3"/>
        <w:rPr>
          <w:sz w:val="20"/>
          <w:szCs w:val="20"/>
        </w:rPr>
      </w:pPr>
      <w:r w:rsidRPr="000D7E91">
        <w:rPr>
          <w:b/>
          <w:sz w:val="20"/>
          <w:szCs w:val="20"/>
        </w:rPr>
        <w:t>Лимитная схема (ЛС)</w:t>
      </w:r>
      <w:r w:rsidRPr="000D7E91">
        <w:rPr>
          <w:sz w:val="20"/>
          <w:szCs w:val="20"/>
        </w:rPr>
        <w:t xml:space="preserve"> – схема работы, при которой на Карту записывается лимит, определяющий разрешенную величину потребления товара за определённое время (сутки/месяц) выраженную в денежных единицах, а средства за предоставленные товары  списываются со счёта Покупателя в процессе обработки транзакций.</w:t>
      </w:r>
    </w:p>
    <w:p w:rsidR="0091234C" w:rsidRPr="000D7E91" w:rsidRDefault="0091234C" w:rsidP="0091234C">
      <w:pPr>
        <w:widowControl w:val="0"/>
        <w:rPr>
          <w:bCs/>
          <w:sz w:val="20"/>
          <w:szCs w:val="20"/>
        </w:rPr>
      </w:pPr>
      <w:r w:rsidRPr="000D7E91">
        <w:rPr>
          <w:b/>
          <w:bCs/>
          <w:sz w:val="20"/>
          <w:szCs w:val="20"/>
        </w:rPr>
        <w:t>Суточный лимит</w:t>
      </w:r>
      <w:r w:rsidRPr="000D7E91">
        <w:rPr>
          <w:bCs/>
          <w:sz w:val="20"/>
          <w:szCs w:val="20"/>
        </w:rPr>
        <w:t xml:space="preserve"> – указанный в Заявках Покупателя максимальный объем Товаров, который Покупатель вправе получить в Торговых точках по Топливной карте (картам) в течение одних суток. </w:t>
      </w:r>
    </w:p>
    <w:p w:rsidR="0091234C" w:rsidRPr="000D7E91" w:rsidRDefault="0091234C" w:rsidP="0091234C">
      <w:pPr>
        <w:widowControl w:val="0"/>
        <w:rPr>
          <w:bCs/>
          <w:sz w:val="20"/>
          <w:szCs w:val="20"/>
        </w:rPr>
      </w:pPr>
      <w:r w:rsidRPr="000D7E91">
        <w:rPr>
          <w:b/>
          <w:sz w:val="20"/>
          <w:szCs w:val="20"/>
        </w:rPr>
        <w:t>Месячный лимит</w:t>
      </w:r>
      <w:r w:rsidRPr="000D7E91">
        <w:rPr>
          <w:sz w:val="20"/>
          <w:szCs w:val="20"/>
        </w:rPr>
        <w:t xml:space="preserve"> - </w:t>
      </w:r>
      <w:r w:rsidRPr="000D7E91">
        <w:rPr>
          <w:bCs/>
          <w:sz w:val="20"/>
          <w:szCs w:val="20"/>
        </w:rPr>
        <w:t xml:space="preserve">указанный в Заявках Покупателя максимальный объем Товаров, который Покупатель  праве получить  в Торговых точках по Топливной карте (картам) в течение одного календарного месяца. </w:t>
      </w:r>
    </w:p>
    <w:p w:rsidR="0091234C" w:rsidRPr="000D7E91" w:rsidRDefault="0091234C" w:rsidP="0091234C">
      <w:pPr>
        <w:widowControl w:val="0"/>
        <w:rPr>
          <w:sz w:val="20"/>
          <w:szCs w:val="20"/>
        </w:rPr>
      </w:pPr>
      <w:r w:rsidRPr="000D7E91">
        <w:rPr>
          <w:b/>
          <w:sz w:val="20"/>
          <w:szCs w:val="20"/>
        </w:rPr>
        <w:t>Отложенное пополнение</w:t>
      </w:r>
      <w:r w:rsidRPr="000D7E91">
        <w:rPr>
          <w:sz w:val="20"/>
          <w:szCs w:val="20"/>
        </w:rPr>
        <w:t>: формирование записи о стоимости товара, который может быть получен по определе</w:t>
      </w:r>
      <w:r w:rsidRPr="000D7E91">
        <w:rPr>
          <w:sz w:val="20"/>
          <w:szCs w:val="20"/>
        </w:rPr>
        <w:t>н</w:t>
      </w:r>
      <w:r w:rsidRPr="000D7E91">
        <w:rPr>
          <w:sz w:val="20"/>
          <w:szCs w:val="20"/>
        </w:rPr>
        <w:t xml:space="preserve">ной карте при использовании системы Электронный кошелек (перевод средств со счета Покупателя на Карту), </w:t>
      </w:r>
      <w:r w:rsidRPr="000D7E91">
        <w:rPr>
          <w:sz w:val="20"/>
          <w:szCs w:val="20"/>
        </w:rPr>
        <w:lastRenderedPageBreak/>
        <w:t>которое осуществляется на основании заявок (форм), заполненных Покупателем посредством Личного кабинета. Отложенное пополнение производится после предъявления  Покупателем карты в Торговых точках, указанных в Перечне, для осуществления записи непосредственно на её электронный носитель. Карта должна быть предъявл</w:t>
      </w:r>
      <w:r w:rsidRPr="000D7E91">
        <w:rPr>
          <w:sz w:val="20"/>
          <w:szCs w:val="20"/>
        </w:rPr>
        <w:t>е</w:t>
      </w:r>
      <w:r w:rsidRPr="000D7E91">
        <w:rPr>
          <w:sz w:val="20"/>
          <w:szCs w:val="20"/>
        </w:rPr>
        <w:t xml:space="preserve">на для осуществления отложенного пополнения не позднее 7 календарных дней с момента оформления заявки. </w:t>
      </w:r>
    </w:p>
    <w:p w:rsidR="0091234C" w:rsidRPr="000D7E91" w:rsidRDefault="0091234C" w:rsidP="0091234C">
      <w:pPr>
        <w:widowControl w:val="0"/>
        <w:rPr>
          <w:b/>
          <w:sz w:val="20"/>
          <w:szCs w:val="20"/>
        </w:rPr>
      </w:pPr>
      <w:r w:rsidRPr="000D7E91">
        <w:rPr>
          <w:b/>
          <w:sz w:val="20"/>
          <w:szCs w:val="20"/>
          <w:lang w:val="en-US"/>
        </w:rPr>
        <w:t>PIN</w:t>
      </w:r>
      <w:r w:rsidRPr="000D7E91">
        <w:rPr>
          <w:b/>
          <w:sz w:val="20"/>
          <w:szCs w:val="20"/>
        </w:rPr>
        <w:t xml:space="preserve">-код </w:t>
      </w:r>
      <w:r w:rsidRPr="000D7E91">
        <w:rPr>
          <w:sz w:val="20"/>
          <w:szCs w:val="20"/>
        </w:rPr>
        <w:t>– известный только Продавцу, Покупателю (или Держателю Карты) и не подлежащий разглашению третьим лицам персональный идентификационный код (пароль), присваиваемый каждой Карте для идентифик</w:t>
      </w:r>
      <w:r w:rsidRPr="000D7E91">
        <w:rPr>
          <w:sz w:val="20"/>
          <w:szCs w:val="20"/>
        </w:rPr>
        <w:t>а</w:t>
      </w:r>
      <w:r w:rsidRPr="000D7E91">
        <w:rPr>
          <w:sz w:val="20"/>
          <w:szCs w:val="20"/>
        </w:rPr>
        <w:t>ции Покупателя при отпуске Товаров в Торговой точке.</w:t>
      </w:r>
    </w:p>
    <w:p w:rsidR="0091234C" w:rsidRPr="000D7E91" w:rsidRDefault="0091234C" w:rsidP="0091234C">
      <w:pPr>
        <w:widowControl w:val="0"/>
        <w:rPr>
          <w:sz w:val="20"/>
          <w:szCs w:val="20"/>
        </w:rPr>
      </w:pPr>
      <w:r w:rsidRPr="000D7E91">
        <w:rPr>
          <w:b/>
          <w:sz w:val="20"/>
          <w:szCs w:val="20"/>
        </w:rPr>
        <w:t>Терминальный чек</w:t>
      </w:r>
      <w:r w:rsidRPr="000D7E91">
        <w:rPr>
          <w:sz w:val="20"/>
          <w:szCs w:val="20"/>
        </w:rPr>
        <w:t xml:space="preserve"> – документ, автоматически распечатываемый Терминалом при регистрации операций по п</w:t>
      </w:r>
      <w:r w:rsidRPr="000D7E91">
        <w:rPr>
          <w:sz w:val="20"/>
          <w:szCs w:val="20"/>
        </w:rPr>
        <w:t>о</w:t>
      </w:r>
      <w:r w:rsidRPr="000D7E91">
        <w:rPr>
          <w:sz w:val="20"/>
          <w:szCs w:val="20"/>
        </w:rPr>
        <w:t>лучению Покупателем Товара в Торговых точках.</w:t>
      </w:r>
    </w:p>
    <w:p w:rsidR="0091234C" w:rsidRPr="000D7E91" w:rsidRDefault="0091234C" w:rsidP="0091234C">
      <w:pPr>
        <w:rPr>
          <w:sz w:val="20"/>
          <w:szCs w:val="20"/>
        </w:rPr>
      </w:pPr>
      <w:r w:rsidRPr="000D7E91">
        <w:rPr>
          <w:b/>
          <w:bCs/>
          <w:sz w:val="20"/>
          <w:szCs w:val="20"/>
        </w:rPr>
        <w:t>Инструкция</w:t>
      </w:r>
      <w:r w:rsidRPr="000D7E91">
        <w:rPr>
          <w:sz w:val="20"/>
          <w:szCs w:val="20"/>
        </w:rPr>
        <w:t xml:space="preserve"> </w:t>
      </w:r>
      <w:r w:rsidRPr="000D7E91">
        <w:rPr>
          <w:b/>
          <w:sz w:val="20"/>
          <w:szCs w:val="20"/>
        </w:rPr>
        <w:t>по использованию карты (Инструкция)</w:t>
      </w:r>
      <w:r w:rsidRPr="000D7E91">
        <w:rPr>
          <w:sz w:val="20"/>
          <w:szCs w:val="20"/>
        </w:rPr>
        <w:t xml:space="preserve"> – документ, регламентирующий порядок и условия и</w:t>
      </w:r>
      <w:r w:rsidRPr="000D7E91">
        <w:rPr>
          <w:sz w:val="20"/>
          <w:szCs w:val="20"/>
        </w:rPr>
        <w:t>с</w:t>
      </w:r>
      <w:r w:rsidRPr="000D7E91">
        <w:rPr>
          <w:sz w:val="20"/>
          <w:szCs w:val="20"/>
        </w:rPr>
        <w:t>пользования Покупателем карт для получения по ним Товара в Торговых точках (Приложение №3 к настоящему Договору).</w:t>
      </w:r>
    </w:p>
    <w:p w:rsidR="0091234C" w:rsidRPr="000D7E91" w:rsidRDefault="0091234C" w:rsidP="0091234C">
      <w:pPr>
        <w:widowControl w:val="0"/>
        <w:rPr>
          <w:bCs/>
          <w:sz w:val="20"/>
          <w:szCs w:val="20"/>
        </w:rPr>
      </w:pPr>
      <w:r w:rsidRPr="000D7E91">
        <w:rPr>
          <w:b/>
          <w:bCs/>
          <w:sz w:val="20"/>
          <w:szCs w:val="20"/>
        </w:rPr>
        <w:t>Система обслуживания клиентов</w:t>
      </w:r>
      <w:r w:rsidRPr="000D7E91">
        <w:rPr>
          <w:bCs/>
          <w:sz w:val="20"/>
          <w:szCs w:val="20"/>
        </w:rPr>
        <w:t xml:space="preserve"> </w:t>
      </w:r>
      <w:r w:rsidRPr="000D7E91">
        <w:rPr>
          <w:b/>
          <w:bCs/>
          <w:sz w:val="20"/>
          <w:szCs w:val="20"/>
        </w:rPr>
        <w:t>АЗС</w:t>
      </w:r>
      <w:r w:rsidRPr="000D7E91">
        <w:rPr>
          <w:bCs/>
          <w:sz w:val="20"/>
          <w:szCs w:val="20"/>
        </w:rPr>
        <w:t xml:space="preserve"> </w:t>
      </w:r>
      <w:r w:rsidRPr="000D7E91">
        <w:rPr>
          <w:b/>
          <w:bCs/>
          <w:sz w:val="20"/>
          <w:szCs w:val="20"/>
        </w:rPr>
        <w:t>«</w:t>
      </w:r>
      <w:proofErr w:type="spellStart"/>
      <w:r w:rsidRPr="000D7E91">
        <w:rPr>
          <w:b/>
          <w:bCs/>
          <w:sz w:val="20"/>
          <w:szCs w:val="20"/>
        </w:rPr>
        <w:t>Постоплата</w:t>
      </w:r>
      <w:proofErr w:type="spellEnd"/>
      <w:r w:rsidRPr="000D7E91">
        <w:rPr>
          <w:b/>
          <w:bCs/>
          <w:sz w:val="20"/>
          <w:szCs w:val="20"/>
        </w:rPr>
        <w:t xml:space="preserve">» </w:t>
      </w:r>
      <w:r w:rsidRPr="000D7E91">
        <w:rPr>
          <w:bCs/>
          <w:sz w:val="20"/>
          <w:szCs w:val="20"/>
        </w:rPr>
        <w:t>– система отпуска нефтепродуктов на Торговых точках - АЗС, предусматривающая проведение операции с топливными картами после фактического получения нефтепр</w:t>
      </w:r>
      <w:r w:rsidRPr="000D7E91">
        <w:rPr>
          <w:bCs/>
          <w:sz w:val="20"/>
          <w:szCs w:val="20"/>
        </w:rPr>
        <w:t>о</w:t>
      </w:r>
      <w:r w:rsidRPr="000D7E91">
        <w:rPr>
          <w:bCs/>
          <w:sz w:val="20"/>
          <w:szCs w:val="20"/>
        </w:rPr>
        <w:t>дуктов. Порядок приобретения Покупателем Товара в Торговых точках, на которых действует указанная система, закреплен в п. 2 Инструкции по использованию карты.</w:t>
      </w:r>
    </w:p>
    <w:p w:rsidR="0091234C" w:rsidRPr="000D7E91" w:rsidRDefault="0091234C" w:rsidP="0091234C">
      <w:pPr>
        <w:widowControl w:val="0"/>
        <w:rPr>
          <w:bCs/>
          <w:sz w:val="20"/>
          <w:szCs w:val="20"/>
        </w:rPr>
      </w:pPr>
      <w:r w:rsidRPr="000D7E91">
        <w:rPr>
          <w:b/>
          <w:bCs/>
          <w:sz w:val="20"/>
          <w:szCs w:val="20"/>
        </w:rPr>
        <w:t>Личный кабинет</w:t>
      </w:r>
      <w:r w:rsidRPr="000D7E91">
        <w:rPr>
          <w:bCs/>
          <w:sz w:val="20"/>
          <w:szCs w:val="20"/>
        </w:rPr>
        <w:t xml:space="preserve"> – услуга самостоятельного управления договором через </w:t>
      </w:r>
      <w:r w:rsidRPr="000D7E91">
        <w:rPr>
          <w:bCs/>
          <w:sz w:val="20"/>
          <w:szCs w:val="20"/>
          <w:lang w:val="en-US"/>
        </w:rPr>
        <w:t>web</w:t>
      </w:r>
      <w:r w:rsidRPr="000D7E91">
        <w:rPr>
          <w:bCs/>
          <w:sz w:val="20"/>
          <w:szCs w:val="20"/>
        </w:rPr>
        <w:t xml:space="preserve">-интерфейс по адресу </w:t>
      </w:r>
      <w:r w:rsidRPr="000D7E91">
        <w:rPr>
          <w:sz w:val="20"/>
          <w:szCs w:val="20"/>
        </w:rPr>
        <w:t>_______________</w:t>
      </w:r>
      <w:r w:rsidRPr="000D7E91">
        <w:rPr>
          <w:bCs/>
          <w:sz w:val="20"/>
          <w:szCs w:val="20"/>
        </w:rPr>
        <w:t xml:space="preserve"> позволяет получать оперативную информацию о наличии денежных средств на счете Покупат</w:t>
      </w:r>
      <w:r w:rsidRPr="000D7E91">
        <w:rPr>
          <w:bCs/>
          <w:sz w:val="20"/>
          <w:szCs w:val="20"/>
        </w:rPr>
        <w:t>е</w:t>
      </w:r>
      <w:r w:rsidRPr="000D7E91">
        <w:rPr>
          <w:bCs/>
          <w:sz w:val="20"/>
          <w:szCs w:val="20"/>
        </w:rPr>
        <w:t>ля, картах, транзакциях, а также производить операции, связанные с сопровождением договора. При  пользовании услугой Личный кабинет Покупателю предоставляется логин и пароль для работы в кабинете. Покупатель обяз</w:t>
      </w:r>
      <w:r w:rsidRPr="000D7E91">
        <w:rPr>
          <w:bCs/>
          <w:sz w:val="20"/>
          <w:szCs w:val="20"/>
        </w:rPr>
        <w:t>у</w:t>
      </w:r>
      <w:r w:rsidRPr="000D7E91">
        <w:rPr>
          <w:bCs/>
          <w:sz w:val="20"/>
          <w:szCs w:val="20"/>
        </w:rPr>
        <w:t>ется принимать меры по недопущению использования Личного кабинета не уполномоченными им лицами.  Пок</w:t>
      </w:r>
      <w:r w:rsidRPr="000D7E91">
        <w:rPr>
          <w:bCs/>
          <w:sz w:val="20"/>
          <w:szCs w:val="20"/>
        </w:rPr>
        <w:t>у</w:t>
      </w:r>
      <w:r w:rsidRPr="000D7E91">
        <w:rPr>
          <w:bCs/>
          <w:sz w:val="20"/>
          <w:szCs w:val="20"/>
        </w:rPr>
        <w:t>патель обязан регулярно посещать Личный кабинет для ознакомления с извещениями, уведомлениями и сообщ</w:t>
      </w:r>
      <w:r w:rsidRPr="000D7E91">
        <w:rPr>
          <w:bCs/>
          <w:sz w:val="20"/>
          <w:szCs w:val="20"/>
        </w:rPr>
        <w:t>е</w:t>
      </w:r>
      <w:r w:rsidRPr="000D7E91">
        <w:rPr>
          <w:bCs/>
          <w:sz w:val="20"/>
          <w:szCs w:val="20"/>
        </w:rPr>
        <w:t>ниями Продавца и несет все риски несвоевременного получения необходимой информации при невыполнении данной обязанности.</w:t>
      </w:r>
    </w:p>
    <w:p w:rsidR="0091234C" w:rsidRPr="000D7E91" w:rsidRDefault="0091234C" w:rsidP="0091234C">
      <w:pPr>
        <w:widowControl w:val="0"/>
        <w:rPr>
          <w:sz w:val="20"/>
          <w:szCs w:val="20"/>
        </w:rPr>
      </w:pPr>
      <w:r w:rsidRPr="000D7E91">
        <w:rPr>
          <w:b/>
          <w:sz w:val="20"/>
          <w:szCs w:val="20"/>
        </w:rPr>
        <w:t>Минимальная сумма баланса (Сигнальный порог)</w:t>
      </w:r>
      <w:r w:rsidRPr="000D7E91">
        <w:rPr>
          <w:sz w:val="20"/>
          <w:szCs w:val="20"/>
        </w:rPr>
        <w:t xml:space="preserve"> – минимальная сумма денежных средств на счете Покупат</w:t>
      </w:r>
      <w:r w:rsidRPr="000D7E91">
        <w:rPr>
          <w:sz w:val="20"/>
          <w:szCs w:val="20"/>
        </w:rPr>
        <w:t>е</w:t>
      </w:r>
      <w:r w:rsidRPr="000D7E91">
        <w:rPr>
          <w:sz w:val="20"/>
          <w:szCs w:val="20"/>
        </w:rPr>
        <w:t>ля, являющаяся способом обеспечения обязательств Покупателя перед Продавцом и показателем положительного сальдо текущих расчетов при авторизации Продавцом очередной операции по Картам. При прекращении Догов</w:t>
      </w:r>
      <w:r w:rsidRPr="000D7E91">
        <w:rPr>
          <w:sz w:val="20"/>
          <w:szCs w:val="20"/>
        </w:rPr>
        <w:t>о</w:t>
      </w:r>
      <w:r w:rsidRPr="000D7E91">
        <w:rPr>
          <w:sz w:val="20"/>
          <w:szCs w:val="20"/>
        </w:rPr>
        <w:t xml:space="preserve">ра минимальная сумма баланса подлежит возврату Покупателю (за исключением случаев наличия задолженности Покупателя перед Продавцом в рамках исполнения настоящего Договора). </w:t>
      </w:r>
    </w:p>
    <w:p w:rsidR="0091234C" w:rsidRPr="000D7E91" w:rsidRDefault="0091234C" w:rsidP="0091234C">
      <w:pPr>
        <w:autoSpaceDE w:val="0"/>
        <w:autoSpaceDN w:val="0"/>
        <w:adjustRightInd w:val="0"/>
        <w:outlineLvl w:val="3"/>
        <w:rPr>
          <w:rFonts w:eastAsia="Calibri"/>
          <w:sz w:val="20"/>
          <w:szCs w:val="20"/>
          <w:lang w:eastAsia="en-US"/>
        </w:rPr>
      </w:pPr>
      <w:r w:rsidRPr="000D7E91">
        <w:rPr>
          <w:rFonts w:eastAsia="Calibri"/>
          <w:b/>
          <w:sz w:val="20"/>
          <w:szCs w:val="20"/>
          <w:lang w:eastAsia="en-US"/>
        </w:rPr>
        <w:t>Авансовый платеж (Предварительная оплата)</w:t>
      </w:r>
      <w:r w:rsidRPr="000D7E91">
        <w:rPr>
          <w:rFonts w:eastAsia="Calibri"/>
          <w:sz w:val="20"/>
          <w:szCs w:val="20"/>
          <w:lang w:eastAsia="en-US"/>
        </w:rPr>
        <w:t xml:space="preserve"> – сумма обязательного предварительного первоначального пл</w:t>
      </w:r>
      <w:r w:rsidRPr="000D7E91">
        <w:rPr>
          <w:rFonts w:eastAsia="Calibri"/>
          <w:sz w:val="20"/>
          <w:szCs w:val="20"/>
          <w:lang w:eastAsia="en-US"/>
        </w:rPr>
        <w:t>а</w:t>
      </w:r>
      <w:r w:rsidRPr="000D7E91">
        <w:rPr>
          <w:rFonts w:eastAsia="Calibri"/>
          <w:sz w:val="20"/>
          <w:szCs w:val="20"/>
          <w:lang w:eastAsia="en-US"/>
        </w:rPr>
        <w:t xml:space="preserve">тежа, которая: </w:t>
      </w:r>
    </w:p>
    <w:p w:rsidR="0091234C" w:rsidRPr="000D7E91" w:rsidRDefault="0091234C" w:rsidP="0091234C">
      <w:pPr>
        <w:autoSpaceDE w:val="0"/>
        <w:autoSpaceDN w:val="0"/>
        <w:adjustRightInd w:val="0"/>
        <w:outlineLvl w:val="3"/>
        <w:rPr>
          <w:rFonts w:eastAsia="Calibri"/>
          <w:sz w:val="20"/>
          <w:szCs w:val="20"/>
          <w:lang w:eastAsia="en-US"/>
        </w:rPr>
      </w:pPr>
      <w:r w:rsidRPr="000D7E91">
        <w:rPr>
          <w:rFonts w:eastAsia="Calibri"/>
          <w:sz w:val="20"/>
          <w:szCs w:val="20"/>
          <w:lang w:eastAsia="en-US"/>
        </w:rPr>
        <w:t>- определяется Покупателем самостоятельно и обеспечивает положительный баланс счета Покупателя на срок</w:t>
      </w:r>
      <w:proofErr w:type="gramStart"/>
      <w:r w:rsidRPr="000D7E91">
        <w:rPr>
          <w:rFonts w:eastAsia="Calibri"/>
          <w:sz w:val="20"/>
          <w:szCs w:val="20"/>
          <w:lang w:eastAsia="en-US"/>
        </w:rPr>
        <w:t xml:space="preserve"> ____ (_______) </w:t>
      </w:r>
      <w:proofErr w:type="gramEnd"/>
      <w:r w:rsidRPr="000D7E91">
        <w:rPr>
          <w:rFonts w:eastAsia="Calibri"/>
          <w:sz w:val="20"/>
          <w:szCs w:val="20"/>
          <w:lang w:eastAsia="en-US"/>
        </w:rPr>
        <w:t xml:space="preserve">рабочих дней при схеме «Электронный кошелек», </w:t>
      </w:r>
    </w:p>
    <w:p w:rsidR="0091234C" w:rsidRPr="000D7E91" w:rsidRDefault="0091234C" w:rsidP="0091234C">
      <w:pPr>
        <w:autoSpaceDE w:val="0"/>
        <w:autoSpaceDN w:val="0"/>
        <w:adjustRightInd w:val="0"/>
        <w:outlineLvl w:val="3"/>
        <w:rPr>
          <w:rFonts w:eastAsia="Calibri"/>
          <w:sz w:val="20"/>
          <w:szCs w:val="20"/>
          <w:lang w:eastAsia="en-US"/>
        </w:rPr>
      </w:pPr>
      <w:r w:rsidRPr="000D7E91">
        <w:rPr>
          <w:rFonts w:eastAsia="Calibri"/>
          <w:sz w:val="20"/>
          <w:szCs w:val="20"/>
          <w:lang w:eastAsia="en-US"/>
        </w:rPr>
        <w:t xml:space="preserve">- определяется как сумма суточных лимитов по всем картам Покупателя, обеспечивающая положительный баланс счета Покупателя на срок 5 (пять) рабочих дней при лимитной схеме «Суточный лимит», </w:t>
      </w:r>
    </w:p>
    <w:p w:rsidR="0091234C" w:rsidRPr="000D7E91" w:rsidRDefault="0091234C" w:rsidP="0091234C">
      <w:pPr>
        <w:autoSpaceDE w:val="0"/>
        <w:autoSpaceDN w:val="0"/>
        <w:adjustRightInd w:val="0"/>
        <w:outlineLvl w:val="3"/>
        <w:rPr>
          <w:rFonts w:eastAsia="Calibri"/>
          <w:sz w:val="20"/>
          <w:szCs w:val="20"/>
          <w:lang w:eastAsia="en-US"/>
        </w:rPr>
      </w:pPr>
      <w:r w:rsidRPr="000D7E91">
        <w:rPr>
          <w:rFonts w:eastAsia="Calibri"/>
          <w:sz w:val="20"/>
          <w:szCs w:val="20"/>
          <w:lang w:eastAsia="en-US"/>
        </w:rPr>
        <w:t>- определяется как сумма месячных лимитов по всем картам Покупателя, обеспечивающая положительный баланс счета Покупателя на месяц при лимитной схеме «Месячный лимит».</w:t>
      </w:r>
    </w:p>
    <w:p w:rsidR="0091234C" w:rsidRPr="000D7E91" w:rsidRDefault="0091234C" w:rsidP="0091234C">
      <w:pPr>
        <w:autoSpaceDE w:val="0"/>
        <w:autoSpaceDN w:val="0"/>
        <w:adjustRightInd w:val="0"/>
        <w:outlineLvl w:val="3"/>
        <w:rPr>
          <w:rFonts w:eastAsia="Calibri"/>
          <w:sz w:val="20"/>
          <w:szCs w:val="20"/>
          <w:lang w:eastAsia="en-US"/>
        </w:rPr>
      </w:pPr>
      <w:r w:rsidRPr="000D7E91">
        <w:rPr>
          <w:rFonts w:eastAsia="Calibri"/>
          <w:b/>
          <w:sz w:val="20"/>
          <w:szCs w:val="20"/>
          <w:lang w:eastAsia="en-US"/>
        </w:rPr>
        <w:t>Кодовое слово</w:t>
      </w:r>
      <w:r w:rsidRPr="000D7E91">
        <w:rPr>
          <w:rFonts w:eastAsia="Calibri"/>
          <w:sz w:val="20"/>
          <w:szCs w:val="20"/>
          <w:lang w:eastAsia="en-US"/>
        </w:rPr>
        <w:t xml:space="preserve"> - один из идентификационных признаков Покупателя. Оно используется для получения информ</w:t>
      </w:r>
      <w:r w:rsidRPr="000D7E91">
        <w:rPr>
          <w:rFonts w:eastAsia="Calibri"/>
          <w:sz w:val="20"/>
          <w:szCs w:val="20"/>
          <w:lang w:eastAsia="en-US"/>
        </w:rPr>
        <w:t>а</w:t>
      </w:r>
      <w:r w:rsidRPr="000D7E91">
        <w:rPr>
          <w:rFonts w:eastAsia="Calibri"/>
          <w:sz w:val="20"/>
          <w:szCs w:val="20"/>
          <w:lang w:eastAsia="en-US"/>
        </w:rPr>
        <w:t>ции по Картам, подачи заявлений Покупателем при обращении на Горячую линию</w:t>
      </w:r>
      <w:r w:rsidRPr="000D7E91">
        <w:rPr>
          <w:color w:val="656565"/>
          <w:sz w:val="20"/>
          <w:szCs w:val="20"/>
          <w:shd w:val="clear" w:color="auto" w:fill="F4F4F4"/>
        </w:rPr>
        <w:t>.</w:t>
      </w:r>
    </w:p>
    <w:p w:rsidR="0091234C" w:rsidRPr="000D7E91" w:rsidRDefault="0091234C" w:rsidP="0091234C">
      <w:pPr>
        <w:autoSpaceDE w:val="0"/>
        <w:autoSpaceDN w:val="0"/>
        <w:adjustRightInd w:val="0"/>
        <w:outlineLvl w:val="3"/>
        <w:rPr>
          <w:rFonts w:eastAsia="Calibri"/>
          <w:sz w:val="20"/>
          <w:szCs w:val="20"/>
          <w:lang w:eastAsia="en-US"/>
        </w:rPr>
      </w:pPr>
      <w:r w:rsidRPr="000D7E91">
        <w:rPr>
          <w:rFonts w:eastAsia="Calibri"/>
          <w:b/>
          <w:sz w:val="20"/>
          <w:szCs w:val="20"/>
          <w:lang w:eastAsia="en-US"/>
        </w:rPr>
        <w:t>Рабочий день</w:t>
      </w:r>
      <w:r w:rsidRPr="000D7E91">
        <w:rPr>
          <w:rFonts w:eastAsia="Calibri"/>
          <w:sz w:val="20"/>
          <w:szCs w:val="20"/>
          <w:lang w:eastAsia="en-US"/>
        </w:rPr>
        <w:t xml:space="preserve"> – под рабочими днями в целях исполнения Сторонами обязательств по настоящему Договору п</w:t>
      </w:r>
      <w:r w:rsidRPr="000D7E91">
        <w:rPr>
          <w:rFonts w:eastAsia="Calibri"/>
          <w:sz w:val="20"/>
          <w:szCs w:val="20"/>
          <w:lang w:eastAsia="en-US"/>
        </w:rPr>
        <w:t>о</w:t>
      </w:r>
      <w:r w:rsidRPr="000D7E91">
        <w:rPr>
          <w:rFonts w:eastAsia="Calibri"/>
          <w:sz w:val="20"/>
          <w:szCs w:val="20"/>
          <w:lang w:eastAsia="en-US"/>
        </w:rPr>
        <w:t>нимаются рабочие дни, исходя из пятидневной рабочей недели (все дни недели, кроме субботы и воскресенья), не являющиеся праздничными нерабочими днями в соответствии с действующим законодательством Российской Федерации.</w:t>
      </w:r>
    </w:p>
    <w:p w:rsidR="0091234C" w:rsidRPr="000D7E91" w:rsidRDefault="0091234C" w:rsidP="0091234C">
      <w:pPr>
        <w:autoSpaceDE w:val="0"/>
        <w:autoSpaceDN w:val="0"/>
        <w:adjustRightInd w:val="0"/>
        <w:outlineLvl w:val="3"/>
        <w:rPr>
          <w:sz w:val="20"/>
          <w:szCs w:val="20"/>
        </w:rPr>
      </w:pPr>
      <w:r w:rsidRPr="000D7E91">
        <w:rPr>
          <w:b/>
          <w:sz w:val="20"/>
          <w:szCs w:val="20"/>
        </w:rPr>
        <w:t xml:space="preserve">Перечень  – </w:t>
      </w:r>
      <w:r w:rsidRPr="000D7E91">
        <w:rPr>
          <w:sz w:val="20"/>
          <w:szCs w:val="20"/>
        </w:rPr>
        <w:t>определенный  Продавцом перечень Торговых точек.</w:t>
      </w:r>
    </w:p>
    <w:p w:rsidR="0091234C" w:rsidRPr="000D7E91" w:rsidRDefault="0091234C" w:rsidP="0091234C">
      <w:pPr>
        <w:autoSpaceDE w:val="0"/>
        <w:autoSpaceDN w:val="0"/>
        <w:adjustRightInd w:val="0"/>
        <w:outlineLvl w:val="3"/>
        <w:rPr>
          <w:sz w:val="20"/>
          <w:szCs w:val="20"/>
        </w:rPr>
      </w:pPr>
      <w:r w:rsidRPr="000D7E91">
        <w:rPr>
          <w:b/>
          <w:sz w:val="20"/>
          <w:szCs w:val="20"/>
        </w:rPr>
        <w:t>Учетный терминал (Терминал)</w:t>
      </w:r>
      <w:r w:rsidRPr="000D7E91">
        <w:rPr>
          <w:sz w:val="20"/>
          <w:szCs w:val="20"/>
        </w:rPr>
        <w:t xml:space="preserve"> – специальное оборудование Продавца в Торговой точке, предназначенное для идентификации Покупателя в целях отпуска ему Товара, а также бездокументарной (электронной) и документа</w:t>
      </w:r>
      <w:r w:rsidRPr="000D7E91">
        <w:rPr>
          <w:sz w:val="20"/>
          <w:szCs w:val="20"/>
        </w:rPr>
        <w:t>р</w:t>
      </w:r>
      <w:r w:rsidRPr="000D7E91">
        <w:rPr>
          <w:sz w:val="20"/>
          <w:szCs w:val="20"/>
        </w:rPr>
        <w:t xml:space="preserve">ной регистрации всех операций по получению Покупателем Товара, в том числе его количества и ассортимента. </w:t>
      </w:r>
    </w:p>
    <w:p w:rsidR="0091234C" w:rsidRPr="000D7E91" w:rsidRDefault="0091234C" w:rsidP="0091234C">
      <w:pPr>
        <w:autoSpaceDE w:val="0"/>
        <w:autoSpaceDN w:val="0"/>
        <w:adjustRightInd w:val="0"/>
        <w:outlineLvl w:val="3"/>
        <w:rPr>
          <w:rFonts w:eastAsia="Calibri"/>
          <w:sz w:val="20"/>
          <w:szCs w:val="20"/>
          <w:lang w:eastAsia="en-US"/>
        </w:rPr>
      </w:pPr>
      <w:r w:rsidRPr="000D7E91">
        <w:rPr>
          <w:b/>
          <w:sz w:val="20"/>
          <w:szCs w:val="20"/>
        </w:rPr>
        <w:t xml:space="preserve">Электронная автоматизированная система безналичного отпуска – </w:t>
      </w:r>
      <w:r w:rsidRPr="000D7E91">
        <w:rPr>
          <w:sz w:val="20"/>
          <w:szCs w:val="20"/>
        </w:rPr>
        <w:t>программно-аппаратный комплекс, фи</w:t>
      </w:r>
      <w:r w:rsidRPr="000D7E91">
        <w:rPr>
          <w:sz w:val="20"/>
          <w:szCs w:val="20"/>
        </w:rPr>
        <w:t>к</w:t>
      </w:r>
      <w:r w:rsidRPr="000D7E91">
        <w:rPr>
          <w:sz w:val="20"/>
          <w:szCs w:val="20"/>
        </w:rPr>
        <w:t>сирующий продажу Товара при внесении в терминал соответствующей топливной карты и передающий данную информацию в учетную базу Продавца.</w:t>
      </w:r>
    </w:p>
    <w:p w:rsidR="0091234C" w:rsidRPr="000D7E91" w:rsidRDefault="0091234C" w:rsidP="0091234C">
      <w:pPr>
        <w:widowControl w:val="0"/>
        <w:rPr>
          <w:sz w:val="20"/>
          <w:szCs w:val="20"/>
        </w:rPr>
      </w:pPr>
      <w:r w:rsidRPr="000D7E91">
        <w:rPr>
          <w:b/>
          <w:sz w:val="20"/>
          <w:szCs w:val="20"/>
        </w:rPr>
        <w:t>Квалификационные требования</w:t>
      </w:r>
      <w:r w:rsidRPr="000D7E91">
        <w:rPr>
          <w:sz w:val="20"/>
          <w:szCs w:val="20"/>
        </w:rPr>
        <w:t xml:space="preserve"> – требования, предъявляемые к лицу, имеющему намерение заключить с Пр</w:t>
      </w:r>
      <w:r w:rsidRPr="000D7E91">
        <w:rPr>
          <w:sz w:val="20"/>
          <w:szCs w:val="20"/>
        </w:rPr>
        <w:t>о</w:t>
      </w:r>
      <w:r w:rsidRPr="000D7E91">
        <w:rPr>
          <w:sz w:val="20"/>
          <w:szCs w:val="20"/>
        </w:rPr>
        <w:t>давцом договор поставки, которые установлены Продавцом.</w:t>
      </w:r>
    </w:p>
    <w:p w:rsidR="0091234C" w:rsidRPr="000D7E91" w:rsidRDefault="0091234C" w:rsidP="0091234C">
      <w:pPr>
        <w:autoSpaceDE w:val="0"/>
        <w:autoSpaceDN w:val="0"/>
        <w:adjustRightInd w:val="0"/>
        <w:spacing w:before="60"/>
        <w:ind w:firstLine="425"/>
        <w:outlineLvl w:val="3"/>
        <w:rPr>
          <w:rFonts w:eastAsia="Calibri"/>
          <w:sz w:val="20"/>
          <w:szCs w:val="20"/>
          <w:lang w:eastAsia="en-US"/>
        </w:rPr>
      </w:pPr>
      <w:r w:rsidRPr="000D7E91">
        <w:rPr>
          <w:rFonts w:eastAsia="Calibri"/>
          <w:sz w:val="20"/>
          <w:szCs w:val="20"/>
          <w:lang w:eastAsia="en-US"/>
        </w:rPr>
        <w:t>Вышеуказанные термины могут использоваться как в настоящем договоре, так и в иных документах (вкл</w:t>
      </w:r>
      <w:r w:rsidRPr="000D7E91">
        <w:rPr>
          <w:rFonts w:eastAsia="Calibri"/>
          <w:sz w:val="20"/>
          <w:szCs w:val="20"/>
          <w:lang w:eastAsia="en-US"/>
        </w:rPr>
        <w:t>ю</w:t>
      </w:r>
      <w:r w:rsidRPr="000D7E91">
        <w:rPr>
          <w:rFonts w:eastAsia="Calibri"/>
          <w:sz w:val="20"/>
          <w:szCs w:val="20"/>
          <w:lang w:eastAsia="en-US"/>
        </w:rPr>
        <w:t xml:space="preserve">чая размещенные Продавцом на сайте </w:t>
      </w:r>
      <w:hyperlink r:id="rId74" w:history="1">
        <w:r w:rsidRPr="000D7E91">
          <w:rPr>
            <w:color w:val="0000FF"/>
            <w:sz w:val="20"/>
            <w:szCs w:val="20"/>
            <w:u w:val="single"/>
          </w:rPr>
          <w:t>_____________</w:t>
        </w:r>
      </w:hyperlink>
      <w:r w:rsidRPr="000D7E91">
        <w:rPr>
          <w:rFonts w:eastAsia="Calibri"/>
          <w:sz w:val="20"/>
          <w:szCs w:val="20"/>
          <w:lang w:eastAsia="en-US"/>
        </w:rPr>
        <w:t xml:space="preserve"> в сети Интернет), которые используются Сторонами при заключении, изменении и расторжении Договора и исполнении обязательств по нему.</w:t>
      </w:r>
    </w:p>
    <w:p w:rsidR="0091234C" w:rsidRPr="000D7E91" w:rsidRDefault="0091234C" w:rsidP="0091234C">
      <w:pPr>
        <w:autoSpaceDE w:val="0"/>
        <w:autoSpaceDN w:val="0"/>
        <w:adjustRightInd w:val="0"/>
        <w:spacing w:before="60"/>
        <w:ind w:firstLine="425"/>
        <w:outlineLvl w:val="3"/>
        <w:rPr>
          <w:rFonts w:eastAsia="Calibri"/>
          <w:sz w:val="20"/>
          <w:szCs w:val="20"/>
          <w:lang w:eastAsia="en-US"/>
        </w:rPr>
      </w:pPr>
      <w:proofErr w:type="gramStart"/>
      <w:r w:rsidRPr="000D7E91">
        <w:rPr>
          <w:rFonts w:eastAsia="Calibri"/>
          <w:sz w:val="20"/>
          <w:szCs w:val="20"/>
          <w:lang w:eastAsia="en-US"/>
        </w:rPr>
        <w:t>В связи с тем, что в рамках настоящего Договора Продавец</w:t>
      </w:r>
      <w:r w:rsidRPr="000D7E91">
        <w:rPr>
          <w:sz w:val="20"/>
          <w:szCs w:val="20"/>
        </w:rPr>
        <w:t xml:space="preserve"> обеспечивает Покупателю на выбор поставку м</w:t>
      </w:r>
      <w:r w:rsidRPr="000D7E91">
        <w:rPr>
          <w:sz w:val="20"/>
          <w:szCs w:val="20"/>
        </w:rPr>
        <w:t>о</w:t>
      </w:r>
      <w:r w:rsidRPr="000D7E91">
        <w:rPr>
          <w:sz w:val="20"/>
          <w:szCs w:val="20"/>
        </w:rPr>
        <w:t>торного топлива, СУГ (сжиженного углеводородного газа), метана, других нефтепродуктов и/или оказания услуг придорожного сервиса</w:t>
      </w:r>
      <w:r w:rsidRPr="000D7E91">
        <w:rPr>
          <w:rFonts w:eastAsia="Calibri"/>
          <w:sz w:val="20"/>
          <w:szCs w:val="20"/>
        </w:rPr>
        <w:t xml:space="preserve"> </w:t>
      </w:r>
      <w:r w:rsidRPr="000D7E91">
        <w:rPr>
          <w:rFonts w:eastAsia="Calibri"/>
          <w:sz w:val="20"/>
          <w:szCs w:val="20"/>
          <w:lang w:eastAsia="en-US"/>
        </w:rPr>
        <w:t xml:space="preserve">настоящий Договор является смешанным, т.е. содержит элементы различных договоров, предусмотренных законом (согласно пункту 3 ст. 421 Гражданского Кодекса Российской Федерации). </w:t>
      </w:r>
      <w:proofErr w:type="gramEnd"/>
    </w:p>
    <w:p w:rsidR="0091234C" w:rsidRPr="000D7E91" w:rsidRDefault="0091234C" w:rsidP="0091234C">
      <w:pPr>
        <w:autoSpaceDE w:val="0"/>
        <w:autoSpaceDN w:val="0"/>
        <w:adjustRightInd w:val="0"/>
        <w:spacing w:before="120" w:after="120"/>
        <w:ind w:firstLine="425"/>
        <w:jc w:val="center"/>
        <w:outlineLvl w:val="3"/>
        <w:rPr>
          <w:b/>
          <w:sz w:val="20"/>
          <w:szCs w:val="20"/>
        </w:rPr>
      </w:pPr>
      <w:r w:rsidRPr="000D7E91">
        <w:rPr>
          <w:b/>
          <w:sz w:val="20"/>
          <w:szCs w:val="20"/>
        </w:rPr>
        <w:lastRenderedPageBreak/>
        <w:t>2. ПРЕДМЕТ ДОГОВОРА</w:t>
      </w:r>
    </w:p>
    <w:p w:rsidR="0091234C" w:rsidRPr="000D7E91" w:rsidRDefault="0091234C" w:rsidP="0091234C">
      <w:pPr>
        <w:rPr>
          <w:sz w:val="20"/>
          <w:szCs w:val="20"/>
        </w:rPr>
      </w:pPr>
      <w:r w:rsidRPr="000D7E91">
        <w:rPr>
          <w:sz w:val="20"/>
          <w:szCs w:val="20"/>
        </w:rPr>
        <w:t>2.1. В соответствии с настоящим Договором Продавец обязуется в Торговых точках передавать Товар в собстве</w:t>
      </w:r>
      <w:r w:rsidRPr="000D7E91">
        <w:rPr>
          <w:sz w:val="20"/>
          <w:szCs w:val="20"/>
        </w:rPr>
        <w:t>н</w:t>
      </w:r>
      <w:r w:rsidRPr="000D7E91">
        <w:rPr>
          <w:sz w:val="20"/>
          <w:szCs w:val="20"/>
        </w:rPr>
        <w:t>ность Покупателя, а Покупатель обязуется принимать и оплачивать Товар с применением Карт в порядке, пред</w:t>
      </w:r>
      <w:r w:rsidRPr="000D7E91">
        <w:rPr>
          <w:sz w:val="20"/>
          <w:szCs w:val="20"/>
        </w:rPr>
        <w:t>у</w:t>
      </w:r>
      <w:r w:rsidRPr="000D7E91">
        <w:rPr>
          <w:sz w:val="20"/>
          <w:szCs w:val="20"/>
        </w:rPr>
        <w:t>смотренном Договором.</w:t>
      </w:r>
    </w:p>
    <w:p w:rsidR="0091234C" w:rsidRPr="000D7E91" w:rsidRDefault="0091234C" w:rsidP="0091234C">
      <w:pPr>
        <w:rPr>
          <w:sz w:val="20"/>
          <w:szCs w:val="20"/>
        </w:rPr>
      </w:pPr>
      <w:r w:rsidRPr="000D7E91">
        <w:rPr>
          <w:sz w:val="20"/>
          <w:szCs w:val="20"/>
        </w:rPr>
        <w:t>2.2. Наименование, лимит получения Товара, а также количество Карт определяется Покупателем в соответс</w:t>
      </w:r>
      <w:r w:rsidRPr="000D7E91">
        <w:rPr>
          <w:sz w:val="20"/>
          <w:szCs w:val="20"/>
        </w:rPr>
        <w:t>т</w:t>
      </w:r>
      <w:r w:rsidRPr="000D7E91">
        <w:rPr>
          <w:sz w:val="20"/>
          <w:szCs w:val="20"/>
        </w:rPr>
        <w:t>вующей заявке, оформленной согласно Приложению № 2 к настоящему Договору, за исключением случаев, пр</w:t>
      </w:r>
      <w:r w:rsidRPr="000D7E91">
        <w:rPr>
          <w:sz w:val="20"/>
          <w:szCs w:val="20"/>
        </w:rPr>
        <w:t>е</w:t>
      </w:r>
      <w:r w:rsidRPr="000D7E91">
        <w:rPr>
          <w:sz w:val="20"/>
          <w:szCs w:val="20"/>
        </w:rPr>
        <w:t>дусмотренных п. 4.2.9  настоящего Договора. Условие о лимите получения Товара, наименовании Товара считае</w:t>
      </w:r>
      <w:r w:rsidRPr="000D7E91">
        <w:rPr>
          <w:sz w:val="20"/>
          <w:szCs w:val="20"/>
        </w:rPr>
        <w:t>т</w:t>
      </w:r>
      <w:r w:rsidRPr="000D7E91">
        <w:rPr>
          <w:sz w:val="20"/>
          <w:szCs w:val="20"/>
        </w:rPr>
        <w:t>ся согласованным Сторонами с момента принятия заявки Продавцом.</w:t>
      </w:r>
    </w:p>
    <w:p w:rsidR="0091234C" w:rsidRPr="000D7E91" w:rsidRDefault="0091234C" w:rsidP="0091234C">
      <w:pPr>
        <w:spacing w:after="40"/>
        <w:ind w:right="-1"/>
        <w:rPr>
          <w:sz w:val="20"/>
          <w:szCs w:val="20"/>
        </w:rPr>
      </w:pPr>
      <w:r w:rsidRPr="000D7E91">
        <w:rPr>
          <w:sz w:val="20"/>
          <w:szCs w:val="20"/>
        </w:rPr>
        <w:t xml:space="preserve">2.3. Покупатель получает Товары непосредственно в Торговых точках. Право собственности на Товар и риск его случайной гибели переходят  </w:t>
      </w:r>
      <w:proofErr w:type="gramStart"/>
      <w:r w:rsidRPr="000D7E91">
        <w:rPr>
          <w:sz w:val="20"/>
          <w:szCs w:val="20"/>
        </w:rPr>
        <w:t>от Продавца  к  Покупателю с момента регистрации в Учетном терминале операции по передаче</w:t>
      </w:r>
      <w:proofErr w:type="gramEnd"/>
      <w:r w:rsidRPr="000D7E91">
        <w:rPr>
          <w:sz w:val="20"/>
          <w:szCs w:val="20"/>
        </w:rPr>
        <w:t xml:space="preserve"> (отпуску) Товара Покупателю, а в отношении топлива - в любом случае не позднее момента фактич</w:t>
      </w:r>
      <w:r w:rsidRPr="000D7E91">
        <w:rPr>
          <w:sz w:val="20"/>
          <w:szCs w:val="20"/>
        </w:rPr>
        <w:t>е</w:t>
      </w:r>
      <w:r w:rsidRPr="000D7E91">
        <w:rPr>
          <w:sz w:val="20"/>
          <w:szCs w:val="20"/>
        </w:rPr>
        <w:t xml:space="preserve">ской передачи Товара Держателю карты. </w:t>
      </w:r>
    </w:p>
    <w:p w:rsidR="0091234C" w:rsidRPr="000D7E91" w:rsidRDefault="0091234C" w:rsidP="0091234C">
      <w:pPr>
        <w:spacing w:after="40"/>
        <w:ind w:right="-1"/>
        <w:rPr>
          <w:sz w:val="20"/>
          <w:szCs w:val="20"/>
        </w:rPr>
      </w:pPr>
      <w:r w:rsidRPr="000D7E91">
        <w:rPr>
          <w:sz w:val="20"/>
          <w:szCs w:val="20"/>
        </w:rPr>
        <w:t>2.4. Товары,  получаемые Покупателем в Торговых точках, не предназначаются для продажи на иностранных рынках или для переработки в другой стране.</w:t>
      </w:r>
    </w:p>
    <w:p w:rsidR="0091234C" w:rsidRPr="000D7E91" w:rsidRDefault="0091234C" w:rsidP="0091234C">
      <w:pPr>
        <w:spacing w:after="40"/>
        <w:ind w:right="-1"/>
        <w:rPr>
          <w:sz w:val="20"/>
          <w:szCs w:val="20"/>
        </w:rPr>
      </w:pPr>
      <w:r w:rsidRPr="000D7E91">
        <w:rPr>
          <w:sz w:val="20"/>
          <w:szCs w:val="20"/>
        </w:rPr>
        <w:t>2.5. При заключении настоящего договора стороны исходят из презумпции полноты и достоверности учета и о</w:t>
      </w:r>
      <w:r w:rsidRPr="000D7E91">
        <w:rPr>
          <w:sz w:val="20"/>
          <w:szCs w:val="20"/>
        </w:rPr>
        <w:t>т</w:t>
      </w:r>
      <w:r w:rsidRPr="000D7E91">
        <w:rPr>
          <w:sz w:val="20"/>
          <w:szCs w:val="20"/>
        </w:rPr>
        <w:t xml:space="preserve">ражения операций по реализации нефтепродуктов и проведению расчетов, отражаемых Продавцом в электронной автоматизированной системе безналичного отпуска. </w:t>
      </w:r>
    </w:p>
    <w:p w:rsidR="0091234C" w:rsidRPr="000D7E91" w:rsidRDefault="0091234C" w:rsidP="0091234C">
      <w:pPr>
        <w:widowControl w:val="0"/>
        <w:spacing w:before="120" w:after="120"/>
        <w:jc w:val="center"/>
        <w:rPr>
          <w:b/>
          <w:sz w:val="20"/>
          <w:szCs w:val="20"/>
        </w:rPr>
      </w:pPr>
      <w:r w:rsidRPr="000D7E91">
        <w:rPr>
          <w:b/>
          <w:sz w:val="20"/>
          <w:szCs w:val="20"/>
        </w:rPr>
        <w:t>3.</w:t>
      </w:r>
      <w:r w:rsidRPr="000D7E91">
        <w:rPr>
          <w:sz w:val="20"/>
          <w:szCs w:val="20"/>
        </w:rPr>
        <w:t xml:space="preserve"> </w:t>
      </w:r>
      <w:r w:rsidRPr="000D7E91">
        <w:rPr>
          <w:sz w:val="20"/>
          <w:szCs w:val="20"/>
        </w:rPr>
        <w:tab/>
      </w:r>
      <w:r w:rsidRPr="000D7E91">
        <w:rPr>
          <w:b/>
          <w:sz w:val="20"/>
          <w:szCs w:val="20"/>
        </w:rPr>
        <w:t>ПЕРЕДАЧА – ПРИЕМКА ТОПЛИВНЫХ КАРТ И УСЛОВИЯ - ПОРЯДОК ПОЛУЧЕНИЯ ТОВ</w:t>
      </w:r>
      <w:r w:rsidRPr="000D7E91">
        <w:rPr>
          <w:b/>
          <w:sz w:val="20"/>
          <w:szCs w:val="20"/>
        </w:rPr>
        <w:t>А</w:t>
      </w:r>
      <w:r w:rsidRPr="000D7E91">
        <w:rPr>
          <w:b/>
          <w:sz w:val="20"/>
          <w:szCs w:val="20"/>
        </w:rPr>
        <w:t>РОВ ПОКУПАТЕЛЕМ</w:t>
      </w:r>
    </w:p>
    <w:p w:rsidR="0091234C" w:rsidRPr="000D7E91" w:rsidRDefault="0091234C" w:rsidP="0091234C">
      <w:pPr>
        <w:widowControl w:val="0"/>
        <w:rPr>
          <w:sz w:val="20"/>
          <w:szCs w:val="20"/>
        </w:rPr>
      </w:pPr>
      <w:r w:rsidRPr="000D7E91">
        <w:rPr>
          <w:sz w:val="20"/>
          <w:szCs w:val="20"/>
        </w:rPr>
        <w:t>3.1.</w:t>
      </w:r>
      <w:r w:rsidRPr="000D7E91">
        <w:rPr>
          <w:spacing w:val="-2"/>
          <w:sz w:val="20"/>
          <w:szCs w:val="20"/>
        </w:rPr>
        <w:t xml:space="preserve"> </w:t>
      </w:r>
      <w:r w:rsidRPr="000D7E91">
        <w:rPr>
          <w:sz w:val="20"/>
          <w:szCs w:val="20"/>
        </w:rPr>
        <w:t>По заявке Покупателя согласно форме Приложения № 2 к настоящему Договору Продавец не позднее двух рабочих дней с момента поступления на расчетный счет платежей, предусмотренных настоящим Договором, п</w:t>
      </w:r>
      <w:r w:rsidRPr="000D7E91">
        <w:rPr>
          <w:sz w:val="20"/>
          <w:szCs w:val="20"/>
        </w:rPr>
        <w:t>е</w:t>
      </w:r>
      <w:r w:rsidRPr="000D7E91">
        <w:rPr>
          <w:sz w:val="20"/>
          <w:szCs w:val="20"/>
        </w:rPr>
        <w:t>редает Покупателю Карты. Факт передачи Карт оформляется соответствующим Актом приема–передачи на б</w:t>
      </w:r>
      <w:r w:rsidRPr="000D7E91">
        <w:rPr>
          <w:sz w:val="20"/>
          <w:szCs w:val="20"/>
        </w:rPr>
        <w:t>у</w:t>
      </w:r>
      <w:r w:rsidRPr="000D7E91">
        <w:rPr>
          <w:sz w:val="20"/>
          <w:szCs w:val="20"/>
        </w:rPr>
        <w:t xml:space="preserve">мажном носителе.  </w:t>
      </w:r>
    </w:p>
    <w:p w:rsidR="0091234C" w:rsidRPr="000D7E91" w:rsidRDefault="0091234C" w:rsidP="0091234C">
      <w:pPr>
        <w:widowControl w:val="0"/>
        <w:rPr>
          <w:sz w:val="20"/>
          <w:szCs w:val="20"/>
        </w:rPr>
      </w:pPr>
      <w:r w:rsidRPr="000D7E91">
        <w:rPr>
          <w:sz w:val="20"/>
          <w:szCs w:val="20"/>
        </w:rPr>
        <w:t>3.2. Покупатель в течение 5 календарных дней с момента подачи письменного извещения о прекращении действия Договора обязуется вернуть Карты, полученные от Продавца по Акту приема-передачи. В случае повреждения встроенного микропроцессора, поломки или утраты Карты Покупатель обязуется возместить «Продавцу» ущерб согласно правилам Продавца.</w:t>
      </w:r>
    </w:p>
    <w:p w:rsidR="0091234C" w:rsidRPr="000D7E91" w:rsidRDefault="0091234C" w:rsidP="0091234C">
      <w:pPr>
        <w:rPr>
          <w:sz w:val="20"/>
          <w:szCs w:val="20"/>
        </w:rPr>
      </w:pPr>
      <w:r w:rsidRPr="000D7E91">
        <w:rPr>
          <w:sz w:val="20"/>
          <w:szCs w:val="20"/>
        </w:rPr>
        <w:t xml:space="preserve">3.3. Продавец по требованию Покупателя может выдать новую Карту при выполнении требований, указанных в пунктах 3.1. и 3.2. настоящего Договора. </w:t>
      </w:r>
    </w:p>
    <w:p w:rsidR="0091234C" w:rsidRPr="000D7E91" w:rsidRDefault="0091234C" w:rsidP="0091234C">
      <w:pPr>
        <w:widowControl w:val="0"/>
        <w:rPr>
          <w:sz w:val="20"/>
          <w:szCs w:val="20"/>
        </w:rPr>
      </w:pPr>
      <w:r w:rsidRPr="000D7E91">
        <w:rPr>
          <w:sz w:val="20"/>
          <w:szCs w:val="20"/>
        </w:rPr>
        <w:t>3.4. Получение Покупателем Товара с использованием Карты по настоящему Договору возможно только при с</w:t>
      </w:r>
      <w:r w:rsidRPr="000D7E91">
        <w:rPr>
          <w:sz w:val="20"/>
          <w:szCs w:val="20"/>
        </w:rPr>
        <w:t>о</w:t>
      </w:r>
      <w:r w:rsidRPr="000D7E91">
        <w:rPr>
          <w:sz w:val="20"/>
          <w:szCs w:val="20"/>
        </w:rPr>
        <w:t>блюдении им требований Инструкции. Описания схем работы по картам приведены в Приложении № 3 к насто</w:t>
      </w:r>
      <w:r w:rsidRPr="000D7E91">
        <w:rPr>
          <w:sz w:val="20"/>
          <w:szCs w:val="20"/>
        </w:rPr>
        <w:t>я</w:t>
      </w:r>
      <w:r w:rsidRPr="000D7E91">
        <w:rPr>
          <w:sz w:val="20"/>
          <w:szCs w:val="20"/>
        </w:rPr>
        <w:t>щему Договору.</w:t>
      </w:r>
    </w:p>
    <w:p w:rsidR="0091234C" w:rsidRPr="000D7E91" w:rsidRDefault="0091234C" w:rsidP="0091234C">
      <w:pPr>
        <w:widowControl w:val="0"/>
        <w:rPr>
          <w:sz w:val="20"/>
          <w:szCs w:val="20"/>
        </w:rPr>
      </w:pPr>
      <w:r w:rsidRPr="000D7E91">
        <w:rPr>
          <w:sz w:val="20"/>
          <w:szCs w:val="20"/>
        </w:rPr>
        <w:t>3.5. Покупатель заявляет, что любое лицо, являющееся фактическим Держателем топливной карты, должно ра</w:t>
      </w:r>
      <w:r w:rsidRPr="000D7E91">
        <w:rPr>
          <w:sz w:val="20"/>
          <w:szCs w:val="20"/>
        </w:rPr>
        <w:t>с</w:t>
      </w:r>
      <w:r w:rsidRPr="000D7E91">
        <w:rPr>
          <w:sz w:val="20"/>
          <w:szCs w:val="20"/>
        </w:rPr>
        <w:t>сматриваться Продавцом в качестве уполномоченного представителя Покупателя. Продавец,  в  том числе рабо</w:t>
      </w:r>
      <w:r w:rsidRPr="000D7E91">
        <w:rPr>
          <w:sz w:val="20"/>
          <w:szCs w:val="20"/>
        </w:rPr>
        <w:t>т</w:t>
      </w:r>
      <w:r w:rsidRPr="000D7E91">
        <w:rPr>
          <w:sz w:val="20"/>
          <w:szCs w:val="20"/>
        </w:rPr>
        <w:t>ники Торговой точки, не имеют права и не обязаны проводить дальнейшую проверку личности или наличие соо</w:t>
      </w:r>
      <w:r w:rsidRPr="000D7E91">
        <w:rPr>
          <w:sz w:val="20"/>
          <w:szCs w:val="20"/>
        </w:rPr>
        <w:t>т</w:t>
      </w:r>
      <w:r w:rsidRPr="000D7E91">
        <w:rPr>
          <w:sz w:val="20"/>
          <w:szCs w:val="20"/>
        </w:rPr>
        <w:t>ветствующих полномочий у Держателя карты при предъявлении Карты для получения Товара в Торговых точках. Покупатель несет все риски, связанные с утратой, хищением либо иным незаконным выбытием топливной карты из владения лиц, которым она передана Покупателем для использования.</w:t>
      </w:r>
    </w:p>
    <w:p w:rsidR="0091234C" w:rsidRPr="000D7E91" w:rsidRDefault="0091234C" w:rsidP="0091234C">
      <w:pPr>
        <w:widowControl w:val="0"/>
        <w:tabs>
          <w:tab w:val="num" w:pos="1080"/>
        </w:tabs>
        <w:rPr>
          <w:sz w:val="20"/>
          <w:szCs w:val="20"/>
        </w:rPr>
      </w:pPr>
      <w:r w:rsidRPr="000D7E91">
        <w:rPr>
          <w:sz w:val="20"/>
          <w:szCs w:val="20"/>
        </w:rPr>
        <w:t xml:space="preserve">3.6. Получение Покупателем Товара в Торговой точке подтверждается терминальным чеком. Терминальный чек выдается Покупателю при получении Товара в Торговой точке, второй экземпляр чека остается в Торговой точке. Отсутствие у Покупателя чека на полученные Товары не является основанием для отказа Покупателем от оплаты полученных Товаров, указанных в документах, выдаваемых Покупателю согласно п.4.1.3. </w:t>
      </w:r>
    </w:p>
    <w:p w:rsidR="0091234C" w:rsidRPr="000D7E91" w:rsidRDefault="0091234C" w:rsidP="0091234C">
      <w:pPr>
        <w:widowControl w:val="0"/>
        <w:rPr>
          <w:sz w:val="20"/>
          <w:szCs w:val="20"/>
        </w:rPr>
      </w:pPr>
      <w:r w:rsidRPr="000D7E91">
        <w:rPr>
          <w:sz w:val="20"/>
          <w:szCs w:val="20"/>
        </w:rPr>
        <w:t>3.7. При получении Товара в Торговой точке Держатель Карты проверяет его на соответствие сведениям, указа</w:t>
      </w:r>
      <w:r w:rsidRPr="000D7E91">
        <w:rPr>
          <w:sz w:val="20"/>
          <w:szCs w:val="20"/>
        </w:rPr>
        <w:t>н</w:t>
      </w:r>
      <w:r w:rsidRPr="000D7E91">
        <w:rPr>
          <w:sz w:val="20"/>
          <w:szCs w:val="20"/>
        </w:rPr>
        <w:t xml:space="preserve">ным в чеке учетного  терминала  и  другим  документам,  по наименованию,  виду, количеству и качеству. </w:t>
      </w:r>
    </w:p>
    <w:p w:rsidR="0091234C" w:rsidRPr="000D7E91" w:rsidRDefault="0091234C" w:rsidP="0091234C">
      <w:pPr>
        <w:widowControl w:val="0"/>
        <w:rPr>
          <w:sz w:val="20"/>
          <w:szCs w:val="20"/>
        </w:rPr>
      </w:pPr>
      <w:r w:rsidRPr="000D7E91">
        <w:rPr>
          <w:sz w:val="20"/>
          <w:szCs w:val="20"/>
        </w:rPr>
        <w:t>3.8. В случае возникновения между Сторонами разногласий по количеству и наименованию переданного за отче</w:t>
      </w:r>
      <w:r w:rsidRPr="000D7E91">
        <w:rPr>
          <w:sz w:val="20"/>
          <w:szCs w:val="20"/>
        </w:rPr>
        <w:t>т</w:t>
      </w:r>
      <w:r w:rsidRPr="000D7E91">
        <w:rPr>
          <w:sz w:val="20"/>
          <w:szCs w:val="20"/>
        </w:rPr>
        <w:t>ный период Товара Покупателю количество и наименование Товара определяется и устанавливается  на основ</w:t>
      </w:r>
      <w:r w:rsidRPr="000D7E91">
        <w:rPr>
          <w:sz w:val="20"/>
          <w:szCs w:val="20"/>
        </w:rPr>
        <w:t>а</w:t>
      </w:r>
      <w:r w:rsidRPr="000D7E91">
        <w:rPr>
          <w:sz w:val="20"/>
          <w:szCs w:val="20"/>
        </w:rPr>
        <w:t>нии данных регистрации  операций по отпуску Товара в Учетных терминалах и/или чеков Учетных терминалов. Экземпляры  чеков хранятся не менее 3 (трех) месяцев с момента отпуска Товара в организациях, осуществля</w:t>
      </w:r>
      <w:r w:rsidRPr="000D7E91">
        <w:rPr>
          <w:sz w:val="20"/>
          <w:szCs w:val="20"/>
        </w:rPr>
        <w:t>ю</w:t>
      </w:r>
      <w:r w:rsidRPr="000D7E91">
        <w:rPr>
          <w:sz w:val="20"/>
          <w:szCs w:val="20"/>
        </w:rPr>
        <w:t>щих эксплуатацию Торговых точек (АЗС). В целях разрешения спора Продавец самостоятельно запрашивает и получает указанные документы.</w:t>
      </w:r>
    </w:p>
    <w:p w:rsidR="0091234C" w:rsidRPr="000D7E91" w:rsidRDefault="0091234C" w:rsidP="0091234C">
      <w:pPr>
        <w:ind w:right="-1"/>
        <w:rPr>
          <w:b/>
          <w:sz w:val="20"/>
          <w:szCs w:val="20"/>
        </w:rPr>
      </w:pPr>
      <w:r w:rsidRPr="000D7E91">
        <w:rPr>
          <w:sz w:val="20"/>
          <w:szCs w:val="20"/>
        </w:rPr>
        <w:t>3.9. Обязательство Продавца по передаче товара считаются  исполненными Продавцом и принятыми Покупателем с момента регистрации в учетном терминале операции по отпуску Товара, а в случае невозможности такой рег</w:t>
      </w:r>
      <w:r w:rsidRPr="000D7E91">
        <w:rPr>
          <w:sz w:val="20"/>
          <w:szCs w:val="20"/>
        </w:rPr>
        <w:t>и</w:t>
      </w:r>
      <w:r w:rsidRPr="000D7E91">
        <w:rPr>
          <w:sz w:val="20"/>
          <w:szCs w:val="20"/>
        </w:rPr>
        <w:t>страции по техническим или иным причинам в отношении топлива - с момента фактической передачи топлива Держателю карты.</w:t>
      </w:r>
    </w:p>
    <w:p w:rsidR="0091234C" w:rsidRPr="000D7E91" w:rsidRDefault="0091234C" w:rsidP="0091234C">
      <w:pPr>
        <w:spacing w:after="40"/>
        <w:ind w:right="-1"/>
        <w:rPr>
          <w:sz w:val="20"/>
          <w:szCs w:val="20"/>
        </w:rPr>
      </w:pPr>
      <w:r w:rsidRPr="000D7E91">
        <w:rPr>
          <w:sz w:val="20"/>
          <w:szCs w:val="20"/>
        </w:rPr>
        <w:t>3.10. По письменному заявлению Покупателя Продавец осуществляет выдачу, замену карт, сообщение кодового слова, сообщение PIN-кодов Карт представителю Покупателя, действующему на основании надлежаще офор</w:t>
      </w:r>
      <w:r w:rsidRPr="000D7E91">
        <w:rPr>
          <w:sz w:val="20"/>
          <w:szCs w:val="20"/>
        </w:rPr>
        <w:t>м</w:t>
      </w:r>
      <w:r w:rsidRPr="000D7E91">
        <w:rPr>
          <w:sz w:val="20"/>
          <w:szCs w:val="20"/>
        </w:rPr>
        <w:t>ленной доверенности.</w:t>
      </w:r>
    </w:p>
    <w:p w:rsidR="0091234C" w:rsidRDefault="0091234C" w:rsidP="0091234C">
      <w:pPr>
        <w:spacing w:before="120" w:after="120"/>
        <w:jc w:val="center"/>
        <w:rPr>
          <w:b/>
          <w:sz w:val="20"/>
          <w:szCs w:val="20"/>
        </w:rPr>
      </w:pPr>
    </w:p>
    <w:p w:rsidR="0091234C" w:rsidRPr="000D7E91" w:rsidRDefault="0091234C" w:rsidP="0091234C">
      <w:pPr>
        <w:spacing w:before="120" w:after="120"/>
        <w:jc w:val="center"/>
        <w:rPr>
          <w:b/>
          <w:sz w:val="20"/>
          <w:szCs w:val="20"/>
        </w:rPr>
      </w:pPr>
      <w:r w:rsidRPr="000D7E91">
        <w:rPr>
          <w:b/>
          <w:sz w:val="20"/>
          <w:szCs w:val="20"/>
        </w:rPr>
        <w:lastRenderedPageBreak/>
        <w:t>4. ПРАВА И ОБЯЗАННОСТИ СТОРОН</w:t>
      </w:r>
    </w:p>
    <w:p w:rsidR="0091234C" w:rsidRPr="000D7E91" w:rsidRDefault="0091234C" w:rsidP="0091234C">
      <w:pPr>
        <w:widowControl w:val="0"/>
        <w:spacing w:after="40"/>
        <w:ind w:right="-1"/>
        <w:rPr>
          <w:b/>
          <w:sz w:val="20"/>
          <w:szCs w:val="20"/>
        </w:rPr>
      </w:pPr>
      <w:r w:rsidRPr="000D7E91">
        <w:rPr>
          <w:b/>
          <w:sz w:val="20"/>
          <w:szCs w:val="20"/>
        </w:rPr>
        <w:t>4.1. Продавец обязан:</w:t>
      </w:r>
    </w:p>
    <w:p w:rsidR="0091234C" w:rsidRPr="000D7E91" w:rsidRDefault="0091234C" w:rsidP="0091234C">
      <w:pPr>
        <w:rPr>
          <w:sz w:val="20"/>
          <w:szCs w:val="20"/>
        </w:rPr>
      </w:pPr>
      <w:r w:rsidRPr="000D7E91">
        <w:rPr>
          <w:sz w:val="20"/>
          <w:szCs w:val="20"/>
        </w:rPr>
        <w:t>4.1.1. Не позднее  2 (двух) рабочих дней после поступления Предварительной оплаты за Товар предоставить П</w:t>
      </w:r>
      <w:r w:rsidRPr="000D7E91">
        <w:rPr>
          <w:sz w:val="20"/>
          <w:szCs w:val="20"/>
        </w:rPr>
        <w:t>о</w:t>
      </w:r>
      <w:r w:rsidRPr="000D7E91">
        <w:rPr>
          <w:sz w:val="20"/>
          <w:szCs w:val="20"/>
        </w:rPr>
        <w:t>купателю возможность получения с использованием Карт Товара в Торговых точках на условиях настоящего Д</w:t>
      </w:r>
      <w:r w:rsidRPr="000D7E91">
        <w:rPr>
          <w:sz w:val="20"/>
          <w:szCs w:val="20"/>
        </w:rPr>
        <w:t>о</w:t>
      </w:r>
      <w:r w:rsidRPr="000D7E91">
        <w:rPr>
          <w:sz w:val="20"/>
          <w:szCs w:val="20"/>
        </w:rPr>
        <w:t xml:space="preserve">говора. </w:t>
      </w:r>
    </w:p>
    <w:p w:rsidR="0091234C" w:rsidRPr="000D7E91" w:rsidRDefault="0091234C" w:rsidP="0091234C">
      <w:pPr>
        <w:widowControl w:val="0"/>
        <w:spacing w:after="40"/>
        <w:ind w:right="-1"/>
        <w:rPr>
          <w:sz w:val="20"/>
          <w:szCs w:val="20"/>
        </w:rPr>
      </w:pPr>
      <w:r w:rsidRPr="000D7E91">
        <w:rPr>
          <w:sz w:val="20"/>
          <w:szCs w:val="20"/>
        </w:rPr>
        <w:t>4.1.2.</w:t>
      </w:r>
      <w:r w:rsidRPr="000D7E91">
        <w:rPr>
          <w:rFonts w:ascii="Arial" w:hAnsi="Arial" w:cs="Arial"/>
          <w:color w:val="00B050"/>
          <w:sz w:val="20"/>
          <w:szCs w:val="20"/>
        </w:rPr>
        <w:t xml:space="preserve"> </w:t>
      </w:r>
      <w:r w:rsidRPr="000D7E91">
        <w:rPr>
          <w:sz w:val="20"/>
          <w:szCs w:val="20"/>
        </w:rPr>
        <w:t>В течение 24 часов в Торговых точках, указанных в Перечне № 1 к настоящему Договору, и в течение 48 часов в прочих Торговых точках после получения соответствующего письменного заявления от Покупателя, оформленного в соответствии с п. 4.3.3. настоящего Договора, приостановить (прекратить) отпуск Товаров по Карте, выданной Покупателю. Приостановление отпуска по Картам в указанные сроки возможно только в рабочие дни. В том случае, если письменное заявление от Покупателя, переданное нарочно или посредством электронной почты, на приостановку отпуска Товара поступает в выходной или праздничный день, то приостановка отпуска Товара производится с первого рабочего дня, следующего за выходными или праздничными днями.</w:t>
      </w:r>
    </w:p>
    <w:p w:rsidR="0091234C" w:rsidRPr="000D7E91" w:rsidRDefault="0091234C" w:rsidP="0091234C">
      <w:pPr>
        <w:widowControl w:val="0"/>
        <w:spacing w:after="40"/>
        <w:ind w:right="-1" w:firstLine="567"/>
        <w:rPr>
          <w:sz w:val="20"/>
          <w:szCs w:val="20"/>
        </w:rPr>
      </w:pPr>
      <w:r w:rsidRPr="000D7E91">
        <w:rPr>
          <w:sz w:val="20"/>
          <w:szCs w:val="20"/>
        </w:rPr>
        <w:t>Заявление на блокировку Топливной карты может быть передано Покупателем также через Личный каб</w:t>
      </w:r>
      <w:r w:rsidRPr="000D7E91">
        <w:rPr>
          <w:sz w:val="20"/>
          <w:szCs w:val="20"/>
        </w:rPr>
        <w:t>и</w:t>
      </w:r>
      <w:r w:rsidRPr="000D7E91">
        <w:rPr>
          <w:sz w:val="20"/>
          <w:szCs w:val="20"/>
        </w:rPr>
        <w:t>нет или посредством обращения на Горячую линию, в том числе в нерабочие дни и в нерабочее время. Блокировка в таком случае осуществляется в течение 24 часов в Торговых точках, указанных в Перечне  к настоящему Дог</w:t>
      </w:r>
      <w:r w:rsidRPr="000D7E91">
        <w:rPr>
          <w:sz w:val="20"/>
          <w:szCs w:val="20"/>
        </w:rPr>
        <w:t>о</w:t>
      </w:r>
      <w:r w:rsidRPr="000D7E91">
        <w:rPr>
          <w:sz w:val="20"/>
          <w:szCs w:val="20"/>
        </w:rPr>
        <w:t>вору.</w:t>
      </w:r>
    </w:p>
    <w:p w:rsidR="0091234C" w:rsidRPr="000D7E91" w:rsidRDefault="0091234C" w:rsidP="0091234C">
      <w:pPr>
        <w:widowControl w:val="0"/>
        <w:spacing w:after="40"/>
        <w:ind w:right="-1" w:firstLine="567"/>
        <w:rPr>
          <w:sz w:val="20"/>
          <w:szCs w:val="20"/>
        </w:rPr>
      </w:pPr>
      <w:r w:rsidRPr="000D7E91">
        <w:rPr>
          <w:sz w:val="20"/>
          <w:szCs w:val="20"/>
        </w:rPr>
        <w:t>В случае не поступления от Покупателя письменного подтверждения заявленных по электронной почте или посредством факсимильной связи требований в установленный п. 4.3.3 настоящего Договора срок, Продавец вправе возобновить отпуск Товара с использованием Карты. При этом Товары, отпущенные  по Карте, согласно требованиям настоящего пункта Договора, подлежат оплате Покупателем на условиях Договора.</w:t>
      </w:r>
    </w:p>
    <w:p w:rsidR="0091234C" w:rsidRPr="000D7E91" w:rsidRDefault="0091234C" w:rsidP="0091234C">
      <w:pPr>
        <w:widowControl w:val="0"/>
        <w:spacing w:before="60" w:after="40"/>
        <w:ind w:right="-1"/>
        <w:rPr>
          <w:sz w:val="20"/>
          <w:szCs w:val="20"/>
        </w:rPr>
      </w:pPr>
      <w:r w:rsidRPr="000D7E91">
        <w:rPr>
          <w:sz w:val="20"/>
          <w:szCs w:val="20"/>
        </w:rPr>
        <w:t>4.1.3. Не позднее пятого числа месяца, следующего за отчетным, предоставлять Покупателю надлежащим образом оформленные счет-фактуру, накладную по форме ТОРГ-12 и/или акт об оказании услуг, если в истекшем периоде Продавец оказывал Покупателю услуги. Представление (передача) Покупателю указанных в настоящем пункте Договора документов для подписания производится в офисе Продавца либо в ином месте и в иные сроки, соглас</w:t>
      </w:r>
      <w:r w:rsidRPr="000D7E91">
        <w:rPr>
          <w:sz w:val="20"/>
          <w:szCs w:val="20"/>
        </w:rPr>
        <w:t>о</w:t>
      </w:r>
      <w:r w:rsidRPr="000D7E91">
        <w:rPr>
          <w:sz w:val="20"/>
          <w:szCs w:val="20"/>
        </w:rPr>
        <w:t>ванные Сторонами. В случае приобретения Покупателем Товаров за пределами РФ указанные документы офор</w:t>
      </w:r>
      <w:r w:rsidRPr="000D7E91">
        <w:rPr>
          <w:sz w:val="20"/>
          <w:szCs w:val="20"/>
        </w:rPr>
        <w:t>м</w:t>
      </w:r>
      <w:r w:rsidRPr="000D7E91">
        <w:rPr>
          <w:sz w:val="20"/>
          <w:szCs w:val="20"/>
        </w:rPr>
        <w:t>ляются Продавцом в соответствии с законодательство РФ, при этом стоимость Товара указывается без учета ста</w:t>
      </w:r>
      <w:r w:rsidRPr="000D7E91">
        <w:rPr>
          <w:sz w:val="20"/>
          <w:szCs w:val="20"/>
        </w:rPr>
        <w:t>в</w:t>
      </w:r>
      <w:r w:rsidRPr="000D7E91">
        <w:rPr>
          <w:sz w:val="20"/>
          <w:szCs w:val="20"/>
        </w:rPr>
        <w:t>ки НДС.</w:t>
      </w:r>
    </w:p>
    <w:p w:rsidR="0091234C" w:rsidRPr="000D7E91" w:rsidRDefault="0091234C" w:rsidP="0091234C">
      <w:pPr>
        <w:widowControl w:val="0"/>
        <w:spacing w:before="60" w:after="40"/>
        <w:ind w:right="-1"/>
        <w:rPr>
          <w:b/>
          <w:sz w:val="20"/>
          <w:szCs w:val="20"/>
        </w:rPr>
      </w:pPr>
      <w:r w:rsidRPr="000D7E91">
        <w:rPr>
          <w:b/>
          <w:sz w:val="20"/>
          <w:szCs w:val="20"/>
        </w:rPr>
        <w:t>4.2. Продавец имеет право:</w:t>
      </w:r>
    </w:p>
    <w:p w:rsidR="0091234C" w:rsidRPr="000D7E91" w:rsidRDefault="0091234C" w:rsidP="0091234C">
      <w:pPr>
        <w:widowControl w:val="0"/>
        <w:spacing w:after="40"/>
        <w:ind w:right="-1"/>
        <w:rPr>
          <w:sz w:val="20"/>
          <w:szCs w:val="20"/>
        </w:rPr>
      </w:pPr>
      <w:r w:rsidRPr="000D7E91">
        <w:rPr>
          <w:sz w:val="20"/>
          <w:szCs w:val="20"/>
        </w:rPr>
        <w:t>4.2.1. Вносить в одностороннем порядке изменения в перечень Торговых точек  с обязательным последующим письменный  уведомлением Покупателя.</w:t>
      </w:r>
    </w:p>
    <w:p w:rsidR="0091234C" w:rsidRPr="000D7E91" w:rsidRDefault="0091234C" w:rsidP="0091234C">
      <w:pPr>
        <w:widowControl w:val="0"/>
        <w:spacing w:after="40"/>
        <w:ind w:right="-1"/>
        <w:rPr>
          <w:sz w:val="20"/>
          <w:szCs w:val="20"/>
        </w:rPr>
      </w:pPr>
      <w:r w:rsidRPr="000D7E91">
        <w:rPr>
          <w:sz w:val="20"/>
          <w:szCs w:val="20"/>
        </w:rPr>
        <w:t xml:space="preserve">4.2.2. В одностороннем порядке вносить изменения в Инструкцию (Приложение № 3 к настоящему Договору) с обязательным последующим письменным уведомлением Покупателя. </w:t>
      </w:r>
    </w:p>
    <w:p w:rsidR="0091234C" w:rsidRPr="000D7E91" w:rsidRDefault="0091234C" w:rsidP="0091234C">
      <w:pPr>
        <w:widowControl w:val="0"/>
        <w:spacing w:after="40"/>
        <w:ind w:right="-1"/>
        <w:rPr>
          <w:sz w:val="20"/>
          <w:szCs w:val="20"/>
        </w:rPr>
      </w:pPr>
      <w:r w:rsidRPr="000D7E91">
        <w:rPr>
          <w:sz w:val="20"/>
          <w:szCs w:val="20"/>
        </w:rPr>
        <w:t>4.2.3. При наличии денежных средств на счете Покупателя равном или ниже Минимальной суммы баланса (си</w:t>
      </w:r>
      <w:r w:rsidRPr="000D7E91">
        <w:rPr>
          <w:sz w:val="20"/>
          <w:szCs w:val="20"/>
        </w:rPr>
        <w:t>г</w:t>
      </w:r>
      <w:r w:rsidRPr="000D7E91">
        <w:rPr>
          <w:sz w:val="20"/>
          <w:szCs w:val="20"/>
        </w:rPr>
        <w:t>нального порога) Продавец вправе прекратить отпуск Товара Покупателю с использованием Карт (путем блок</w:t>
      </w:r>
      <w:r w:rsidRPr="000D7E91">
        <w:rPr>
          <w:sz w:val="20"/>
          <w:szCs w:val="20"/>
        </w:rPr>
        <w:t>и</w:t>
      </w:r>
      <w:r w:rsidRPr="000D7E91">
        <w:rPr>
          <w:sz w:val="20"/>
          <w:szCs w:val="20"/>
        </w:rPr>
        <w:t>ровки Карт) до получения от него предварительной оплаты в соответствии с условиями настоящего Договора.</w:t>
      </w:r>
    </w:p>
    <w:p w:rsidR="0091234C" w:rsidRPr="000D7E91" w:rsidRDefault="0091234C" w:rsidP="0091234C">
      <w:pPr>
        <w:widowControl w:val="0"/>
        <w:ind w:right="-1"/>
        <w:rPr>
          <w:sz w:val="28"/>
          <w:szCs w:val="28"/>
        </w:rPr>
      </w:pPr>
      <w:r w:rsidRPr="000D7E91">
        <w:rPr>
          <w:sz w:val="20"/>
          <w:szCs w:val="20"/>
        </w:rPr>
        <w:t>4.2.4. В одностороннем порядке установить Минимальную сумму баланса (сигнальный порог) Покупателя в ра</w:t>
      </w:r>
      <w:r w:rsidRPr="000D7E91">
        <w:rPr>
          <w:sz w:val="20"/>
          <w:szCs w:val="20"/>
        </w:rPr>
        <w:t>з</w:t>
      </w:r>
      <w:r w:rsidRPr="000D7E91">
        <w:rPr>
          <w:sz w:val="20"/>
          <w:szCs w:val="20"/>
        </w:rPr>
        <w:t xml:space="preserve">мере не </w:t>
      </w:r>
      <w:proofErr w:type="gramStart"/>
      <w:r w:rsidRPr="000D7E91">
        <w:rPr>
          <w:sz w:val="20"/>
          <w:szCs w:val="20"/>
        </w:rPr>
        <w:t>менее двукратной</w:t>
      </w:r>
      <w:proofErr w:type="gramEnd"/>
      <w:r w:rsidRPr="000D7E91">
        <w:rPr>
          <w:sz w:val="20"/>
          <w:szCs w:val="20"/>
        </w:rPr>
        <w:t xml:space="preserve"> суточной потребности либо  однократной месячной потребности Покупателя в Товаре, определяемой с учетом установленных лимитов по всем Картам Покупателя.</w:t>
      </w:r>
      <w:r w:rsidRPr="000D7E91">
        <w:rPr>
          <w:b/>
          <w:sz w:val="28"/>
          <w:szCs w:val="28"/>
        </w:rPr>
        <w:t xml:space="preserve"> </w:t>
      </w:r>
      <w:r w:rsidRPr="000D7E91">
        <w:rPr>
          <w:sz w:val="20"/>
          <w:szCs w:val="20"/>
        </w:rPr>
        <w:t>Минимальный баланс не устанавл</w:t>
      </w:r>
      <w:r w:rsidRPr="000D7E91">
        <w:rPr>
          <w:sz w:val="20"/>
          <w:szCs w:val="20"/>
        </w:rPr>
        <w:t>и</w:t>
      </w:r>
      <w:r w:rsidRPr="000D7E91">
        <w:rPr>
          <w:sz w:val="20"/>
          <w:szCs w:val="20"/>
        </w:rPr>
        <w:t xml:space="preserve">вается для Покупателей, использующих карты формата «Электронный кошелек». </w:t>
      </w:r>
    </w:p>
    <w:p w:rsidR="0091234C" w:rsidRPr="000D7E91" w:rsidRDefault="0091234C" w:rsidP="0091234C">
      <w:pPr>
        <w:widowControl w:val="0"/>
        <w:ind w:right="-1"/>
        <w:rPr>
          <w:sz w:val="20"/>
          <w:szCs w:val="20"/>
        </w:rPr>
      </w:pPr>
      <w:r w:rsidRPr="000D7E91">
        <w:rPr>
          <w:sz w:val="20"/>
          <w:szCs w:val="20"/>
        </w:rPr>
        <w:t>4.2.5. В случае истечения срока действия настоящего Договора или его расторжения прекратить отпуск Товаров по Картам (путем блокировки Карт).</w:t>
      </w:r>
    </w:p>
    <w:p w:rsidR="0091234C" w:rsidRPr="000D7E91" w:rsidRDefault="0091234C" w:rsidP="0091234C">
      <w:pPr>
        <w:rPr>
          <w:sz w:val="20"/>
          <w:szCs w:val="20"/>
        </w:rPr>
      </w:pPr>
      <w:r w:rsidRPr="000D7E91">
        <w:rPr>
          <w:sz w:val="20"/>
          <w:szCs w:val="20"/>
        </w:rPr>
        <w:t xml:space="preserve">4.2.6. Не обслуживать загрязненные или поврежденные карты, в т.ч. карты имеющие изгибы, деформацию, и т.д. </w:t>
      </w:r>
    </w:p>
    <w:p w:rsidR="0091234C" w:rsidRPr="000D7E91" w:rsidRDefault="0091234C" w:rsidP="0091234C">
      <w:pPr>
        <w:widowControl w:val="0"/>
        <w:spacing w:after="40"/>
        <w:ind w:right="-1"/>
        <w:rPr>
          <w:sz w:val="20"/>
          <w:szCs w:val="20"/>
        </w:rPr>
      </w:pPr>
      <w:r w:rsidRPr="000D7E91">
        <w:rPr>
          <w:sz w:val="20"/>
          <w:szCs w:val="20"/>
        </w:rPr>
        <w:t>4.2.7. Приостанавливать отпуск Товаров в случае нарушения Покупателем сроков исполнения обязательств по возврату документов, установленных в пункте  4.3.5</w:t>
      </w:r>
      <w:r w:rsidRPr="000D7E91">
        <w:rPr>
          <w:b/>
          <w:sz w:val="20"/>
          <w:szCs w:val="20"/>
        </w:rPr>
        <w:t xml:space="preserve"> </w:t>
      </w:r>
      <w:r w:rsidRPr="000D7E91">
        <w:rPr>
          <w:sz w:val="20"/>
          <w:szCs w:val="20"/>
        </w:rPr>
        <w:t>настоящего Договора, до момента исполнения данного обяз</w:t>
      </w:r>
      <w:r w:rsidRPr="000D7E91">
        <w:rPr>
          <w:sz w:val="20"/>
          <w:szCs w:val="20"/>
        </w:rPr>
        <w:t>а</w:t>
      </w:r>
      <w:r w:rsidRPr="000D7E91">
        <w:rPr>
          <w:sz w:val="20"/>
          <w:szCs w:val="20"/>
        </w:rPr>
        <w:t xml:space="preserve">тельства. </w:t>
      </w:r>
    </w:p>
    <w:p w:rsidR="0091234C" w:rsidRPr="000D7E91" w:rsidRDefault="0091234C" w:rsidP="0091234C">
      <w:pPr>
        <w:widowControl w:val="0"/>
        <w:rPr>
          <w:sz w:val="20"/>
          <w:szCs w:val="20"/>
        </w:rPr>
      </w:pPr>
      <w:r w:rsidRPr="000D7E91">
        <w:rPr>
          <w:sz w:val="20"/>
          <w:szCs w:val="20"/>
        </w:rPr>
        <w:t>4.2.8. В случае если денежные средства, перечисленные Покупателем на расчетный счет Продавца для приобрет</w:t>
      </w:r>
      <w:r w:rsidRPr="000D7E91">
        <w:rPr>
          <w:sz w:val="20"/>
          <w:szCs w:val="20"/>
        </w:rPr>
        <w:t>е</w:t>
      </w:r>
      <w:r w:rsidRPr="000D7E91">
        <w:rPr>
          <w:sz w:val="20"/>
          <w:szCs w:val="20"/>
        </w:rPr>
        <w:t>ния Товаров, израсходованы Покупателем в полном объеме, либо сумма остатка денежных средств Покупателя не позволяет ему приобрести какой-либо Товар, Продавец вправе заблокировать Карты Покупателя.</w:t>
      </w:r>
    </w:p>
    <w:p w:rsidR="0091234C" w:rsidRPr="000D7E91" w:rsidRDefault="0091234C" w:rsidP="0091234C">
      <w:pPr>
        <w:widowControl w:val="0"/>
        <w:rPr>
          <w:sz w:val="20"/>
          <w:szCs w:val="20"/>
        </w:rPr>
      </w:pPr>
      <w:r w:rsidRPr="000D7E91">
        <w:rPr>
          <w:sz w:val="20"/>
          <w:szCs w:val="20"/>
        </w:rPr>
        <w:t>4.2.9. При заключении Договора установить лимит на количество выдаваемых Покупателю Карт, исходя из пр</w:t>
      </w:r>
      <w:r w:rsidRPr="000D7E91">
        <w:rPr>
          <w:sz w:val="20"/>
          <w:szCs w:val="20"/>
        </w:rPr>
        <w:t>о</w:t>
      </w:r>
      <w:r w:rsidRPr="000D7E91">
        <w:rPr>
          <w:sz w:val="20"/>
          <w:szCs w:val="20"/>
        </w:rPr>
        <w:t>гнозируемых потребностей Покупателя. Прогноз потребности Покупателя в Картах может основываться на да</w:t>
      </w:r>
      <w:r w:rsidRPr="000D7E91">
        <w:rPr>
          <w:sz w:val="20"/>
          <w:szCs w:val="20"/>
        </w:rPr>
        <w:t>н</w:t>
      </w:r>
      <w:r w:rsidRPr="000D7E91">
        <w:rPr>
          <w:sz w:val="20"/>
          <w:szCs w:val="20"/>
        </w:rPr>
        <w:t>ных бухгалтерского учета, сведениях о штатной численности работников Покупателя, сведениях об имеющихся у Покупателя на праве собственности или аренды автотранспортных средствах. При несогласии Покупателя с уст</w:t>
      </w:r>
      <w:r w:rsidRPr="000D7E91">
        <w:rPr>
          <w:sz w:val="20"/>
          <w:szCs w:val="20"/>
        </w:rPr>
        <w:t>а</w:t>
      </w:r>
      <w:r w:rsidRPr="000D7E91">
        <w:rPr>
          <w:sz w:val="20"/>
          <w:szCs w:val="20"/>
        </w:rPr>
        <w:t>новленным лимитом на количество заказываемых Карт он обязан представить обеспечение исполнения обяз</w:t>
      </w:r>
      <w:r w:rsidRPr="000D7E91">
        <w:rPr>
          <w:sz w:val="20"/>
          <w:szCs w:val="20"/>
        </w:rPr>
        <w:t>а</w:t>
      </w:r>
      <w:r w:rsidRPr="000D7E91">
        <w:rPr>
          <w:sz w:val="20"/>
          <w:szCs w:val="20"/>
        </w:rPr>
        <w:t>тельств по настоящему договору (вид и размер обеспечения  определяется по согласованию с Продавцом).</w:t>
      </w:r>
    </w:p>
    <w:p w:rsidR="0091234C" w:rsidRPr="000D7E91" w:rsidRDefault="0091234C" w:rsidP="0091234C">
      <w:pPr>
        <w:widowControl w:val="0"/>
        <w:rPr>
          <w:sz w:val="20"/>
          <w:szCs w:val="20"/>
        </w:rPr>
      </w:pPr>
      <w:r w:rsidRPr="000D7E91">
        <w:rPr>
          <w:sz w:val="20"/>
          <w:szCs w:val="20"/>
        </w:rPr>
        <w:t>4.2.10. Выдавать топливные карты с месячным лимитом на следующих условиях:</w:t>
      </w:r>
    </w:p>
    <w:p w:rsidR="0091234C" w:rsidRPr="000D7E91" w:rsidRDefault="0091234C" w:rsidP="0091234C">
      <w:pPr>
        <w:widowControl w:val="0"/>
        <w:rPr>
          <w:sz w:val="20"/>
          <w:szCs w:val="20"/>
        </w:rPr>
      </w:pPr>
      <w:r w:rsidRPr="000D7E91">
        <w:rPr>
          <w:sz w:val="20"/>
          <w:szCs w:val="20"/>
        </w:rPr>
        <w:t>- топливные карты с месячным лимитом выдаются в офисе продаж;</w:t>
      </w:r>
    </w:p>
    <w:p w:rsidR="0091234C" w:rsidRPr="000D7E91" w:rsidRDefault="0091234C" w:rsidP="0091234C">
      <w:pPr>
        <w:widowControl w:val="0"/>
        <w:rPr>
          <w:sz w:val="20"/>
          <w:szCs w:val="20"/>
        </w:rPr>
      </w:pPr>
      <w:r w:rsidRPr="000D7E91">
        <w:rPr>
          <w:sz w:val="20"/>
          <w:szCs w:val="20"/>
        </w:rPr>
        <w:t>- топливные карты с месячным лимитом выдаются при наличии 100% аванса, не менее чем на 1 (один) месяц по всем лимитам;</w:t>
      </w:r>
    </w:p>
    <w:p w:rsidR="0091234C" w:rsidRPr="000D7E91" w:rsidRDefault="0091234C" w:rsidP="0091234C">
      <w:pPr>
        <w:widowControl w:val="0"/>
        <w:rPr>
          <w:sz w:val="20"/>
          <w:szCs w:val="20"/>
        </w:rPr>
      </w:pPr>
      <w:r w:rsidRPr="000D7E91">
        <w:rPr>
          <w:sz w:val="20"/>
          <w:szCs w:val="20"/>
        </w:rPr>
        <w:t xml:space="preserve">- оплата </w:t>
      </w:r>
      <w:r w:rsidRPr="000D7E91">
        <w:rPr>
          <w:bCs/>
          <w:sz w:val="20"/>
          <w:szCs w:val="20"/>
        </w:rPr>
        <w:t xml:space="preserve">ежемесячного </w:t>
      </w:r>
      <w:r w:rsidRPr="000D7E91">
        <w:rPr>
          <w:sz w:val="20"/>
          <w:szCs w:val="20"/>
        </w:rPr>
        <w:t xml:space="preserve">авансового платежа, обеспечивающего положительный баланс Покупателя на следующий месяц, </w:t>
      </w:r>
      <w:r w:rsidRPr="000D7E91">
        <w:rPr>
          <w:bCs/>
          <w:sz w:val="20"/>
          <w:szCs w:val="20"/>
        </w:rPr>
        <w:t xml:space="preserve">в размере суммы месячных лимитов топливных карт </w:t>
      </w:r>
      <w:r w:rsidRPr="000D7E91">
        <w:rPr>
          <w:sz w:val="20"/>
          <w:szCs w:val="20"/>
        </w:rPr>
        <w:t>должна быть проведена не позднее 25-го числа тек</w:t>
      </w:r>
      <w:r w:rsidRPr="000D7E91">
        <w:rPr>
          <w:sz w:val="20"/>
          <w:szCs w:val="20"/>
        </w:rPr>
        <w:t>у</w:t>
      </w:r>
      <w:r w:rsidRPr="000D7E91">
        <w:rPr>
          <w:sz w:val="20"/>
          <w:szCs w:val="20"/>
        </w:rPr>
        <w:lastRenderedPageBreak/>
        <w:t>щего месяца. В случае не поступления авансового платежа в установленный срок Карты Клиента блокируются 28-го числа текущего месяца до поступления авансового платежа.</w:t>
      </w:r>
    </w:p>
    <w:p w:rsidR="0091234C" w:rsidRPr="000D7E91" w:rsidRDefault="0091234C" w:rsidP="0091234C">
      <w:pPr>
        <w:widowControl w:val="0"/>
        <w:spacing w:before="60"/>
        <w:rPr>
          <w:color w:val="0D0D0D"/>
          <w:sz w:val="20"/>
          <w:szCs w:val="20"/>
        </w:rPr>
      </w:pPr>
      <w:r w:rsidRPr="000D7E91">
        <w:rPr>
          <w:sz w:val="20"/>
          <w:szCs w:val="20"/>
        </w:rPr>
        <w:t>4.2.11. Во избежание ущерба от передачи Карт третьим лицам  запросить у Покупателя документы, подтве</w:t>
      </w:r>
      <w:r w:rsidRPr="000D7E91">
        <w:rPr>
          <w:sz w:val="20"/>
          <w:szCs w:val="20"/>
        </w:rPr>
        <w:t>р</w:t>
      </w:r>
      <w:r w:rsidRPr="000D7E91">
        <w:rPr>
          <w:sz w:val="20"/>
          <w:szCs w:val="20"/>
        </w:rPr>
        <w:t xml:space="preserve">ждающие наличие автомобилей у Покупателя в собственности, аренде или иной форме найма. Покупатель может передавать карты третьим лицам для заправки арендованных или переданных иным способом найма автомобилей, при передаче Карт внутри холдинга, а также в случае </w:t>
      </w:r>
      <w:r w:rsidRPr="000D7E91">
        <w:rPr>
          <w:color w:val="0D0D0D"/>
          <w:sz w:val="20"/>
          <w:szCs w:val="20"/>
        </w:rPr>
        <w:t xml:space="preserve">передачи Карт </w:t>
      </w:r>
      <w:proofErr w:type="spellStart"/>
      <w:r w:rsidRPr="000D7E91">
        <w:rPr>
          <w:color w:val="0D0D0D"/>
          <w:sz w:val="20"/>
          <w:szCs w:val="20"/>
        </w:rPr>
        <w:t>аффилированному</w:t>
      </w:r>
      <w:proofErr w:type="spellEnd"/>
      <w:r w:rsidRPr="000D7E91">
        <w:rPr>
          <w:color w:val="0D0D0D"/>
          <w:sz w:val="20"/>
          <w:szCs w:val="20"/>
        </w:rPr>
        <w:t xml:space="preserve"> лицу. </w:t>
      </w:r>
      <w:proofErr w:type="gramStart"/>
      <w:r w:rsidRPr="000D7E91">
        <w:rPr>
          <w:color w:val="0D0D0D"/>
          <w:sz w:val="20"/>
          <w:szCs w:val="20"/>
        </w:rPr>
        <w:t>Если Покупатель передал Карты третьим лицам и по запросу Продавца не представил документы, подтверждающие указанные в</w:t>
      </w:r>
      <w:r w:rsidRPr="000D7E91">
        <w:rPr>
          <w:color w:val="0D0D0D"/>
          <w:sz w:val="20"/>
          <w:szCs w:val="20"/>
        </w:rPr>
        <w:t>ы</w:t>
      </w:r>
      <w:r w:rsidRPr="000D7E91">
        <w:rPr>
          <w:color w:val="0D0D0D"/>
          <w:sz w:val="20"/>
          <w:szCs w:val="20"/>
        </w:rPr>
        <w:t xml:space="preserve">ше обстоятельства (наем автомобилей, принадлежность третьего лица к холдингу, </w:t>
      </w:r>
      <w:proofErr w:type="spellStart"/>
      <w:r w:rsidRPr="000D7E91">
        <w:rPr>
          <w:color w:val="0D0D0D"/>
          <w:sz w:val="20"/>
          <w:szCs w:val="20"/>
        </w:rPr>
        <w:t>афилированность</w:t>
      </w:r>
      <w:proofErr w:type="spellEnd"/>
      <w:r w:rsidRPr="000D7E91">
        <w:rPr>
          <w:color w:val="0D0D0D"/>
          <w:sz w:val="20"/>
          <w:szCs w:val="20"/>
        </w:rPr>
        <w:t xml:space="preserve"> лиц), в теч</w:t>
      </w:r>
      <w:r w:rsidRPr="000D7E91">
        <w:rPr>
          <w:color w:val="0D0D0D"/>
          <w:sz w:val="20"/>
          <w:szCs w:val="20"/>
        </w:rPr>
        <w:t>е</w:t>
      </w:r>
      <w:r w:rsidRPr="000D7E91">
        <w:rPr>
          <w:color w:val="0D0D0D"/>
          <w:sz w:val="20"/>
          <w:szCs w:val="20"/>
        </w:rPr>
        <w:t>ние 5 (пяти) календарных дней, Продавец вправе заблокировать выданные Покупателю Карты, остановить отпуск Товара и в дальнейшем расторгнуть договор в одностороннем порядке, уведомив Покупателя за 3 (три) календа</w:t>
      </w:r>
      <w:r w:rsidRPr="000D7E91">
        <w:rPr>
          <w:color w:val="0D0D0D"/>
          <w:sz w:val="20"/>
          <w:szCs w:val="20"/>
        </w:rPr>
        <w:t>р</w:t>
      </w:r>
      <w:r w:rsidRPr="000D7E91">
        <w:rPr>
          <w:color w:val="0D0D0D"/>
          <w:sz w:val="20"/>
          <w:szCs w:val="20"/>
        </w:rPr>
        <w:t>ных дня до даты расторжения настоящего</w:t>
      </w:r>
      <w:proofErr w:type="gramEnd"/>
      <w:r w:rsidRPr="000D7E91">
        <w:rPr>
          <w:color w:val="0D0D0D"/>
          <w:sz w:val="20"/>
          <w:szCs w:val="20"/>
        </w:rPr>
        <w:t xml:space="preserve"> Договора.</w:t>
      </w:r>
    </w:p>
    <w:p w:rsidR="0091234C" w:rsidRPr="000D7E91" w:rsidRDefault="0091234C" w:rsidP="0091234C">
      <w:pPr>
        <w:widowControl w:val="0"/>
        <w:ind w:firstLine="567"/>
        <w:rPr>
          <w:sz w:val="20"/>
          <w:szCs w:val="20"/>
        </w:rPr>
      </w:pPr>
      <w:proofErr w:type="gramStart"/>
      <w:r w:rsidRPr="000D7E91">
        <w:rPr>
          <w:color w:val="0D0D0D"/>
          <w:sz w:val="20"/>
          <w:szCs w:val="20"/>
        </w:rPr>
        <w:t>В случае выявления фактов передачи Покупателем Карт третьим лицам в целях получения с третьих лиц дохода за переданные Карты либо за переданный по таким Картам Товар, а также для осуществления мошеннич</w:t>
      </w:r>
      <w:r w:rsidRPr="000D7E91">
        <w:rPr>
          <w:color w:val="0D0D0D"/>
          <w:sz w:val="20"/>
          <w:szCs w:val="20"/>
        </w:rPr>
        <w:t>е</w:t>
      </w:r>
      <w:r w:rsidRPr="000D7E91">
        <w:rPr>
          <w:color w:val="0D0D0D"/>
          <w:sz w:val="20"/>
          <w:szCs w:val="20"/>
        </w:rPr>
        <w:t>ских действий или действий, порочащих деловую репутацию Продавца, Продавец вправе заблокировать выданные Покупателю Карты, остановить отпуск товаров и в дальнейшем расторгнуть договор в одностороннем порядке, уведомив Покупателя за 3 (три</w:t>
      </w:r>
      <w:proofErr w:type="gramEnd"/>
      <w:r w:rsidRPr="000D7E91">
        <w:rPr>
          <w:color w:val="0D0D0D"/>
          <w:sz w:val="20"/>
          <w:szCs w:val="20"/>
        </w:rPr>
        <w:t xml:space="preserve">) </w:t>
      </w:r>
      <w:proofErr w:type="gramStart"/>
      <w:r w:rsidRPr="000D7E91">
        <w:rPr>
          <w:color w:val="0D0D0D"/>
          <w:sz w:val="20"/>
          <w:szCs w:val="20"/>
        </w:rPr>
        <w:t>календарных</w:t>
      </w:r>
      <w:proofErr w:type="gramEnd"/>
      <w:r w:rsidRPr="000D7E91">
        <w:rPr>
          <w:color w:val="0D0D0D"/>
          <w:sz w:val="20"/>
          <w:szCs w:val="20"/>
        </w:rPr>
        <w:t xml:space="preserve"> дня до даты расторжения настоящего Договора</w:t>
      </w:r>
      <w:r w:rsidRPr="000D7E91">
        <w:rPr>
          <w:sz w:val="20"/>
          <w:szCs w:val="20"/>
        </w:rPr>
        <w:t>.</w:t>
      </w:r>
    </w:p>
    <w:p w:rsidR="0091234C" w:rsidRPr="000D7E91" w:rsidRDefault="0091234C" w:rsidP="0091234C">
      <w:pPr>
        <w:widowControl w:val="0"/>
        <w:rPr>
          <w:sz w:val="20"/>
          <w:szCs w:val="20"/>
        </w:rPr>
      </w:pPr>
      <w:r w:rsidRPr="000D7E91">
        <w:rPr>
          <w:sz w:val="20"/>
          <w:szCs w:val="20"/>
        </w:rPr>
        <w:t>4.2.12. По заявлению Покупателя Продавец вправе направлять следующую информацию в электронном виде:</w:t>
      </w:r>
    </w:p>
    <w:p w:rsidR="0091234C" w:rsidRPr="000D7E91" w:rsidRDefault="0091234C" w:rsidP="0091234C">
      <w:pPr>
        <w:widowControl w:val="0"/>
        <w:rPr>
          <w:sz w:val="20"/>
          <w:szCs w:val="20"/>
        </w:rPr>
      </w:pPr>
      <w:r w:rsidRPr="000D7E91">
        <w:rPr>
          <w:sz w:val="20"/>
          <w:szCs w:val="20"/>
        </w:rPr>
        <w:t>- по электронной почте: номер Карты, номер АЗС, дату и время заправки, название нефтепродукта, его цену, кол-во и сумму, остаток денежных средств на лицевом счёте, а также информационные письма, касающиеся работы по договору;</w:t>
      </w:r>
    </w:p>
    <w:p w:rsidR="0091234C" w:rsidRPr="000D7E91" w:rsidRDefault="0091234C" w:rsidP="0091234C">
      <w:pPr>
        <w:widowControl w:val="0"/>
        <w:rPr>
          <w:sz w:val="20"/>
          <w:szCs w:val="20"/>
        </w:rPr>
      </w:pPr>
      <w:r w:rsidRPr="000D7E91">
        <w:rPr>
          <w:sz w:val="20"/>
          <w:szCs w:val="20"/>
        </w:rPr>
        <w:t>- в виде SMS – сообщений на мобильный телефон остаток денежных средств на лицевом счёте Покупателя.</w:t>
      </w:r>
    </w:p>
    <w:p w:rsidR="0091234C" w:rsidRPr="000D7E91" w:rsidRDefault="0091234C" w:rsidP="0091234C">
      <w:pPr>
        <w:widowControl w:val="0"/>
        <w:spacing w:after="40"/>
        <w:ind w:right="-1"/>
        <w:rPr>
          <w:b/>
          <w:sz w:val="20"/>
          <w:szCs w:val="20"/>
        </w:rPr>
      </w:pPr>
      <w:r w:rsidRPr="000D7E91">
        <w:rPr>
          <w:b/>
          <w:sz w:val="20"/>
          <w:szCs w:val="20"/>
        </w:rPr>
        <w:t>4.3. Покупатель обязан:</w:t>
      </w:r>
    </w:p>
    <w:p w:rsidR="0091234C" w:rsidRPr="000D7E91" w:rsidRDefault="0091234C" w:rsidP="0091234C">
      <w:pPr>
        <w:widowControl w:val="0"/>
        <w:spacing w:after="40"/>
        <w:ind w:right="-1"/>
        <w:rPr>
          <w:sz w:val="20"/>
          <w:szCs w:val="20"/>
        </w:rPr>
      </w:pPr>
      <w:r w:rsidRPr="000D7E91">
        <w:rPr>
          <w:sz w:val="20"/>
          <w:szCs w:val="20"/>
        </w:rPr>
        <w:t>4.3.1. Соблюдать установленный настоящим Договором порядок и условия получения Товара в Торговых точках.</w:t>
      </w:r>
    </w:p>
    <w:p w:rsidR="0091234C" w:rsidRPr="000D7E91" w:rsidRDefault="0091234C" w:rsidP="0091234C">
      <w:pPr>
        <w:widowControl w:val="0"/>
        <w:spacing w:after="40"/>
        <w:ind w:right="-1"/>
        <w:rPr>
          <w:sz w:val="20"/>
          <w:szCs w:val="20"/>
        </w:rPr>
      </w:pPr>
      <w:r w:rsidRPr="000D7E91">
        <w:rPr>
          <w:sz w:val="20"/>
          <w:szCs w:val="20"/>
        </w:rPr>
        <w:t xml:space="preserve">4.3.2.Осуществлять перечисление денежных средств и оплату Товаров в порядке и в соответствии с разделом 5 настоящего Договора, а также иными условиями Договора. </w:t>
      </w:r>
    </w:p>
    <w:p w:rsidR="0091234C" w:rsidRPr="000D7E91" w:rsidRDefault="0091234C" w:rsidP="0091234C">
      <w:pPr>
        <w:widowControl w:val="0"/>
        <w:spacing w:before="60"/>
        <w:rPr>
          <w:sz w:val="20"/>
          <w:szCs w:val="20"/>
        </w:rPr>
      </w:pPr>
      <w:r w:rsidRPr="000D7E91">
        <w:rPr>
          <w:sz w:val="20"/>
          <w:szCs w:val="20"/>
        </w:rPr>
        <w:t xml:space="preserve">4.3.3. В случае утраты, похищения Карты незамедлительно заявить о случившимся Продавцу путем направления заявления о блокировке карты посредством факсимильной связи ____________________, по электронной почте </w:t>
      </w:r>
      <w:hyperlink r:id="rId75" w:history="1">
        <w:r w:rsidRPr="000D7E91">
          <w:rPr>
            <w:color w:val="0000FF"/>
            <w:sz w:val="20"/>
            <w:szCs w:val="20"/>
            <w:u w:val="single"/>
          </w:rPr>
          <w:t>_______________________</w:t>
        </w:r>
      </w:hyperlink>
      <w:r w:rsidRPr="000D7E91">
        <w:rPr>
          <w:sz w:val="20"/>
          <w:szCs w:val="20"/>
        </w:rPr>
        <w:t xml:space="preserve">  или явившись лично по </w:t>
      </w:r>
      <w:proofErr w:type="spellStart"/>
      <w:r w:rsidRPr="000D7E91">
        <w:rPr>
          <w:sz w:val="20"/>
          <w:szCs w:val="20"/>
        </w:rPr>
        <w:t>адресу_____________________</w:t>
      </w:r>
      <w:proofErr w:type="spellEnd"/>
      <w:r w:rsidRPr="000D7E91">
        <w:rPr>
          <w:sz w:val="20"/>
          <w:szCs w:val="20"/>
        </w:rPr>
        <w:t>, в рабочие дни с 09-00 час</w:t>
      </w:r>
      <w:proofErr w:type="gramStart"/>
      <w:r w:rsidRPr="000D7E91">
        <w:rPr>
          <w:sz w:val="20"/>
          <w:szCs w:val="20"/>
        </w:rPr>
        <w:t>.</w:t>
      </w:r>
      <w:proofErr w:type="gramEnd"/>
      <w:r w:rsidRPr="000D7E91">
        <w:rPr>
          <w:sz w:val="20"/>
          <w:szCs w:val="20"/>
        </w:rPr>
        <w:t xml:space="preserve"> </w:t>
      </w:r>
      <w:proofErr w:type="gramStart"/>
      <w:r w:rsidRPr="000D7E91">
        <w:rPr>
          <w:sz w:val="20"/>
          <w:szCs w:val="20"/>
        </w:rPr>
        <w:t>д</w:t>
      </w:r>
      <w:proofErr w:type="gramEnd"/>
      <w:r w:rsidRPr="000D7E91">
        <w:rPr>
          <w:sz w:val="20"/>
          <w:szCs w:val="20"/>
        </w:rPr>
        <w:t>о 18-00 час. по местному времени. Заявление оформляется на официальном бланке Покупателя с проставлением печати и подписи уполномоченного лица Покупателя. Карта может быть также заблокирована Покупателем п</w:t>
      </w:r>
      <w:r w:rsidRPr="000D7E91">
        <w:rPr>
          <w:sz w:val="20"/>
          <w:szCs w:val="20"/>
        </w:rPr>
        <w:t>о</w:t>
      </w:r>
      <w:r w:rsidRPr="000D7E91">
        <w:rPr>
          <w:sz w:val="20"/>
          <w:szCs w:val="20"/>
        </w:rPr>
        <w:t xml:space="preserve">средством Личного кабинета или обращением в Единый центр поддержки клиентов (Горячая линия). </w:t>
      </w:r>
    </w:p>
    <w:p w:rsidR="0091234C" w:rsidRPr="000D7E91" w:rsidRDefault="0091234C" w:rsidP="0091234C">
      <w:pPr>
        <w:widowControl w:val="0"/>
        <w:rPr>
          <w:sz w:val="20"/>
          <w:szCs w:val="20"/>
        </w:rPr>
      </w:pPr>
      <w:r w:rsidRPr="000D7E91">
        <w:rPr>
          <w:sz w:val="20"/>
          <w:szCs w:val="20"/>
        </w:rPr>
        <w:t xml:space="preserve">4.3.4. </w:t>
      </w:r>
      <w:proofErr w:type="gramStart"/>
      <w:r w:rsidRPr="000D7E91">
        <w:rPr>
          <w:sz w:val="20"/>
          <w:szCs w:val="20"/>
        </w:rPr>
        <w:t>Бережно обращаться с предоставленными Картами, в том числе: не допускать их порчи и повреждения; хр</w:t>
      </w:r>
      <w:r w:rsidRPr="000D7E91">
        <w:rPr>
          <w:sz w:val="20"/>
          <w:szCs w:val="20"/>
        </w:rPr>
        <w:t>а</w:t>
      </w:r>
      <w:r w:rsidRPr="000D7E91">
        <w:rPr>
          <w:sz w:val="20"/>
          <w:szCs w:val="20"/>
        </w:rPr>
        <w:t>нить карты в условиях, исключающих загрязнение контактных площадок микросхемы (чипа); не подвергать карту воздействиям электромагнитных излучений, электрического тока, избыточных тепловых или механических нагр</w:t>
      </w:r>
      <w:r w:rsidRPr="000D7E91">
        <w:rPr>
          <w:sz w:val="20"/>
          <w:szCs w:val="20"/>
        </w:rPr>
        <w:t>у</w:t>
      </w:r>
      <w:r w:rsidRPr="000D7E91">
        <w:rPr>
          <w:sz w:val="20"/>
          <w:szCs w:val="20"/>
        </w:rPr>
        <w:t>зок (изгибам, ударам и т.д.), не наносить на карту любым способом пароль (</w:t>
      </w:r>
      <w:r w:rsidRPr="000D7E91">
        <w:rPr>
          <w:sz w:val="20"/>
          <w:szCs w:val="20"/>
          <w:lang w:val="en-US"/>
        </w:rPr>
        <w:t>PIN</w:t>
      </w:r>
      <w:r w:rsidRPr="000D7E91">
        <w:rPr>
          <w:sz w:val="20"/>
          <w:szCs w:val="20"/>
        </w:rPr>
        <w:t>-код) либо иные посторонние на</w:t>
      </w:r>
      <w:r w:rsidRPr="000D7E91">
        <w:rPr>
          <w:sz w:val="20"/>
          <w:szCs w:val="20"/>
        </w:rPr>
        <w:t>д</w:t>
      </w:r>
      <w:r w:rsidRPr="000D7E91">
        <w:rPr>
          <w:sz w:val="20"/>
          <w:szCs w:val="20"/>
        </w:rPr>
        <w:t>писи.</w:t>
      </w:r>
      <w:proofErr w:type="gramEnd"/>
      <w:r w:rsidRPr="000D7E91">
        <w:rPr>
          <w:sz w:val="20"/>
          <w:szCs w:val="20"/>
        </w:rPr>
        <w:t xml:space="preserve"> Не разглашать  </w:t>
      </w:r>
      <w:r w:rsidRPr="000D7E91">
        <w:rPr>
          <w:sz w:val="20"/>
          <w:szCs w:val="20"/>
          <w:lang w:val="en-US"/>
        </w:rPr>
        <w:t>PIN</w:t>
      </w:r>
      <w:r w:rsidRPr="000D7E91">
        <w:rPr>
          <w:sz w:val="20"/>
          <w:szCs w:val="20"/>
        </w:rPr>
        <w:t xml:space="preserve">-код, обеспечивать сохранность Карты и </w:t>
      </w:r>
      <w:r w:rsidRPr="000D7E91">
        <w:rPr>
          <w:sz w:val="20"/>
          <w:szCs w:val="20"/>
          <w:lang w:val="en-US"/>
        </w:rPr>
        <w:t>PIN</w:t>
      </w:r>
      <w:r w:rsidRPr="000D7E91">
        <w:rPr>
          <w:sz w:val="20"/>
          <w:szCs w:val="20"/>
        </w:rPr>
        <w:t>-кода. Не передавать, не продавать или иным образом не отчуждать полученные карты третьим лицам, за исключением случаев, предусмотренных п. 4.2.11 настоящего Договора. При передаче Карт третьему лицу, ее утрате или ином случае, когда ею воспользов</w:t>
      </w:r>
      <w:r w:rsidRPr="000D7E91">
        <w:rPr>
          <w:sz w:val="20"/>
          <w:szCs w:val="20"/>
        </w:rPr>
        <w:t>а</w:t>
      </w:r>
      <w:r w:rsidRPr="000D7E91">
        <w:rPr>
          <w:sz w:val="20"/>
          <w:szCs w:val="20"/>
        </w:rPr>
        <w:t>лись третьи лица, обязательства по оплате за полученные в Торговой точке по этой Карте Товары несет Покуп</w:t>
      </w:r>
      <w:r w:rsidRPr="000D7E91">
        <w:rPr>
          <w:sz w:val="20"/>
          <w:szCs w:val="20"/>
        </w:rPr>
        <w:t>а</w:t>
      </w:r>
      <w:r w:rsidRPr="000D7E91">
        <w:rPr>
          <w:sz w:val="20"/>
          <w:szCs w:val="20"/>
        </w:rPr>
        <w:t xml:space="preserve">тель;  </w:t>
      </w:r>
    </w:p>
    <w:p w:rsidR="0091234C" w:rsidRPr="000D7E91" w:rsidRDefault="0091234C" w:rsidP="0091234C">
      <w:pPr>
        <w:widowControl w:val="0"/>
        <w:rPr>
          <w:sz w:val="20"/>
          <w:szCs w:val="20"/>
        </w:rPr>
      </w:pPr>
      <w:r w:rsidRPr="000D7E91">
        <w:rPr>
          <w:sz w:val="20"/>
          <w:szCs w:val="20"/>
        </w:rPr>
        <w:t xml:space="preserve">4.3.5. Не позднее 10 числа месяца, следующего за отчетным, получить от Продавца документы, представленные им в соответствии с пунктом 4.1.3 Договора. Не позднее 20 числа месяца, следующего за </w:t>
      </w:r>
      <w:proofErr w:type="gramStart"/>
      <w:r w:rsidRPr="000D7E91">
        <w:rPr>
          <w:sz w:val="20"/>
          <w:szCs w:val="20"/>
        </w:rPr>
        <w:t>отчетным</w:t>
      </w:r>
      <w:proofErr w:type="gramEnd"/>
      <w:r w:rsidRPr="000D7E91">
        <w:rPr>
          <w:sz w:val="20"/>
          <w:szCs w:val="20"/>
        </w:rPr>
        <w:t>, вернуть Пр</w:t>
      </w:r>
      <w:r w:rsidRPr="000D7E91">
        <w:rPr>
          <w:sz w:val="20"/>
          <w:szCs w:val="20"/>
        </w:rPr>
        <w:t>о</w:t>
      </w:r>
      <w:r w:rsidRPr="000D7E91">
        <w:rPr>
          <w:sz w:val="20"/>
          <w:szCs w:val="20"/>
        </w:rPr>
        <w:t xml:space="preserve">давцу подписанные и скрепленные печатью со своей стороны экземпляры указанных документов. При наличии претензий по количеству и стоимости Товара, полученного в отчетном периоде, Покупатель обязан не позднее 20 числа месяца, следующего за </w:t>
      </w:r>
      <w:proofErr w:type="gramStart"/>
      <w:r w:rsidRPr="000D7E91">
        <w:rPr>
          <w:sz w:val="20"/>
          <w:szCs w:val="20"/>
        </w:rPr>
        <w:t>отчетным</w:t>
      </w:r>
      <w:proofErr w:type="gramEnd"/>
      <w:r w:rsidRPr="000D7E91">
        <w:rPr>
          <w:sz w:val="20"/>
          <w:szCs w:val="20"/>
        </w:rPr>
        <w:t>, направить Продавцу претензию. Позднее указанной даты претензии не принимаются, Товар считается переданным надлежащим образом и принятым Покупателем без претензий.</w:t>
      </w:r>
    </w:p>
    <w:p w:rsidR="0091234C" w:rsidRPr="000D7E91" w:rsidRDefault="0091234C" w:rsidP="0091234C">
      <w:pPr>
        <w:widowControl w:val="0"/>
        <w:rPr>
          <w:sz w:val="20"/>
          <w:szCs w:val="20"/>
        </w:rPr>
      </w:pPr>
      <w:r w:rsidRPr="000D7E91">
        <w:rPr>
          <w:sz w:val="20"/>
          <w:szCs w:val="20"/>
        </w:rPr>
        <w:t xml:space="preserve">4.3.6. С целью своевременного внесения платы за Товары самостоятельно осуществлять </w:t>
      </w:r>
      <w:proofErr w:type="gramStart"/>
      <w:r w:rsidRPr="000D7E91">
        <w:rPr>
          <w:sz w:val="20"/>
          <w:szCs w:val="20"/>
        </w:rPr>
        <w:t>контроль за</w:t>
      </w:r>
      <w:proofErr w:type="gramEnd"/>
      <w:r w:rsidRPr="000D7E91">
        <w:rPr>
          <w:sz w:val="20"/>
          <w:szCs w:val="20"/>
        </w:rPr>
        <w:t xml:space="preserve"> наличием денежных средств на счете Покупателя при помощи электронной почты, Единого центра поддержки клиентов (горячей линии) или Личного кабинета. Предоставление информации по Горячей линии происходит с использов</w:t>
      </w:r>
      <w:r w:rsidRPr="000D7E91">
        <w:rPr>
          <w:sz w:val="20"/>
          <w:szCs w:val="20"/>
        </w:rPr>
        <w:t>а</w:t>
      </w:r>
      <w:r w:rsidRPr="000D7E91">
        <w:rPr>
          <w:sz w:val="20"/>
          <w:szCs w:val="20"/>
        </w:rPr>
        <w:t>нием кодового слова, которое можно установить через личный кабинет на сайте: _____________.</w:t>
      </w:r>
      <w:r w:rsidRPr="000D7E91">
        <w:rPr>
          <w:rFonts w:ascii="Arial" w:hAnsi="Arial" w:cs="Arial"/>
          <w:sz w:val="16"/>
          <w:szCs w:val="16"/>
        </w:rPr>
        <w:t xml:space="preserve"> </w:t>
      </w:r>
      <w:r w:rsidRPr="000D7E91">
        <w:rPr>
          <w:sz w:val="20"/>
          <w:szCs w:val="20"/>
        </w:rPr>
        <w:t xml:space="preserve">или с помощью сотрудника отдела продаж. </w:t>
      </w:r>
    </w:p>
    <w:p w:rsidR="0091234C" w:rsidRPr="000D7E91" w:rsidRDefault="0091234C" w:rsidP="0091234C">
      <w:pPr>
        <w:widowControl w:val="0"/>
        <w:rPr>
          <w:bCs/>
          <w:sz w:val="20"/>
          <w:szCs w:val="20"/>
        </w:rPr>
      </w:pPr>
      <w:r w:rsidRPr="000D7E91">
        <w:rPr>
          <w:bCs/>
          <w:sz w:val="20"/>
          <w:szCs w:val="20"/>
        </w:rPr>
        <w:t xml:space="preserve">4.3.7. Нести ответственность за сохранность пароля Личного кабинета, полученную с его помощью информацию и произведенные через Личный кабинет операции, связанные с исполнением Договора. </w:t>
      </w:r>
    </w:p>
    <w:p w:rsidR="0091234C" w:rsidRPr="000D7E91" w:rsidRDefault="0091234C" w:rsidP="0091234C">
      <w:pPr>
        <w:widowControl w:val="0"/>
        <w:rPr>
          <w:bCs/>
          <w:sz w:val="20"/>
          <w:szCs w:val="20"/>
        </w:rPr>
      </w:pPr>
      <w:r w:rsidRPr="000D7E91">
        <w:rPr>
          <w:bCs/>
          <w:sz w:val="20"/>
          <w:szCs w:val="20"/>
        </w:rPr>
        <w:t>4.3.8. Исключить передачу Кодового слова, используемого для работы по горячей линии, третьим лицам и несет ответственность за его сохранность и неразглашение, а также за все действия, выполненные с использованием кодового слова представителем Покупателя.</w:t>
      </w:r>
    </w:p>
    <w:p w:rsidR="0091234C" w:rsidRPr="000D7E91" w:rsidRDefault="0091234C" w:rsidP="0091234C">
      <w:pPr>
        <w:widowControl w:val="0"/>
        <w:spacing w:before="60"/>
        <w:rPr>
          <w:sz w:val="20"/>
          <w:szCs w:val="20"/>
        </w:rPr>
      </w:pPr>
      <w:r w:rsidRPr="000D7E91">
        <w:rPr>
          <w:sz w:val="20"/>
          <w:szCs w:val="20"/>
        </w:rPr>
        <w:t>4.3.9. В случае возникновения у Покупателя дебиторской задолженности в результате невыполнения Покупателем финансовых условий настоящего Договора либо в иных не зависящих от Продавца случаях, Покупатель гарант</w:t>
      </w:r>
      <w:r w:rsidRPr="000D7E91">
        <w:rPr>
          <w:sz w:val="20"/>
          <w:szCs w:val="20"/>
        </w:rPr>
        <w:t>и</w:t>
      </w:r>
      <w:r w:rsidRPr="000D7E91">
        <w:rPr>
          <w:sz w:val="20"/>
          <w:szCs w:val="20"/>
        </w:rPr>
        <w:t>рует погашение суммы возникшей задолженности в течение 3 (Трех) рабочих дней от даты ее возникновения.</w:t>
      </w:r>
    </w:p>
    <w:p w:rsidR="0091234C" w:rsidRPr="000D7E91" w:rsidRDefault="0091234C" w:rsidP="0091234C">
      <w:pPr>
        <w:widowControl w:val="0"/>
        <w:spacing w:before="60"/>
        <w:rPr>
          <w:sz w:val="20"/>
          <w:szCs w:val="20"/>
        </w:rPr>
      </w:pPr>
      <w:r w:rsidRPr="000D7E91">
        <w:rPr>
          <w:sz w:val="20"/>
          <w:szCs w:val="20"/>
        </w:rPr>
        <w:t>4.3.10. В случае</w:t>
      </w:r>
      <w:proofErr w:type="gramStart"/>
      <w:r w:rsidRPr="000D7E91">
        <w:rPr>
          <w:sz w:val="20"/>
          <w:szCs w:val="20"/>
        </w:rPr>
        <w:t>,</w:t>
      </w:r>
      <w:proofErr w:type="gramEnd"/>
      <w:r w:rsidRPr="000D7E91">
        <w:rPr>
          <w:sz w:val="20"/>
          <w:szCs w:val="20"/>
        </w:rPr>
        <w:t xml:space="preserve"> если в результате использования системы обслуживания Клиентов АЗС «</w:t>
      </w:r>
      <w:proofErr w:type="spellStart"/>
      <w:r w:rsidRPr="000D7E91">
        <w:rPr>
          <w:sz w:val="20"/>
          <w:szCs w:val="20"/>
        </w:rPr>
        <w:t>Постоплата</w:t>
      </w:r>
      <w:proofErr w:type="spellEnd"/>
      <w:r w:rsidRPr="000D7E91">
        <w:rPr>
          <w:sz w:val="20"/>
          <w:szCs w:val="20"/>
        </w:rPr>
        <w:t>» Покупат</w:t>
      </w:r>
      <w:r w:rsidRPr="000D7E91">
        <w:rPr>
          <w:sz w:val="20"/>
          <w:szCs w:val="20"/>
        </w:rPr>
        <w:t>е</w:t>
      </w:r>
      <w:r w:rsidRPr="000D7E91">
        <w:rPr>
          <w:sz w:val="20"/>
          <w:szCs w:val="20"/>
        </w:rPr>
        <w:lastRenderedPageBreak/>
        <w:t>лю будет передан Товар или оказана услуга, возврат которых станет невозможен, и при этом оплата Товара (усл</w:t>
      </w:r>
      <w:r w:rsidRPr="000D7E91">
        <w:rPr>
          <w:sz w:val="20"/>
          <w:szCs w:val="20"/>
        </w:rPr>
        <w:t>у</w:t>
      </w:r>
      <w:r w:rsidRPr="000D7E91">
        <w:rPr>
          <w:sz w:val="20"/>
          <w:szCs w:val="20"/>
        </w:rPr>
        <w:t>ги) путем применения карты также станет невозможной (отсутствие необходимых денежных средств на счете П</w:t>
      </w:r>
      <w:r w:rsidRPr="000D7E91">
        <w:rPr>
          <w:sz w:val="20"/>
          <w:szCs w:val="20"/>
        </w:rPr>
        <w:t>о</w:t>
      </w:r>
      <w:r w:rsidRPr="000D7E91">
        <w:rPr>
          <w:sz w:val="20"/>
          <w:szCs w:val="20"/>
        </w:rPr>
        <w:t>купателя, блокировка карты, нарушение инструкции по использованию карты и т.д.), Покупатель (Держатель ка</w:t>
      </w:r>
      <w:r w:rsidRPr="000D7E91">
        <w:rPr>
          <w:sz w:val="20"/>
          <w:szCs w:val="20"/>
        </w:rPr>
        <w:t>р</w:t>
      </w:r>
      <w:r w:rsidRPr="000D7E91">
        <w:rPr>
          <w:sz w:val="20"/>
          <w:szCs w:val="20"/>
        </w:rPr>
        <w:t>ты) обязан по своему выбору:</w:t>
      </w:r>
    </w:p>
    <w:p w:rsidR="0091234C" w:rsidRPr="000D7E91" w:rsidRDefault="0091234C" w:rsidP="0091234C">
      <w:pPr>
        <w:widowControl w:val="0"/>
        <w:spacing w:before="60"/>
        <w:rPr>
          <w:sz w:val="20"/>
          <w:szCs w:val="20"/>
        </w:rPr>
      </w:pPr>
      <w:r w:rsidRPr="000D7E91">
        <w:rPr>
          <w:sz w:val="20"/>
          <w:szCs w:val="20"/>
        </w:rPr>
        <w:t xml:space="preserve">- оплатить приобретенный Товар или услугу без использования расчетов с использованием Карты (наличным или безналичным путем). При этом оплаченный Товар (услуга) не </w:t>
      </w:r>
      <w:proofErr w:type="gramStart"/>
      <w:r w:rsidRPr="000D7E91">
        <w:rPr>
          <w:sz w:val="20"/>
          <w:szCs w:val="20"/>
        </w:rPr>
        <w:t>будет рассматриваться как приобретенный в рамках настоящего договора и</w:t>
      </w:r>
      <w:proofErr w:type="gramEnd"/>
      <w:r w:rsidRPr="000D7E91">
        <w:rPr>
          <w:sz w:val="20"/>
          <w:szCs w:val="20"/>
        </w:rPr>
        <w:t xml:space="preserve"> будет считаться приобретенным по разовой розничной сделке на обычных условиях, уст</w:t>
      </w:r>
      <w:r w:rsidRPr="000D7E91">
        <w:rPr>
          <w:sz w:val="20"/>
          <w:szCs w:val="20"/>
        </w:rPr>
        <w:t>а</w:t>
      </w:r>
      <w:r w:rsidRPr="000D7E91">
        <w:rPr>
          <w:sz w:val="20"/>
          <w:szCs w:val="20"/>
        </w:rPr>
        <w:t>новленных в Торговой точке;</w:t>
      </w:r>
    </w:p>
    <w:p w:rsidR="0091234C" w:rsidRPr="000D7E91" w:rsidRDefault="0091234C" w:rsidP="0091234C">
      <w:pPr>
        <w:widowControl w:val="0"/>
        <w:spacing w:before="60"/>
        <w:rPr>
          <w:sz w:val="20"/>
          <w:szCs w:val="20"/>
        </w:rPr>
      </w:pPr>
      <w:r w:rsidRPr="000D7E91">
        <w:rPr>
          <w:sz w:val="20"/>
          <w:szCs w:val="20"/>
        </w:rPr>
        <w:t>- представить в Торговой точке расписку с обязательством оплатить приобретенный Товар путем перечисления денежных сре</w:t>
      </w:r>
      <w:proofErr w:type="gramStart"/>
      <w:r w:rsidRPr="000D7E91">
        <w:rPr>
          <w:sz w:val="20"/>
          <w:szCs w:val="20"/>
        </w:rPr>
        <w:t>дств Пр</w:t>
      </w:r>
      <w:proofErr w:type="gramEnd"/>
      <w:r w:rsidRPr="000D7E91">
        <w:rPr>
          <w:sz w:val="20"/>
          <w:szCs w:val="20"/>
        </w:rPr>
        <w:t>одавцу в рамках настоящего договора и осуществить перечисление денежных средств в н</w:t>
      </w:r>
      <w:r w:rsidRPr="000D7E91">
        <w:rPr>
          <w:sz w:val="20"/>
          <w:szCs w:val="20"/>
        </w:rPr>
        <w:t>е</w:t>
      </w:r>
      <w:r w:rsidRPr="000D7E91">
        <w:rPr>
          <w:sz w:val="20"/>
          <w:szCs w:val="20"/>
        </w:rPr>
        <w:t>обходимом размере в срок не позднее 5 рабочих дней с момента получения Товара.</w:t>
      </w:r>
    </w:p>
    <w:p w:rsidR="0091234C" w:rsidRPr="000D7E91" w:rsidRDefault="0091234C" w:rsidP="0091234C">
      <w:pPr>
        <w:widowControl w:val="0"/>
        <w:spacing w:after="40"/>
        <w:ind w:right="-1"/>
        <w:rPr>
          <w:b/>
          <w:sz w:val="20"/>
          <w:szCs w:val="20"/>
        </w:rPr>
      </w:pPr>
      <w:r w:rsidRPr="000D7E91">
        <w:rPr>
          <w:b/>
          <w:sz w:val="20"/>
          <w:szCs w:val="20"/>
        </w:rPr>
        <w:t>4.4. Покупатель имеет право:</w:t>
      </w:r>
    </w:p>
    <w:p w:rsidR="0091234C" w:rsidRPr="000D7E91" w:rsidRDefault="0091234C" w:rsidP="0091234C">
      <w:pPr>
        <w:widowControl w:val="0"/>
        <w:spacing w:before="60"/>
        <w:ind w:right="-1"/>
        <w:rPr>
          <w:sz w:val="20"/>
          <w:szCs w:val="20"/>
        </w:rPr>
      </w:pPr>
      <w:r w:rsidRPr="000D7E91">
        <w:rPr>
          <w:sz w:val="20"/>
          <w:szCs w:val="20"/>
        </w:rPr>
        <w:t>4.4.1. Приобретать Товары на сумму, не превышающую сумму аванса, перечисленного Покупателем  Продавцу, за вычетом суммы минимального баланса (сигнального порога), установленного согласно п. 4.2.4 настоящего Дог</w:t>
      </w:r>
      <w:r w:rsidRPr="000D7E91">
        <w:rPr>
          <w:sz w:val="20"/>
          <w:szCs w:val="20"/>
        </w:rPr>
        <w:t>о</w:t>
      </w:r>
      <w:r w:rsidRPr="000D7E91">
        <w:rPr>
          <w:sz w:val="20"/>
          <w:szCs w:val="20"/>
        </w:rPr>
        <w:t>вора, по истечении  2 (двух) рабочих дней после поступления предварительной оплаты за Товар.</w:t>
      </w:r>
    </w:p>
    <w:p w:rsidR="0091234C" w:rsidRPr="000D7E91" w:rsidRDefault="0091234C" w:rsidP="0091234C">
      <w:pPr>
        <w:widowControl w:val="0"/>
        <w:ind w:right="-1"/>
        <w:rPr>
          <w:sz w:val="20"/>
          <w:szCs w:val="20"/>
        </w:rPr>
      </w:pPr>
      <w:r w:rsidRPr="000D7E91">
        <w:rPr>
          <w:sz w:val="20"/>
          <w:szCs w:val="20"/>
        </w:rPr>
        <w:t>4.4.2. В период действия Договора по заявлению на имя Продавца заказать дополнительные Карты, отказаться от использования конкретной Карты, активировать/заблокировать операции с использованием Карты. Все вышеп</w:t>
      </w:r>
      <w:r w:rsidRPr="000D7E91">
        <w:rPr>
          <w:sz w:val="20"/>
          <w:szCs w:val="20"/>
        </w:rPr>
        <w:t>е</w:t>
      </w:r>
      <w:r w:rsidRPr="000D7E91">
        <w:rPr>
          <w:sz w:val="20"/>
          <w:szCs w:val="20"/>
        </w:rPr>
        <w:t>речисленные действия, указанные в данном абзаце, оформляются на официальном бланке организации Покупат</w:t>
      </w:r>
      <w:r w:rsidRPr="000D7E91">
        <w:rPr>
          <w:sz w:val="20"/>
          <w:szCs w:val="20"/>
        </w:rPr>
        <w:t>е</w:t>
      </w:r>
      <w:r w:rsidRPr="000D7E91">
        <w:rPr>
          <w:sz w:val="20"/>
          <w:szCs w:val="20"/>
        </w:rPr>
        <w:t>ля с проставлением печати и подписи уполномоченного лица организации Покупателя либо через заявку личного кабинета.</w:t>
      </w:r>
    </w:p>
    <w:p w:rsidR="0091234C" w:rsidRPr="000D7E91" w:rsidRDefault="0091234C" w:rsidP="0091234C">
      <w:pPr>
        <w:rPr>
          <w:sz w:val="20"/>
          <w:szCs w:val="20"/>
        </w:rPr>
      </w:pPr>
      <w:r w:rsidRPr="000D7E91">
        <w:rPr>
          <w:sz w:val="20"/>
          <w:szCs w:val="20"/>
        </w:rPr>
        <w:t>4.4.3. В случае необходимости Покупатель вправе на основании заявки на перепрограммирование Карт (Прилож</w:t>
      </w:r>
      <w:r w:rsidRPr="000D7E91">
        <w:rPr>
          <w:sz w:val="20"/>
          <w:szCs w:val="20"/>
        </w:rPr>
        <w:t>е</w:t>
      </w:r>
      <w:r w:rsidRPr="000D7E91">
        <w:rPr>
          <w:sz w:val="20"/>
          <w:szCs w:val="20"/>
        </w:rPr>
        <w:t>ние № 2 к настоящему Договору) внести  изменения в данные Карты соответствующий функционал личного к</w:t>
      </w:r>
      <w:r w:rsidRPr="000D7E91">
        <w:rPr>
          <w:sz w:val="20"/>
          <w:szCs w:val="20"/>
        </w:rPr>
        <w:t>а</w:t>
      </w:r>
      <w:r w:rsidRPr="000D7E91">
        <w:rPr>
          <w:sz w:val="20"/>
          <w:szCs w:val="20"/>
        </w:rPr>
        <w:t xml:space="preserve">бинета. Для осуществления перепрограммирования Карты ее предъявление в офис Продавца необходимо только в том случае, если Покупатель заявляет удаление/добавление вида/сорта Товара на Карту, изменение </w:t>
      </w:r>
      <w:r w:rsidRPr="000D7E91">
        <w:rPr>
          <w:sz w:val="20"/>
          <w:szCs w:val="20"/>
          <w:lang w:val="en-US"/>
        </w:rPr>
        <w:t>PIN</w:t>
      </w:r>
      <w:r w:rsidRPr="000D7E91">
        <w:rPr>
          <w:sz w:val="20"/>
          <w:szCs w:val="20"/>
        </w:rPr>
        <w:t xml:space="preserve">-кода, и/или  замену вида  лимита, разблокировки Карты по сроку действия или по причине неверного ввода </w:t>
      </w:r>
      <w:r w:rsidRPr="000D7E91">
        <w:rPr>
          <w:sz w:val="20"/>
          <w:szCs w:val="20"/>
          <w:lang w:val="en-US"/>
        </w:rPr>
        <w:t>PIN</w:t>
      </w:r>
      <w:r w:rsidRPr="000D7E91">
        <w:rPr>
          <w:sz w:val="20"/>
          <w:szCs w:val="20"/>
        </w:rPr>
        <w:t>-кода. В остальных случаях  для перепрограммирования Карты  предъявление ее в офис Продавца не требуется.</w:t>
      </w:r>
    </w:p>
    <w:p w:rsidR="0091234C" w:rsidRPr="000D7E91" w:rsidRDefault="0091234C" w:rsidP="0091234C">
      <w:pPr>
        <w:widowControl w:val="0"/>
        <w:spacing w:before="120" w:after="120"/>
        <w:jc w:val="center"/>
        <w:rPr>
          <w:b/>
          <w:sz w:val="20"/>
          <w:szCs w:val="20"/>
        </w:rPr>
      </w:pPr>
      <w:r w:rsidRPr="000D7E91">
        <w:rPr>
          <w:b/>
          <w:sz w:val="20"/>
          <w:szCs w:val="20"/>
        </w:rPr>
        <w:t>5. ЦЕНА ДОГОВОРА И ПОРЯДОК РАСЧЕТОВ</w:t>
      </w:r>
    </w:p>
    <w:p w:rsidR="0091234C" w:rsidRPr="000D7E91" w:rsidRDefault="0091234C" w:rsidP="0091234C">
      <w:pPr>
        <w:widowControl w:val="0"/>
        <w:spacing w:after="40"/>
        <w:ind w:right="-1"/>
        <w:rPr>
          <w:sz w:val="20"/>
          <w:szCs w:val="20"/>
        </w:rPr>
      </w:pPr>
      <w:r w:rsidRPr="000D7E91">
        <w:rPr>
          <w:sz w:val="20"/>
          <w:szCs w:val="20"/>
        </w:rPr>
        <w:t xml:space="preserve">5.1. Расчеты по настоящему договору производятся в рублях РФ. </w:t>
      </w:r>
    </w:p>
    <w:p w:rsidR="0091234C" w:rsidRPr="000D7E91" w:rsidRDefault="0091234C" w:rsidP="0091234C">
      <w:pPr>
        <w:widowControl w:val="0"/>
        <w:ind w:right="-1"/>
        <w:rPr>
          <w:sz w:val="20"/>
          <w:szCs w:val="20"/>
        </w:rPr>
      </w:pPr>
      <w:r w:rsidRPr="000D7E91">
        <w:rPr>
          <w:sz w:val="20"/>
          <w:szCs w:val="20"/>
        </w:rPr>
        <w:t>5.2. Отчетным периодом по исполнению взаимных обязатель</w:t>
      </w:r>
      <w:proofErr w:type="gramStart"/>
      <w:r w:rsidRPr="000D7E91">
        <w:rPr>
          <w:sz w:val="20"/>
          <w:szCs w:val="20"/>
        </w:rPr>
        <w:t>ств Ст</w:t>
      </w:r>
      <w:proofErr w:type="gramEnd"/>
      <w:r w:rsidRPr="000D7E91">
        <w:rPr>
          <w:sz w:val="20"/>
          <w:szCs w:val="20"/>
        </w:rPr>
        <w:t>орон по настоящему Договору является кале</w:t>
      </w:r>
      <w:r w:rsidRPr="000D7E91">
        <w:rPr>
          <w:sz w:val="20"/>
          <w:szCs w:val="20"/>
        </w:rPr>
        <w:t>н</w:t>
      </w:r>
      <w:r w:rsidRPr="000D7E91">
        <w:rPr>
          <w:sz w:val="20"/>
          <w:szCs w:val="20"/>
        </w:rPr>
        <w:t>дарный месяц.</w:t>
      </w:r>
    </w:p>
    <w:p w:rsidR="0091234C" w:rsidRPr="000D7E91" w:rsidRDefault="0091234C" w:rsidP="0091234C">
      <w:pPr>
        <w:widowControl w:val="0"/>
        <w:ind w:right="-1"/>
        <w:rPr>
          <w:sz w:val="20"/>
          <w:szCs w:val="20"/>
        </w:rPr>
      </w:pPr>
      <w:r w:rsidRPr="000D7E91">
        <w:rPr>
          <w:sz w:val="20"/>
          <w:szCs w:val="20"/>
        </w:rPr>
        <w:t>5.3. Расчеты за Товар производятся по ценам и в порядке, определяемым в соответствии с Приложением №1  к настоящему Договору.</w:t>
      </w:r>
    </w:p>
    <w:p w:rsidR="0091234C" w:rsidRPr="000D7E91" w:rsidRDefault="0091234C" w:rsidP="0091234C">
      <w:pPr>
        <w:widowControl w:val="0"/>
        <w:rPr>
          <w:sz w:val="20"/>
          <w:szCs w:val="20"/>
        </w:rPr>
      </w:pPr>
      <w:r w:rsidRPr="000D7E91">
        <w:rPr>
          <w:sz w:val="20"/>
          <w:szCs w:val="20"/>
        </w:rPr>
        <w:t>5.4. Покупатель перечисляет на расчетный счет Продавца денежные средства в качестве предоплаты (авансовый платеж). Покупатель обязан в платежных поручениях на оплату Товара в графе «Назначение платежа» указывать номер настоящего договора, присвоенный Продавцом, в противном случае последний не несет никакой ответс</w:t>
      </w:r>
      <w:r w:rsidRPr="000D7E91">
        <w:rPr>
          <w:sz w:val="20"/>
          <w:szCs w:val="20"/>
        </w:rPr>
        <w:t>т</w:t>
      </w:r>
      <w:r w:rsidRPr="000D7E91">
        <w:rPr>
          <w:sz w:val="20"/>
          <w:szCs w:val="20"/>
        </w:rPr>
        <w:t>венности за несвоевременное зачисление денежных средств на счет Покупателя.</w:t>
      </w:r>
    </w:p>
    <w:p w:rsidR="0091234C" w:rsidRPr="000D7E91" w:rsidRDefault="0091234C" w:rsidP="0091234C">
      <w:pPr>
        <w:widowControl w:val="0"/>
        <w:rPr>
          <w:sz w:val="20"/>
          <w:szCs w:val="20"/>
        </w:rPr>
      </w:pPr>
      <w:r w:rsidRPr="000D7E91">
        <w:rPr>
          <w:sz w:val="20"/>
          <w:szCs w:val="20"/>
        </w:rPr>
        <w:t>5.5. На суммы полученных Продавцом денежных сре</w:t>
      </w:r>
      <w:proofErr w:type="gramStart"/>
      <w:r w:rsidRPr="000D7E91">
        <w:rPr>
          <w:sz w:val="20"/>
          <w:szCs w:val="20"/>
        </w:rPr>
        <w:t>дств в к</w:t>
      </w:r>
      <w:proofErr w:type="gramEnd"/>
      <w:r w:rsidRPr="000D7E91">
        <w:rPr>
          <w:sz w:val="20"/>
          <w:szCs w:val="20"/>
        </w:rPr>
        <w:t>ачестве предоплаты Покупателя за Товар проценты в соответствии со ст.395 ГК РФ не начисляются.</w:t>
      </w:r>
    </w:p>
    <w:p w:rsidR="0091234C" w:rsidRPr="000D7E91" w:rsidRDefault="0091234C" w:rsidP="0091234C">
      <w:pPr>
        <w:widowControl w:val="0"/>
        <w:shd w:val="clear" w:color="auto" w:fill="FFFFFF"/>
        <w:rPr>
          <w:sz w:val="20"/>
          <w:szCs w:val="20"/>
        </w:rPr>
      </w:pPr>
      <w:r w:rsidRPr="000D7E91">
        <w:rPr>
          <w:sz w:val="20"/>
          <w:szCs w:val="20"/>
        </w:rPr>
        <w:t xml:space="preserve">5.6. Обязательство Покупателя по перечислению денежных средств и оплате товара считается исполненным </w:t>
      </w:r>
      <w:proofErr w:type="gramStart"/>
      <w:r w:rsidRPr="000D7E91">
        <w:rPr>
          <w:sz w:val="20"/>
          <w:szCs w:val="20"/>
        </w:rPr>
        <w:t>с д</w:t>
      </w:r>
      <w:r w:rsidRPr="000D7E91">
        <w:rPr>
          <w:sz w:val="20"/>
          <w:szCs w:val="20"/>
        </w:rPr>
        <w:t>а</w:t>
      </w:r>
      <w:r w:rsidRPr="000D7E91">
        <w:rPr>
          <w:sz w:val="20"/>
          <w:szCs w:val="20"/>
        </w:rPr>
        <w:t>ты поступления</w:t>
      </w:r>
      <w:proofErr w:type="gramEnd"/>
      <w:r w:rsidRPr="000D7E91">
        <w:rPr>
          <w:sz w:val="20"/>
          <w:szCs w:val="20"/>
        </w:rPr>
        <w:t xml:space="preserve"> денежных средств на расчетный счет Продавца.</w:t>
      </w:r>
    </w:p>
    <w:p w:rsidR="0091234C" w:rsidRPr="000D7E91" w:rsidRDefault="0091234C" w:rsidP="0091234C">
      <w:pPr>
        <w:widowControl w:val="0"/>
        <w:numPr>
          <w:ilvl w:val="0"/>
          <w:numId w:val="35"/>
        </w:numPr>
        <w:tabs>
          <w:tab w:val="left" w:pos="720"/>
          <w:tab w:val="left" w:pos="900"/>
          <w:tab w:val="left" w:pos="1080"/>
        </w:tabs>
        <w:spacing w:before="120" w:after="120"/>
        <w:ind w:left="357"/>
        <w:jc w:val="center"/>
        <w:outlineLvl w:val="0"/>
        <w:rPr>
          <w:b/>
          <w:bCs/>
          <w:sz w:val="20"/>
          <w:szCs w:val="20"/>
        </w:rPr>
      </w:pPr>
      <w:r w:rsidRPr="000D7E91">
        <w:rPr>
          <w:b/>
          <w:bCs/>
          <w:sz w:val="20"/>
          <w:szCs w:val="20"/>
        </w:rPr>
        <w:t>КАЧЕСТВО ТОВАРА</w:t>
      </w:r>
    </w:p>
    <w:p w:rsidR="0091234C" w:rsidRPr="000D7E91" w:rsidRDefault="0091234C" w:rsidP="0091234C">
      <w:pPr>
        <w:tabs>
          <w:tab w:val="left" w:pos="360"/>
          <w:tab w:val="left" w:pos="900"/>
          <w:tab w:val="left" w:pos="1080"/>
        </w:tabs>
        <w:rPr>
          <w:spacing w:val="-4"/>
          <w:sz w:val="20"/>
          <w:szCs w:val="20"/>
        </w:rPr>
      </w:pPr>
      <w:r w:rsidRPr="000D7E91">
        <w:rPr>
          <w:spacing w:val="-4"/>
          <w:sz w:val="20"/>
          <w:szCs w:val="20"/>
        </w:rPr>
        <w:t xml:space="preserve">6.1. Качество Товара должно соответствовать требованиям Технического регламента, действующих </w:t>
      </w:r>
      <w:proofErr w:type="spellStart"/>
      <w:r w:rsidRPr="000D7E91">
        <w:rPr>
          <w:spacing w:val="-4"/>
          <w:sz w:val="20"/>
          <w:szCs w:val="20"/>
        </w:rPr>
        <w:t>ГОСТов</w:t>
      </w:r>
      <w:proofErr w:type="spellEnd"/>
      <w:r w:rsidRPr="000D7E91">
        <w:rPr>
          <w:spacing w:val="-4"/>
          <w:sz w:val="20"/>
          <w:szCs w:val="20"/>
        </w:rPr>
        <w:t>, ТУ, иных нормативных актов РФ, подтверждаться при необходимости сертификатами завода-изготовителя и паспортами качес</w:t>
      </w:r>
      <w:r w:rsidRPr="000D7E91">
        <w:rPr>
          <w:spacing w:val="-4"/>
          <w:sz w:val="20"/>
          <w:szCs w:val="20"/>
        </w:rPr>
        <w:t>т</w:t>
      </w:r>
      <w:r w:rsidRPr="000D7E91">
        <w:rPr>
          <w:spacing w:val="-4"/>
          <w:sz w:val="20"/>
          <w:szCs w:val="20"/>
        </w:rPr>
        <w:t>ва либо надлежащим образом заверенными копиями таких документов, находящимися на Торговых точках и предо</w:t>
      </w:r>
      <w:r w:rsidRPr="000D7E91">
        <w:rPr>
          <w:spacing w:val="-4"/>
          <w:sz w:val="20"/>
          <w:szCs w:val="20"/>
        </w:rPr>
        <w:t>с</w:t>
      </w:r>
      <w:r w:rsidRPr="000D7E91">
        <w:rPr>
          <w:spacing w:val="-4"/>
          <w:sz w:val="20"/>
          <w:szCs w:val="20"/>
        </w:rPr>
        <w:t xml:space="preserve">тавляемых по первому требованию Покупателя. </w:t>
      </w:r>
    </w:p>
    <w:p w:rsidR="0091234C" w:rsidRPr="000D7E91" w:rsidRDefault="0091234C" w:rsidP="0091234C">
      <w:pPr>
        <w:rPr>
          <w:sz w:val="20"/>
          <w:szCs w:val="20"/>
        </w:rPr>
      </w:pPr>
      <w:r w:rsidRPr="000D7E91">
        <w:rPr>
          <w:sz w:val="20"/>
          <w:szCs w:val="20"/>
        </w:rPr>
        <w:t>6.2. Если в течение 24 (двадцати четырех) часов от времени получения Покупателем Товара в Торговой точке, Продавец по адресу указанному в разделе 11 настоящего Договора не получит письменного уведомления Покуп</w:t>
      </w:r>
      <w:r w:rsidRPr="000D7E91">
        <w:rPr>
          <w:sz w:val="20"/>
          <w:szCs w:val="20"/>
        </w:rPr>
        <w:t>а</w:t>
      </w:r>
      <w:r w:rsidRPr="000D7E91">
        <w:rPr>
          <w:sz w:val="20"/>
          <w:szCs w:val="20"/>
        </w:rPr>
        <w:t>теля об обнаружении несоответствия качества Товара, Товар, переданный Продавцом Покупателю по настоящему Договору, считается принятым надлежащего качества.</w:t>
      </w:r>
    </w:p>
    <w:p w:rsidR="0091234C" w:rsidRPr="000D7E91" w:rsidRDefault="0091234C" w:rsidP="0091234C">
      <w:pPr>
        <w:rPr>
          <w:sz w:val="20"/>
          <w:szCs w:val="20"/>
        </w:rPr>
      </w:pPr>
      <w:r w:rsidRPr="000D7E91">
        <w:rPr>
          <w:sz w:val="20"/>
          <w:szCs w:val="20"/>
        </w:rPr>
        <w:t>6.3. При предъявлении претензий по качеству и/или количеству полученного Товара Покупатель обязан предъ</w:t>
      </w:r>
      <w:r w:rsidRPr="000D7E91">
        <w:rPr>
          <w:sz w:val="20"/>
          <w:szCs w:val="20"/>
        </w:rPr>
        <w:t>я</w:t>
      </w:r>
      <w:r w:rsidRPr="000D7E91">
        <w:rPr>
          <w:sz w:val="20"/>
          <w:szCs w:val="20"/>
        </w:rPr>
        <w:t xml:space="preserve">вить Продавцу документ, подтверждающий факт получения Товара в Торговой точке - терминальный чек. </w:t>
      </w:r>
      <w:proofErr w:type="gramStart"/>
      <w:r w:rsidRPr="000D7E91">
        <w:rPr>
          <w:sz w:val="20"/>
          <w:szCs w:val="20"/>
        </w:rPr>
        <w:t>Ра</w:t>
      </w:r>
      <w:r w:rsidRPr="000D7E91">
        <w:rPr>
          <w:sz w:val="20"/>
          <w:szCs w:val="20"/>
        </w:rPr>
        <w:t>с</w:t>
      </w:r>
      <w:r w:rsidRPr="000D7E91">
        <w:rPr>
          <w:sz w:val="20"/>
          <w:szCs w:val="20"/>
        </w:rPr>
        <w:t>смотрение претензии по качеству возможно при предъявлении Покупателем акта независимой экспертизы, аккр</w:t>
      </w:r>
      <w:r w:rsidRPr="000D7E91">
        <w:rPr>
          <w:sz w:val="20"/>
          <w:szCs w:val="20"/>
        </w:rPr>
        <w:t>е</w:t>
      </w:r>
      <w:r w:rsidRPr="000D7E91">
        <w:rPr>
          <w:sz w:val="20"/>
          <w:szCs w:val="20"/>
        </w:rPr>
        <w:t>дитованной при Федеральном агентстве по техническому регулированию и метрологии (применительно к мото</w:t>
      </w:r>
      <w:r w:rsidRPr="000D7E91">
        <w:rPr>
          <w:sz w:val="20"/>
          <w:szCs w:val="20"/>
        </w:rPr>
        <w:t>р</w:t>
      </w:r>
      <w:r w:rsidRPr="000D7E91">
        <w:rPr>
          <w:sz w:val="20"/>
          <w:szCs w:val="20"/>
        </w:rPr>
        <w:t>ному топливу экспертная организация проводит отбор арбитражных проб на торговой точке, которая произвела отпуск топлива Покупателю, а также отбор проб из топливного бака/газового баллона автотранспортного средства по правилам ГОСТ 2517-85 (нефтепродукты)/ГОСТ 14921-78 (газ)).</w:t>
      </w:r>
      <w:proofErr w:type="gramEnd"/>
      <w:r w:rsidRPr="000D7E91">
        <w:rPr>
          <w:sz w:val="20"/>
          <w:szCs w:val="20"/>
        </w:rPr>
        <w:t xml:space="preserve"> Претензии по качеству полученного Товара не рассматриваются Продавцом в случае непредставления Покупателем терминального чека и акта независимой эк</w:t>
      </w:r>
      <w:r w:rsidRPr="000D7E91">
        <w:rPr>
          <w:sz w:val="20"/>
          <w:szCs w:val="20"/>
        </w:rPr>
        <w:t>с</w:t>
      </w:r>
      <w:r w:rsidRPr="000D7E91">
        <w:rPr>
          <w:sz w:val="20"/>
          <w:szCs w:val="20"/>
        </w:rPr>
        <w:t>пертизы. Претензии по количеству полученного Товара не рассматриваются Продавцом в случае непредставления Покупателем терминального чека.</w:t>
      </w:r>
    </w:p>
    <w:p w:rsidR="0091234C" w:rsidRPr="000D7E91" w:rsidRDefault="0091234C" w:rsidP="0091234C">
      <w:pPr>
        <w:tabs>
          <w:tab w:val="left" w:pos="900"/>
          <w:tab w:val="left" w:pos="1080"/>
        </w:tabs>
        <w:rPr>
          <w:spacing w:val="-4"/>
          <w:sz w:val="20"/>
          <w:szCs w:val="20"/>
        </w:rPr>
      </w:pPr>
      <w:r w:rsidRPr="000D7E91">
        <w:rPr>
          <w:spacing w:val="-4"/>
          <w:sz w:val="20"/>
          <w:szCs w:val="20"/>
        </w:rPr>
        <w:lastRenderedPageBreak/>
        <w:t>6.4. При обнаружении несоответствия качества Товара Покупатель обязан предпринять все необходимые действия по сообщению и вызову представителей Продавца, составлению Актов, оформлению документов, обеспечению сохранн</w:t>
      </w:r>
      <w:r w:rsidRPr="000D7E91">
        <w:rPr>
          <w:spacing w:val="-4"/>
          <w:sz w:val="20"/>
          <w:szCs w:val="20"/>
        </w:rPr>
        <w:t>о</w:t>
      </w:r>
      <w:r w:rsidRPr="000D7E91">
        <w:rPr>
          <w:spacing w:val="-4"/>
          <w:sz w:val="20"/>
          <w:szCs w:val="20"/>
        </w:rPr>
        <w:t>сти принятого Товара и иные действия, фиксирующие и подтверждающие факт несоответствия Товара по качеству.</w:t>
      </w:r>
    </w:p>
    <w:p w:rsidR="0091234C" w:rsidRPr="000D7E91" w:rsidRDefault="0091234C" w:rsidP="0091234C">
      <w:pPr>
        <w:widowControl w:val="0"/>
        <w:numPr>
          <w:ilvl w:val="0"/>
          <w:numId w:val="33"/>
        </w:numPr>
        <w:tabs>
          <w:tab w:val="left" w:pos="720"/>
        </w:tabs>
        <w:spacing w:before="120" w:after="120"/>
        <w:ind w:left="357"/>
        <w:jc w:val="center"/>
        <w:rPr>
          <w:b/>
          <w:sz w:val="20"/>
          <w:szCs w:val="20"/>
        </w:rPr>
      </w:pPr>
      <w:r w:rsidRPr="000D7E91">
        <w:rPr>
          <w:b/>
          <w:sz w:val="20"/>
          <w:szCs w:val="20"/>
        </w:rPr>
        <w:t>ОТВЕТСТВЕННОСТЬ СТОРОН</w:t>
      </w:r>
    </w:p>
    <w:p w:rsidR="0091234C" w:rsidRPr="000D7E91" w:rsidRDefault="0091234C" w:rsidP="0091234C">
      <w:pPr>
        <w:tabs>
          <w:tab w:val="left" w:pos="720"/>
          <w:tab w:val="left" w:pos="900"/>
        </w:tabs>
        <w:rPr>
          <w:sz w:val="20"/>
          <w:szCs w:val="20"/>
        </w:rPr>
      </w:pPr>
      <w:r w:rsidRPr="000D7E91">
        <w:rPr>
          <w:sz w:val="20"/>
          <w:szCs w:val="20"/>
        </w:rPr>
        <w:t>7.1. За неисполнение либо ненадлежащее исполнение обязательств по настоящему Договору Стороны несут о</w:t>
      </w:r>
      <w:r w:rsidRPr="000D7E91">
        <w:rPr>
          <w:sz w:val="20"/>
          <w:szCs w:val="20"/>
        </w:rPr>
        <w:t>т</w:t>
      </w:r>
      <w:r w:rsidRPr="000D7E91">
        <w:rPr>
          <w:sz w:val="20"/>
          <w:szCs w:val="20"/>
        </w:rPr>
        <w:t>ветственность в соответствии с законодательством Российской Федерации.</w:t>
      </w:r>
    </w:p>
    <w:p w:rsidR="0091234C" w:rsidRPr="000D7E91" w:rsidRDefault="0091234C" w:rsidP="0091234C">
      <w:pPr>
        <w:tabs>
          <w:tab w:val="left" w:pos="720"/>
          <w:tab w:val="left" w:pos="900"/>
        </w:tabs>
        <w:rPr>
          <w:sz w:val="20"/>
          <w:szCs w:val="20"/>
        </w:rPr>
      </w:pPr>
      <w:r w:rsidRPr="000D7E91">
        <w:rPr>
          <w:sz w:val="20"/>
          <w:szCs w:val="20"/>
        </w:rPr>
        <w:t>7.2. В случае возникновения споров, требований или разногласий, которые могут возникнуть между Сторонами по применению или толкованию настоящего Договора, Стороны примут меры к их разрешению в претензионном порядке.</w:t>
      </w:r>
    </w:p>
    <w:p w:rsidR="0091234C" w:rsidRPr="000D7E91" w:rsidRDefault="0091234C" w:rsidP="0091234C">
      <w:pPr>
        <w:tabs>
          <w:tab w:val="left" w:pos="720"/>
          <w:tab w:val="left" w:pos="900"/>
        </w:tabs>
        <w:rPr>
          <w:sz w:val="20"/>
          <w:szCs w:val="20"/>
        </w:rPr>
      </w:pPr>
      <w:r w:rsidRPr="000D7E91">
        <w:rPr>
          <w:sz w:val="20"/>
          <w:szCs w:val="20"/>
        </w:rPr>
        <w:t>7.3. При соблюдении Покупателем всех условий настоящего Договора, Продавец несет ответственность за возврат неиспользованных Покупателем на приобретение Товаров сумм аванса, в том числе суммы минимального бала</w:t>
      </w:r>
      <w:r w:rsidRPr="000D7E91">
        <w:rPr>
          <w:sz w:val="20"/>
          <w:szCs w:val="20"/>
        </w:rPr>
        <w:t>н</w:t>
      </w:r>
      <w:r w:rsidRPr="000D7E91">
        <w:rPr>
          <w:sz w:val="20"/>
          <w:szCs w:val="20"/>
        </w:rPr>
        <w:t>са.</w:t>
      </w:r>
    </w:p>
    <w:p w:rsidR="0091234C" w:rsidRPr="000D7E91" w:rsidRDefault="0091234C" w:rsidP="0091234C">
      <w:pPr>
        <w:tabs>
          <w:tab w:val="left" w:pos="720"/>
          <w:tab w:val="left" w:pos="900"/>
        </w:tabs>
        <w:rPr>
          <w:sz w:val="20"/>
          <w:szCs w:val="20"/>
        </w:rPr>
      </w:pPr>
      <w:r w:rsidRPr="000D7E91">
        <w:rPr>
          <w:sz w:val="20"/>
          <w:szCs w:val="20"/>
        </w:rPr>
        <w:t>7.4. Продавец несет ответственность за реальный ущерб, причиненный Покупателю, в случае нарушения им ср</w:t>
      </w:r>
      <w:r w:rsidRPr="000D7E91">
        <w:rPr>
          <w:sz w:val="20"/>
          <w:szCs w:val="20"/>
        </w:rPr>
        <w:t>о</w:t>
      </w:r>
      <w:r w:rsidRPr="000D7E91">
        <w:rPr>
          <w:sz w:val="20"/>
          <w:szCs w:val="20"/>
        </w:rPr>
        <w:t>ков приостановки (прекращения) отпуска Товаров по Карте установленных подпунктом 4.1.2. настоящего Догов</w:t>
      </w:r>
      <w:r w:rsidRPr="000D7E91">
        <w:rPr>
          <w:sz w:val="20"/>
          <w:szCs w:val="20"/>
        </w:rPr>
        <w:t>о</w:t>
      </w:r>
      <w:r w:rsidRPr="000D7E91">
        <w:rPr>
          <w:sz w:val="20"/>
          <w:szCs w:val="20"/>
        </w:rPr>
        <w:t>ра.</w:t>
      </w:r>
    </w:p>
    <w:p w:rsidR="0091234C" w:rsidRPr="000D7E91" w:rsidRDefault="0091234C" w:rsidP="0091234C">
      <w:pPr>
        <w:tabs>
          <w:tab w:val="left" w:pos="720"/>
          <w:tab w:val="left" w:pos="900"/>
        </w:tabs>
        <w:rPr>
          <w:sz w:val="20"/>
          <w:szCs w:val="20"/>
        </w:rPr>
      </w:pPr>
      <w:r w:rsidRPr="000D7E91">
        <w:rPr>
          <w:sz w:val="20"/>
          <w:szCs w:val="20"/>
        </w:rPr>
        <w:t>7.5. Претензии в рамках исполнения настоящего Договора должны быть рассмотрены в течение 10 (десяти) раб</w:t>
      </w:r>
      <w:r w:rsidRPr="000D7E91">
        <w:rPr>
          <w:sz w:val="20"/>
          <w:szCs w:val="20"/>
        </w:rPr>
        <w:t>о</w:t>
      </w:r>
      <w:r w:rsidRPr="000D7E91">
        <w:rPr>
          <w:sz w:val="20"/>
          <w:szCs w:val="20"/>
        </w:rPr>
        <w:t>чих дней с момента их получения другой Стороной. О результатах рассмотрения претензии сообщается в пис</w:t>
      </w:r>
      <w:r w:rsidRPr="000D7E91">
        <w:rPr>
          <w:sz w:val="20"/>
          <w:szCs w:val="20"/>
        </w:rPr>
        <w:t>ь</w:t>
      </w:r>
      <w:r w:rsidRPr="000D7E91">
        <w:rPr>
          <w:sz w:val="20"/>
          <w:szCs w:val="20"/>
        </w:rPr>
        <w:t xml:space="preserve">менном виде. </w:t>
      </w:r>
    </w:p>
    <w:p w:rsidR="0091234C" w:rsidRPr="000D7E91" w:rsidRDefault="0091234C" w:rsidP="0091234C">
      <w:pPr>
        <w:tabs>
          <w:tab w:val="left" w:pos="720"/>
          <w:tab w:val="left" w:pos="900"/>
        </w:tabs>
        <w:rPr>
          <w:sz w:val="20"/>
          <w:szCs w:val="20"/>
        </w:rPr>
      </w:pPr>
      <w:r w:rsidRPr="000D7E91">
        <w:rPr>
          <w:sz w:val="20"/>
          <w:szCs w:val="20"/>
        </w:rPr>
        <w:t>7.6. В случае неудовлетворения претензии и/или невозможности урегулировать спор иными способами, спор п</w:t>
      </w:r>
      <w:r w:rsidRPr="000D7E91">
        <w:rPr>
          <w:sz w:val="20"/>
          <w:szCs w:val="20"/>
        </w:rPr>
        <w:t>е</w:t>
      </w:r>
      <w:r w:rsidRPr="000D7E91">
        <w:rPr>
          <w:sz w:val="20"/>
          <w:szCs w:val="20"/>
        </w:rPr>
        <w:t>редаётся на рассмотрение Арбитражного суда в соответствии действующего законодательства.</w:t>
      </w:r>
    </w:p>
    <w:p w:rsidR="0091234C" w:rsidRPr="000D7E91" w:rsidRDefault="0091234C" w:rsidP="0091234C">
      <w:pPr>
        <w:rPr>
          <w:rFonts w:eastAsia="Calibri"/>
          <w:sz w:val="20"/>
          <w:szCs w:val="20"/>
        </w:rPr>
      </w:pPr>
      <w:r w:rsidRPr="000D7E91">
        <w:rPr>
          <w:rFonts w:eastAsia="Calibri"/>
          <w:sz w:val="20"/>
          <w:szCs w:val="20"/>
        </w:rPr>
        <w:t xml:space="preserve">7.7. В случае нарушения сроков погашения задолженности, установленных в пункте 4.3.9. настоящего Договора, Покупатель обязуется уплатить Продавцу неустойку в размере 0,1 процент от суммы задолженности за каждый день просрочки. </w:t>
      </w:r>
    </w:p>
    <w:p w:rsidR="0091234C" w:rsidRPr="000D7E91" w:rsidRDefault="0091234C" w:rsidP="0091234C">
      <w:pPr>
        <w:rPr>
          <w:rFonts w:eastAsia="Calibri"/>
          <w:sz w:val="20"/>
          <w:szCs w:val="20"/>
        </w:rPr>
      </w:pPr>
      <w:r w:rsidRPr="000D7E91">
        <w:rPr>
          <w:rFonts w:eastAsia="Calibri"/>
          <w:sz w:val="20"/>
          <w:szCs w:val="20"/>
        </w:rPr>
        <w:t>7.8. Предусмотренные настоящим договором пени и штраф считаются начисленными с момента их признания Стороной договора, либо с момента вступления в силу соответствующего решения суда.</w:t>
      </w:r>
    </w:p>
    <w:p w:rsidR="0091234C" w:rsidRPr="000D7E91" w:rsidRDefault="0091234C" w:rsidP="0091234C">
      <w:pPr>
        <w:widowControl w:val="0"/>
        <w:numPr>
          <w:ilvl w:val="0"/>
          <w:numId w:val="33"/>
        </w:numPr>
        <w:spacing w:before="120" w:after="120"/>
        <w:ind w:left="357"/>
        <w:jc w:val="center"/>
        <w:rPr>
          <w:b/>
          <w:sz w:val="20"/>
          <w:szCs w:val="20"/>
        </w:rPr>
      </w:pPr>
      <w:r w:rsidRPr="000D7E91">
        <w:rPr>
          <w:b/>
          <w:sz w:val="20"/>
          <w:szCs w:val="20"/>
        </w:rPr>
        <w:t>ВСТУПЛЕНИЕ В СИЛУ, СРОК ДЕЙСТВИЯ И ПОРЯДОК ПРЕКРАЩЕНИЯ ДОГОВОРА</w:t>
      </w:r>
    </w:p>
    <w:p w:rsidR="0091234C" w:rsidRPr="000D7E91" w:rsidRDefault="0091234C" w:rsidP="0091234C">
      <w:pPr>
        <w:widowControl w:val="0"/>
        <w:numPr>
          <w:ilvl w:val="1"/>
          <w:numId w:val="33"/>
        </w:numPr>
        <w:tabs>
          <w:tab w:val="num" w:pos="426"/>
        </w:tabs>
        <w:spacing w:before="60" w:after="0"/>
        <w:rPr>
          <w:sz w:val="20"/>
          <w:szCs w:val="20"/>
        </w:rPr>
      </w:pPr>
      <w:r w:rsidRPr="000D7E91">
        <w:rPr>
          <w:sz w:val="20"/>
          <w:szCs w:val="20"/>
        </w:rPr>
        <w:t>Настоящий Договор вступает в силу со дня подписания его Сторонами и действует до «</w:t>
      </w:r>
      <w:r w:rsidR="006F78A4">
        <w:rPr>
          <w:sz w:val="20"/>
          <w:szCs w:val="20"/>
        </w:rPr>
        <w:t>30» июня</w:t>
      </w:r>
      <w:r w:rsidRPr="000D7E91">
        <w:rPr>
          <w:sz w:val="20"/>
          <w:szCs w:val="20"/>
        </w:rPr>
        <w:t xml:space="preserve"> 201</w:t>
      </w:r>
      <w:r w:rsidR="006F78A4">
        <w:rPr>
          <w:sz w:val="20"/>
          <w:szCs w:val="20"/>
        </w:rPr>
        <w:t>9</w:t>
      </w:r>
      <w:r w:rsidRPr="000D7E91">
        <w:rPr>
          <w:sz w:val="20"/>
          <w:szCs w:val="20"/>
        </w:rPr>
        <w:t xml:space="preserve"> года, а в части финансовых взаиморасчетов между сторонами до полного их завершения.</w:t>
      </w:r>
    </w:p>
    <w:p w:rsidR="0091234C" w:rsidRPr="000D7E91" w:rsidRDefault="0091234C" w:rsidP="0091234C">
      <w:pPr>
        <w:widowControl w:val="0"/>
        <w:numPr>
          <w:ilvl w:val="1"/>
          <w:numId w:val="33"/>
        </w:numPr>
        <w:tabs>
          <w:tab w:val="num" w:pos="426"/>
        </w:tabs>
        <w:spacing w:before="60" w:after="0"/>
        <w:rPr>
          <w:sz w:val="20"/>
          <w:szCs w:val="20"/>
        </w:rPr>
      </w:pPr>
      <w:r w:rsidRPr="000D7E91">
        <w:rPr>
          <w:sz w:val="20"/>
          <w:szCs w:val="20"/>
        </w:rPr>
        <w:t>Если ни одна из Сторон в срок за 15 (пятнадцать) календарных дней до истечения срока действия настоящего Договора не уведомит другую Сторону о своём намерении его расторгнуть, то настоящий Договор считается автоматически пролонгированным на каждый последующий календарный год на тех же условиях.</w:t>
      </w:r>
    </w:p>
    <w:p w:rsidR="0091234C" w:rsidRPr="000D7E91" w:rsidRDefault="0091234C" w:rsidP="0091234C">
      <w:pPr>
        <w:tabs>
          <w:tab w:val="num" w:pos="0"/>
          <w:tab w:val="num" w:pos="480"/>
        </w:tabs>
        <w:rPr>
          <w:sz w:val="20"/>
          <w:szCs w:val="20"/>
        </w:rPr>
      </w:pPr>
      <w:r w:rsidRPr="000D7E91">
        <w:rPr>
          <w:sz w:val="20"/>
          <w:szCs w:val="20"/>
        </w:rPr>
        <w:t xml:space="preserve">8.3. Настоящий </w:t>
      </w:r>
      <w:proofErr w:type="gramStart"/>
      <w:r w:rsidRPr="000D7E91">
        <w:rPr>
          <w:sz w:val="20"/>
          <w:szCs w:val="20"/>
        </w:rPr>
        <w:t>Договор</w:t>
      </w:r>
      <w:proofErr w:type="gramEnd"/>
      <w:r w:rsidRPr="000D7E91">
        <w:rPr>
          <w:sz w:val="20"/>
          <w:szCs w:val="20"/>
        </w:rPr>
        <w:t xml:space="preserve"> может быть расторгнут в одностороннем порядке по инициативе любой из Сторон при условии предварительного уведомления другой Стороны в письменном виде не позднее, чем за 15 (пятнадцать) календарных дней до даты расторжения Договора.</w:t>
      </w:r>
    </w:p>
    <w:p w:rsidR="0091234C" w:rsidRPr="000D7E91" w:rsidRDefault="0091234C" w:rsidP="0091234C">
      <w:pPr>
        <w:tabs>
          <w:tab w:val="num" w:pos="180"/>
          <w:tab w:val="num" w:pos="360"/>
        </w:tabs>
        <w:rPr>
          <w:sz w:val="20"/>
          <w:szCs w:val="20"/>
        </w:rPr>
      </w:pPr>
      <w:r w:rsidRPr="000D7E91">
        <w:rPr>
          <w:sz w:val="20"/>
          <w:szCs w:val="20"/>
        </w:rPr>
        <w:t xml:space="preserve">8.4. Настоящий </w:t>
      </w:r>
      <w:proofErr w:type="gramStart"/>
      <w:r w:rsidRPr="000D7E91">
        <w:rPr>
          <w:sz w:val="20"/>
          <w:szCs w:val="20"/>
        </w:rPr>
        <w:t>Договор</w:t>
      </w:r>
      <w:proofErr w:type="gramEnd"/>
      <w:r w:rsidRPr="000D7E91">
        <w:rPr>
          <w:sz w:val="20"/>
          <w:szCs w:val="20"/>
        </w:rPr>
        <w:t xml:space="preserve"> может быть расторгнут по соглашению Сторон и считается расторгнутым с момента по</w:t>
      </w:r>
      <w:r w:rsidRPr="000D7E91">
        <w:rPr>
          <w:sz w:val="20"/>
          <w:szCs w:val="20"/>
        </w:rPr>
        <w:t>д</w:t>
      </w:r>
      <w:r w:rsidRPr="000D7E91">
        <w:rPr>
          <w:sz w:val="20"/>
          <w:szCs w:val="20"/>
        </w:rPr>
        <w:t xml:space="preserve">писания данного соглашения Сторонами. </w:t>
      </w:r>
    </w:p>
    <w:p w:rsidR="0091234C" w:rsidRPr="000D7E91" w:rsidRDefault="0091234C" w:rsidP="0091234C">
      <w:pPr>
        <w:widowControl w:val="0"/>
        <w:tabs>
          <w:tab w:val="num" w:pos="480"/>
        </w:tabs>
        <w:rPr>
          <w:sz w:val="20"/>
          <w:szCs w:val="20"/>
        </w:rPr>
      </w:pPr>
      <w:r w:rsidRPr="000D7E91">
        <w:rPr>
          <w:sz w:val="20"/>
          <w:szCs w:val="20"/>
        </w:rPr>
        <w:t xml:space="preserve">8.5. В случае расторжения настоящего Договора или истечения срока его действия, Покупатель </w:t>
      </w:r>
      <w:proofErr w:type="gramStart"/>
      <w:r w:rsidRPr="000D7E91">
        <w:rPr>
          <w:sz w:val="20"/>
          <w:szCs w:val="20"/>
        </w:rPr>
        <w:t>оплачивает сто</w:t>
      </w:r>
      <w:r w:rsidRPr="000D7E91">
        <w:rPr>
          <w:sz w:val="20"/>
          <w:szCs w:val="20"/>
        </w:rPr>
        <w:t>и</w:t>
      </w:r>
      <w:r w:rsidRPr="000D7E91">
        <w:rPr>
          <w:sz w:val="20"/>
          <w:szCs w:val="20"/>
        </w:rPr>
        <w:t>мость фактически</w:t>
      </w:r>
      <w:proofErr w:type="gramEnd"/>
      <w:r w:rsidRPr="000D7E91">
        <w:rPr>
          <w:sz w:val="20"/>
          <w:szCs w:val="20"/>
        </w:rPr>
        <w:t xml:space="preserve"> приобретенных на момент расторжения Договора Товаров. При наличии не использованной Покупателем суммы предварительной оплаты (аванса), перечисленной на основании п.5.4 Договора, Продавец возвращает Покупателю на расчетный счет сумму неиспользованного аванса в течение 10 (Десяти) рабочих дней с момента сверки Сторонами взаимных обязательств и подписания Акта сверки.  </w:t>
      </w:r>
    </w:p>
    <w:p w:rsidR="0091234C" w:rsidRPr="000D7E91" w:rsidRDefault="0091234C" w:rsidP="0091234C">
      <w:pPr>
        <w:tabs>
          <w:tab w:val="num" w:pos="360"/>
        </w:tabs>
        <w:rPr>
          <w:sz w:val="20"/>
          <w:szCs w:val="20"/>
        </w:rPr>
      </w:pPr>
      <w:r w:rsidRPr="000D7E91">
        <w:rPr>
          <w:sz w:val="20"/>
          <w:szCs w:val="20"/>
        </w:rPr>
        <w:t>8.6. При расторжении или истечении срока действия настоящего Договора Стороны не позднее 5 числа месяца следующего за месяцем блокировки карт проводят сверку взаимных обязательств, оформляемую актом сверки, и проводят окончательный расчет в течение 10 (десяти) рабочих дней с момента подписания акта сверки взаимора</w:t>
      </w:r>
      <w:r w:rsidRPr="000D7E91">
        <w:rPr>
          <w:sz w:val="20"/>
          <w:szCs w:val="20"/>
        </w:rPr>
        <w:t>с</w:t>
      </w:r>
      <w:r w:rsidRPr="000D7E91">
        <w:rPr>
          <w:sz w:val="20"/>
          <w:szCs w:val="20"/>
        </w:rPr>
        <w:t>четов, при условии исполнения Покупателем п. 3.2 Договора.</w:t>
      </w:r>
    </w:p>
    <w:p w:rsidR="0091234C" w:rsidRPr="000D7E91" w:rsidRDefault="0091234C" w:rsidP="0091234C">
      <w:pPr>
        <w:widowControl w:val="0"/>
        <w:numPr>
          <w:ilvl w:val="0"/>
          <w:numId w:val="33"/>
        </w:numPr>
        <w:tabs>
          <w:tab w:val="left" w:pos="720"/>
          <w:tab w:val="left" w:pos="900"/>
          <w:tab w:val="left" w:pos="1080"/>
        </w:tabs>
        <w:spacing w:before="60" w:after="0"/>
        <w:jc w:val="center"/>
        <w:outlineLvl w:val="0"/>
        <w:rPr>
          <w:b/>
          <w:bCs/>
          <w:sz w:val="20"/>
          <w:szCs w:val="20"/>
        </w:rPr>
      </w:pPr>
      <w:r w:rsidRPr="000D7E91">
        <w:rPr>
          <w:b/>
          <w:bCs/>
          <w:sz w:val="20"/>
          <w:szCs w:val="20"/>
        </w:rPr>
        <w:t>ОБСТОЯТЕЛЬСТВА НЕПРЕОДОЛИМОЙ СИЛЫ</w:t>
      </w:r>
    </w:p>
    <w:p w:rsidR="0091234C" w:rsidRPr="000D7E91" w:rsidRDefault="0091234C" w:rsidP="0091234C">
      <w:pPr>
        <w:widowControl w:val="0"/>
        <w:numPr>
          <w:ilvl w:val="1"/>
          <w:numId w:val="34"/>
        </w:numPr>
        <w:tabs>
          <w:tab w:val="num" w:pos="180"/>
          <w:tab w:val="left" w:pos="360"/>
          <w:tab w:val="left" w:pos="900"/>
          <w:tab w:val="left" w:pos="1080"/>
        </w:tabs>
        <w:spacing w:before="120" w:after="120"/>
        <w:rPr>
          <w:sz w:val="20"/>
          <w:szCs w:val="20"/>
        </w:rPr>
      </w:pPr>
      <w:r w:rsidRPr="000D7E91">
        <w:rPr>
          <w:sz w:val="20"/>
          <w:szCs w:val="20"/>
        </w:rPr>
        <w:t>Стороны освобождаются от ответственности за неисполнение или ненадлежащее исполнение обязательств по Договору в случае возникновения обстоятельств непреодолимой силы, которые ни одна из Сторон была не в состоянии предвидеть и/или предотвратить разумными мерами, и которые повлияли на исполнение Сторон</w:t>
      </w:r>
      <w:r w:rsidRPr="000D7E91">
        <w:rPr>
          <w:sz w:val="20"/>
          <w:szCs w:val="20"/>
        </w:rPr>
        <w:t>а</w:t>
      </w:r>
      <w:r w:rsidRPr="000D7E91">
        <w:rPr>
          <w:sz w:val="20"/>
          <w:szCs w:val="20"/>
        </w:rPr>
        <w:t>ми своих обязательств по Договору.</w:t>
      </w:r>
    </w:p>
    <w:p w:rsidR="0091234C" w:rsidRPr="000D7E91" w:rsidRDefault="0091234C" w:rsidP="0091234C">
      <w:pPr>
        <w:widowControl w:val="0"/>
        <w:numPr>
          <w:ilvl w:val="1"/>
          <w:numId w:val="34"/>
        </w:numPr>
        <w:tabs>
          <w:tab w:val="num" w:pos="180"/>
          <w:tab w:val="left" w:pos="360"/>
          <w:tab w:val="left" w:pos="900"/>
          <w:tab w:val="left" w:pos="1080"/>
        </w:tabs>
        <w:spacing w:before="60" w:after="0"/>
        <w:rPr>
          <w:sz w:val="20"/>
          <w:szCs w:val="20"/>
        </w:rPr>
      </w:pPr>
      <w:r w:rsidRPr="000D7E91">
        <w:rPr>
          <w:sz w:val="20"/>
          <w:szCs w:val="20"/>
        </w:rPr>
        <w:t>К обстоятельствам непреодолимой силы относятся события, на которые Стороны не могут оказать влияния и за возникновение которых они не несут ответственности, например, землетрясения, наводнения, ураганы и другие стихийные бедствия; войны, военные действия, пожары, аварии, а также постановления или распор</w:t>
      </w:r>
      <w:r w:rsidRPr="000D7E91">
        <w:rPr>
          <w:sz w:val="20"/>
          <w:szCs w:val="20"/>
        </w:rPr>
        <w:t>я</w:t>
      </w:r>
      <w:r w:rsidRPr="000D7E91">
        <w:rPr>
          <w:sz w:val="20"/>
          <w:szCs w:val="20"/>
        </w:rPr>
        <w:t>жения органов государственной власти.</w:t>
      </w:r>
    </w:p>
    <w:p w:rsidR="0091234C" w:rsidRPr="000D7E91" w:rsidRDefault="0091234C" w:rsidP="0091234C">
      <w:pPr>
        <w:widowControl w:val="0"/>
        <w:numPr>
          <w:ilvl w:val="1"/>
          <w:numId w:val="34"/>
        </w:numPr>
        <w:tabs>
          <w:tab w:val="num" w:pos="180"/>
          <w:tab w:val="left" w:pos="360"/>
          <w:tab w:val="left" w:pos="900"/>
          <w:tab w:val="left" w:pos="1080"/>
        </w:tabs>
        <w:spacing w:before="60" w:after="0"/>
        <w:rPr>
          <w:snapToGrid w:val="0"/>
          <w:sz w:val="20"/>
          <w:szCs w:val="20"/>
        </w:rPr>
      </w:pPr>
      <w:proofErr w:type="gramStart"/>
      <w:r w:rsidRPr="000D7E91">
        <w:rPr>
          <w:sz w:val="20"/>
          <w:szCs w:val="20"/>
        </w:rPr>
        <w:t>Сторона, которая не в состоянии выполнить свои обязательства по Договору в силу возникновения обсто</w:t>
      </w:r>
      <w:r w:rsidRPr="000D7E91">
        <w:rPr>
          <w:sz w:val="20"/>
          <w:szCs w:val="20"/>
        </w:rPr>
        <w:t>я</w:t>
      </w:r>
      <w:r w:rsidRPr="000D7E91">
        <w:rPr>
          <w:sz w:val="20"/>
          <w:szCs w:val="20"/>
        </w:rPr>
        <w:t>тельств непреодолимой силы, обязана в течение 5 (пяти) рабочих дней информировать другую Сторону о н</w:t>
      </w:r>
      <w:r w:rsidRPr="000D7E91">
        <w:rPr>
          <w:sz w:val="20"/>
          <w:szCs w:val="20"/>
        </w:rPr>
        <w:t>а</w:t>
      </w:r>
      <w:r w:rsidRPr="000D7E91">
        <w:rPr>
          <w:sz w:val="20"/>
          <w:szCs w:val="20"/>
        </w:rPr>
        <w:t>ступлении таких обстоятельств в письменной форме и сообщить данные о характере обстоятельств, дать оценку их влияния на исполнение и возможный срок исполнения обязательств по Договору.</w:t>
      </w:r>
      <w:proofErr w:type="gramEnd"/>
    </w:p>
    <w:p w:rsidR="0091234C" w:rsidRPr="000D7E91" w:rsidRDefault="0091234C" w:rsidP="0091234C">
      <w:pPr>
        <w:widowControl w:val="0"/>
        <w:numPr>
          <w:ilvl w:val="1"/>
          <w:numId w:val="34"/>
        </w:numPr>
        <w:tabs>
          <w:tab w:val="num" w:pos="180"/>
          <w:tab w:val="left" w:pos="360"/>
          <w:tab w:val="left" w:pos="900"/>
          <w:tab w:val="left" w:pos="1080"/>
        </w:tabs>
        <w:spacing w:before="60" w:after="0"/>
        <w:rPr>
          <w:snapToGrid w:val="0"/>
          <w:sz w:val="20"/>
          <w:szCs w:val="20"/>
        </w:rPr>
      </w:pPr>
      <w:r w:rsidRPr="000D7E91">
        <w:rPr>
          <w:snapToGrid w:val="0"/>
          <w:sz w:val="20"/>
          <w:szCs w:val="20"/>
        </w:rPr>
        <w:lastRenderedPageBreak/>
        <w:t xml:space="preserve"> Не извещение и/или несвоевременное извещение другой Стороны согласно п.9.3. настоящего Договора вл</w:t>
      </w:r>
      <w:r w:rsidRPr="000D7E91">
        <w:rPr>
          <w:snapToGrid w:val="0"/>
          <w:sz w:val="20"/>
          <w:szCs w:val="20"/>
        </w:rPr>
        <w:t>е</w:t>
      </w:r>
      <w:r w:rsidRPr="000D7E91">
        <w:rPr>
          <w:snapToGrid w:val="0"/>
          <w:sz w:val="20"/>
          <w:szCs w:val="20"/>
        </w:rPr>
        <w:t>чет за собой утрату Стороной права ссылаться на эти обстоятельства.</w:t>
      </w:r>
    </w:p>
    <w:p w:rsidR="0091234C" w:rsidRPr="000D7E91" w:rsidRDefault="0091234C" w:rsidP="0091234C">
      <w:pPr>
        <w:widowControl w:val="0"/>
        <w:numPr>
          <w:ilvl w:val="1"/>
          <w:numId w:val="34"/>
        </w:numPr>
        <w:tabs>
          <w:tab w:val="num" w:pos="180"/>
          <w:tab w:val="left" w:pos="360"/>
          <w:tab w:val="left" w:pos="900"/>
          <w:tab w:val="left" w:pos="1080"/>
          <w:tab w:val="num" w:pos="1494"/>
        </w:tabs>
        <w:spacing w:before="60" w:after="0"/>
        <w:rPr>
          <w:snapToGrid w:val="0"/>
          <w:sz w:val="20"/>
          <w:szCs w:val="20"/>
        </w:rPr>
      </w:pPr>
      <w:r w:rsidRPr="000D7E91">
        <w:rPr>
          <w:snapToGrid w:val="0"/>
          <w:sz w:val="20"/>
          <w:szCs w:val="20"/>
        </w:rPr>
        <w:t>Подтверждением наличия и продолжительности действия обстоятельств непреодолимой силы будут являться документы, выданные компетентным государственным органом.</w:t>
      </w:r>
    </w:p>
    <w:p w:rsidR="0091234C" w:rsidRPr="000D7E91" w:rsidRDefault="0091234C" w:rsidP="0091234C">
      <w:pPr>
        <w:widowControl w:val="0"/>
        <w:numPr>
          <w:ilvl w:val="1"/>
          <w:numId w:val="34"/>
        </w:numPr>
        <w:tabs>
          <w:tab w:val="num" w:pos="180"/>
          <w:tab w:val="left" w:pos="360"/>
          <w:tab w:val="left" w:pos="900"/>
          <w:tab w:val="left" w:pos="1080"/>
        </w:tabs>
        <w:spacing w:before="60" w:after="0"/>
        <w:rPr>
          <w:snapToGrid w:val="0"/>
          <w:sz w:val="20"/>
          <w:szCs w:val="20"/>
        </w:rPr>
      </w:pPr>
      <w:r w:rsidRPr="000D7E91">
        <w:rPr>
          <w:snapToGrid w:val="0"/>
          <w:sz w:val="20"/>
          <w:szCs w:val="20"/>
        </w:rPr>
        <w:t xml:space="preserve"> Если подобные обстоятельства продлятся более 20 (двадцати) календарных дней подряд, то любая из Сторон вправе расторгнуть Договор в одностороннем порядке, известив об этом другую Сторону за 5 (пять) рабочих дней до даты предполагаемого расторжения. </w:t>
      </w:r>
    </w:p>
    <w:p w:rsidR="0091234C" w:rsidRPr="000D7E91" w:rsidRDefault="0091234C" w:rsidP="0091234C">
      <w:pPr>
        <w:widowControl w:val="0"/>
        <w:spacing w:before="120" w:after="120"/>
        <w:jc w:val="center"/>
        <w:rPr>
          <w:b/>
          <w:sz w:val="20"/>
          <w:szCs w:val="20"/>
        </w:rPr>
      </w:pPr>
      <w:r w:rsidRPr="000D7E91">
        <w:rPr>
          <w:b/>
          <w:sz w:val="20"/>
          <w:szCs w:val="20"/>
        </w:rPr>
        <w:t>10. ДОПОЛНИТЕЛЬНЫЕ ПОЛОЖЕНИЯ</w:t>
      </w:r>
    </w:p>
    <w:p w:rsidR="0091234C" w:rsidRPr="000D7E91" w:rsidRDefault="0091234C" w:rsidP="0091234C">
      <w:pPr>
        <w:widowControl w:val="0"/>
        <w:rPr>
          <w:sz w:val="20"/>
          <w:szCs w:val="20"/>
        </w:rPr>
      </w:pPr>
      <w:r w:rsidRPr="000D7E91">
        <w:rPr>
          <w:sz w:val="20"/>
          <w:szCs w:val="20"/>
        </w:rPr>
        <w:t xml:space="preserve">10.1. </w:t>
      </w:r>
      <w:proofErr w:type="gramStart"/>
      <w:r w:rsidRPr="000D7E91">
        <w:rPr>
          <w:sz w:val="20"/>
          <w:szCs w:val="20"/>
        </w:rPr>
        <w:t>Стороны соглашаются с тем, что Договор, включая его условия, а также любая информация и документы, включая персональные данные сторон, касающиеся любой из Сторон и предоставленные или ставшие известными любой из Сторон в рамках исполнения Договора, содержат коммерческую тайну Сторон и не подлежат разглаш</w:t>
      </w:r>
      <w:r w:rsidRPr="000D7E91">
        <w:rPr>
          <w:sz w:val="20"/>
          <w:szCs w:val="20"/>
        </w:rPr>
        <w:t>е</w:t>
      </w:r>
      <w:r w:rsidRPr="000D7E91">
        <w:rPr>
          <w:sz w:val="20"/>
          <w:szCs w:val="20"/>
        </w:rPr>
        <w:t>нию или передаче третьим лицам за исключением случаев, предусмотренных действующим законодательством РФ.</w:t>
      </w:r>
      <w:proofErr w:type="gramEnd"/>
      <w:r w:rsidRPr="000D7E91">
        <w:rPr>
          <w:sz w:val="20"/>
          <w:szCs w:val="20"/>
        </w:rPr>
        <w:t xml:space="preserve"> </w:t>
      </w:r>
      <w:r w:rsidRPr="000D7E91">
        <w:rPr>
          <w:sz w:val="20"/>
          <w:szCs w:val="22"/>
        </w:rPr>
        <w:t>Покупатель обязуется включить в получаемое со своих сотрудников согласие на обработку их персональных данных полный перечень передаваемых Продавцу персональных данных, цели обработки, для которых перс</w:t>
      </w:r>
      <w:r w:rsidRPr="000D7E91">
        <w:rPr>
          <w:sz w:val="20"/>
          <w:szCs w:val="22"/>
        </w:rPr>
        <w:t>о</w:t>
      </w:r>
      <w:r w:rsidRPr="000D7E91">
        <w:rPr>
          <w:sz w:val="20"/>
          <w:szCs w:val="22"/>
        </w:rPr>
        <w:t>нальные данные сотрудников Покупателя передаются Продавцу и вид обработки Продавцом персональных да</w:t>
      </w:r>
      <w:r w:rsidRPr="000D7E91">
        <w:rPr>
          <w:sz w:val="20"/>
          <w:szCs w:val="22"/>
        </w:rPr>
        <w:t>н</w:t>
      </w:r>
      <w:r w:rsidRPr="000D7E91">
        <w:rPr>
          <w:sz w:val="20"/>
          <w:szCs w:val="22"/>
        </w:rPr>
        <w:t>ных сотрудников Покупателя — хранение</w:t>
      </w:r>
      <w:ins w:id="361" w:author=" Качалов Д.А." w:date="2013-08-09T11:49:00Z">
        <w:r w:rsidRPr="000D7E91">
          <w:rPr>
            <w:sz w:val="20"/>
            <w:szCs w:val="22"/>
          </w:rPr>
          <w:t>.</w:t>
        </w:r>
      </w:ins>
    </w:p>
    <w:p w:rsidR="0091234C" w:rsidRPr="000D7E91" w:rsidRDefault="0091234C" w:rsidP="0091234C">
      <w:pPr>
        <w:autoSpaceDE w:val="0"/>
        <w:autoSpaceDN w:val="0"/>
        <w:adjustRightInd w:val="0"/>
        <w:outlineLvl w:val="3"/>
        <w:rPr>
          <w:sz w:val="20"/>
          <w:szCs w:val="20"/>
        </w:rPr>
      </w:pPr>
      <w:r w:rsidRPr="000D7E91">
        <w:rPr>
          <w:sz w:val="20"/>
          <w:szCs w:val="20"/>
        </w:rPr>
        <w:t>10.2. Все предусмотренные Договором заявления, извещения отправляются Сторонами посредством факсимил</w:t>
      </w:r>
      <w:r w:rsidRPr="000D7E91">
        <w:rPr>
          <w:sz w:val="20"/>
          <w:szCs w:val="20"/>
        </w:rPr>
        <w:t>ь</w:t>
      </w:r>
      <w:r w:rsidRPr="000D7E91">
        <w:rPr>
          <w:sz w:val="20"/>
          <w:szCs w:val="20"/>
        </w:rPr>
        <w:t>ной связи по номерам, указанным в Договоре, либо по адресу электронной почты, указанному в настоящем дог</w:t>
      </w:r>
      <w:r w:rsidRPr="000D7E91">
        <w:rPr>
          <w:sz w:val="20"/>
          <w:szCs w:val="20"/>
        </w:rPr>
        <w:t>о</w:t>
      </w:r>
      <w:r w:rsidRPr="000D7E91">
        <w:rPr>
          <w:sz w:val="20"/>
          <w:szCs w:val="20"/>
        </w:rPr>
        <w:t>воре, и почтовыми отправлениями по адресам, указанным в Договоре в качестве почтовых адресов, либо вручаю</w:t>
      </w:r>
      <w:r w:rsidRPr="000D7E91">
        <w:rPr>
          <w:sz w:val="20"/>
          <w:szCs w:val="20"/>
        </w:rPr>
        <w:t>т</w:t>
      </w:r>
      <w:r w:rsidRPr="000D7E91">
        <w:rPr>
          <w:sz w:val="20"/>
          <w:szCs w:val="20"/>
        </w:rPr>
        <w:t xml:space="preserve">ся под расписку уполномоченному представителю Стороны-получателя. Предусмотренные настоящим договором заявки, сообщения и извещения Покупателя, представление которых возможно путем заполнения электронных форм в личном кабинете Покупателя, могут представляться Покупателем указанным способом. </w:t>
      </w:r>
    </w:p>
    <w:p w:rsidR="0091234C" w:rsidRPr="000D7E91" w:rsidRDefault="0091234C" w:rsidP="0091234C">
      <w:pPr>
        <w:widowControl w:val="0"/>
        <w:rPr>
          <w:sz w:val="20"/>
          <w:szCs w:val="20"/>
        </w:rPr>
      </w:pPr>
      <w:r w:rsidRPr="000D7E91">
        <w:rPr>
          <w:sz w:val="20"/>
          <w:szCs w:val="20"/>
        </w:rPr>
        <w:t>10.3. Все документы, исходящие от Стороны по Договору и отправляемые в рамках исполнения Договора, должны быть подписаны уполномоченным лицом Стороны-отправителя и в случаях, предусмотренных законодательс</w:t>
      </w:r>
      <w:r w:rsidRPr="000D7E91">
        <w:rPr>
          <w:sz w:val="20"/>
          <w:szCs w:val="20"/>
        </w:rPr>
        <w:t>т</w:t>
      </w:r>
      <w:r w:rsidRPr="000D7E91">
        <w:rPr>
          <w:sz w:val="20"/>
          <w:szCs w:val="20"/>
        </w:rPr>
        <w:t>вом, заверены печатью Стороны. В случае</w:t>
      </w:r>
      <w:proofErr w:type="gramStart"/>
      <w:r w:rsidRPr="000D7E91">
        <w:rPr>
          <w:sz w:val="20"/>
          <w:szCs w:val="20"/>
        </w:rPr>
        <w:t>,</w:t>
      </w:r>
      <w:proofErr w:type="gramEnd"/>
      <w:r w:rsidRPr="000D7E91">
        <w:rPr>
          <w:sz w:val="20"/>
          <w:szCs w:val="20"/>
        </w:rPr>
        <w:t xml:space="preserve"> если Договор допускает представление документов путем их напра</w:t>
      </w:r>
      <w:r w:rsidRPr="000D7E91">
        <w:rPr>
          <w:sz w:val="20"/>
          <w:szCs w:val="20"/>
        </w:rPr>
        <w:t>в</w:t>
      </w:r>
      <w:r w:rsidRPr="000D7E91">
        <w:rPr>
          <w:sz w:val="20"/>
          <w:szCs w:val="20"/>
        </w:rPr>
        <w:t xml:space="preserve">ления на адрес электронной почты, такой документ должен быть направлен в форме </w:t>
      </w:r>
      <w:proofErr w:type="spellStart"/>
      <w:r w:rsidRPr="000D7E91">
        <w:rPr>
          <w:sz w:val="20"/>
          <w:szCs w:val="20"/>
        </w:rPr>
        <w:t>скан-образа</w:t>
      </w:r>
      <w:proofErr w:type="spellEnd"/>
      <w:r w:rsidRPr="000D7E91">
        <w:rPr>
          <w:sz w:val="20"/>
          <w:szCs w:val="20"/>
        </w:rPr>
        <w:t xml:space="preserve"> с разрешением и качеством, позволяющим убедиться в подлинности оригинала.</w:t>
      </w:r>
    </w:p>
    <w:p w:rsidR="0091234C" w:rsidRPr="000D7E91" w:rsidRDefault="0091234C" w:rsidP="0091234C">
      <w:pPr>
        <w:widowControl w:val="0"/>
        <w:rPr>
          <w:sz w:val="20"/>
          <w:szCs w:val="20"/>
        </w:rPr>
      </w:pPr>
      <w:r w:rsidRPr="000D7E91">
        <w:rPr>
          <w:sz w:val="20"/>
          <w:szCs w:val="20"/>
        </w:rPr>
        <w:t>10.4. В случае изменения организационно-правовой формы, наименования, места нахождения, почтового (факт</w:t>
      </w:r>
      <w:r w:rsidRPr="000D7E91">
        <w:rPr>
          <w:sz w:val="20"/>
          <w:szCs w:val="20"/>
        </w:rPr>
        <w:t>и</w:t>
      </w:r>
      <w:r w:rsidRPr="000D7E91">
        <w:rPr>
          <w:sz w:val="20"/>
          <w:szCs w:val="20"/>
        </w:rPr>
        <w:t>ческого) адреса и других сведений Сторона в течение 3 (Трех) дней должна письменно сообщить об этом другой Стороне и представить заверенные копии решений (согласований) о государственной регистрации данных изм</w:t>
      </w:r>
      <w:r w:rsidRPr="000D7E91">
        <w:rPr>
          <w:sz w:val="20"/>
          <w:szCs w:val="20"/>
        </w:rPr>
        <w:t>е</w:t>
      </w:r>
      <w:r w:rsidRPr="000D7E91">
        <w:rPr>
          <w:sz w:val="20"/>
          <w:szCs w:val="20"/>
        </w:rPr>
        <w:t>нений (если данные изменения влекут за собой необходимость государственной регистрации).</w:t>
      </w:r>
    </w:p>
    <w:p w:rsidR="0091234C" w:rsidRPr="000D7E91" w:rsidRDefault="0091234C" w:rsidP="0091234C">
      <w:pPr>
        <w:widowControl w:val="0"/>
        <w:rPr>
          <w:sz w:val="20"/>
          <w:szCs w:val="20"/>
        </w:rPr>
      </w:pPr>
      <w:r w:rsidRPr="000D7E91">
        <w:rPr>
          <w:sz w:val="20"/>
          <w:szCs w:val="20"/>
        </w:rPr>
        <w:t>10.5. Сторона, не известившая или несвоевременно известившая другую Сторону о вышеуказанных изменениях, несет ответственность за все связанные с этим неблагоприятные последствия.</w:t>
      </w:r>
    </w:p>
    <w:p w:rsidR="0091234C" w:rsidRPr="000D7E91" w:rsidRDefault="0091234C" w:rsidP="0091234C">
      <w:pPr>
        <w:widowControl w:val="0"/>
        <w:spacing w:after="40"/>
        <w:ind w:right="-1"/>
        <w:rPr>
          <w:sz w:val="20"/>
          <w:szCs w:val="20"/>
        </w:rPr>
      </w:pPr>
      <w:r w:rsidRPr="000D7E91">
        <w:rPr>
          <w:sz w:val="20"/>
          <w:szCs w:val="20"/>
        </w:rPr>
        <w:t>10.6. Применимым правом, то есть правом, регулирующим правоотношения Сторон, вытекающие из Договора, является право Российской Федерации.</w:t>
      </w:r>
    </w:p>
    <w:p w:rsidR="0091234C" w:rsidRPr="000D7E91" w:rsidRDefault="0091234C" w:rsidP="0091234C">
      <w:pPr>
        <w:widowControl w:val="0"/>
        <w:spacing w:after="0"/>
        <w:rPr>
          <w:sz w:val="20"/>
          <w:szCs w:val="20"/>
        </w:rPr>
      </w:pPr>
      <w:r w:rsidRPr="000D7E91">
        <w:rPr>
          <w:sz w:val="20"/>
          <w:szCs w:val="20"/>
        </w:rPr>
        <w:t>10.7. Настоящий Договор составлен в двух экземплярах, имеющих равную юридическую силу, по одному для к</w:t>
      </w:r>
      <w:r w:rsidRPr="000D7E91">
        <w:rPr>
          <w:sz w:val="20"/>
          <w:szCs w:val="20"/>
        </w:rPr>
        <w:t>а</w:t>
      </w:r>
      <w:r w:rsidRPr="000D7E91">
        <w:rPr>
          <w:sz w:val="20"/>
          <w:szCs w:val="20"/>
        </w:rPr>
        <w:t>ждой из Сторон.</w:t>
      </w:r>
    </w:p>
    <w:tbl>
      <w:tblPr>
        <w:tblpPr w:leftFromText="180" w:rightFromText="180" w:vertAnchor="text" w:horzAnchor="margin" w:tblpX="108" w:tblpY="17"/>
        <w:tblW w:w="9640" w:type="dxa"/>
        <w:tblLayout w:type="fixed"/>
        <w:tblLook w:val="0000"/>
      </w:tblPr>
      <w:tblGrid>
        <w:gridCol w:w="4962"/>
        <w:gridCol w:w="4678"/>
      </w:tblGrid>
      <w:tr w:rsidR="0091234C" w:rsidRPr="000D7E91" w:rsidTr="0091234C">
        <w:trPr>
          <w:trHeight w:val="280"/>
        </w:trPr>
        <w:tc>
          <w:tcPr>
            <w:tcW w:w="4962" w:type="dxa"/>
          </w:tcPr>
          <w:p w:rsidR="0091234C" w:rsidRPr="0091234C" w:rsidRDefault="0091234C" w:rsidP="0091234C">
            <w:pPr>
              <w:spacing w:after="0"/>
              <w:jc w:val="center"/>
              <w:rPr>
                <w:b/>
                <w:sz w:val="20"/>
                <w:szCs w:val="20"/>
              </w:rPr>
            </w:pPr>
            <w:r w:rsidRPr="0091234C">
              <w:rPr>
                <w:b/>
                <w:sz w:val="20"/>
                <w:szCs w:val="20"/>
              </w:rPr>
              <w:t>Покупатель:</w:t>
            </w:r>
          </w:p>
          <w:p w:rsidR="0091234C" w:rsidRPr="0091234C" w:rsidRDefault="0091234C" w:rsidP="0091234C">
            <w:pPr>
              <w:spacing w:after="0"/>
              <w:jc w:val="center"/>
              <w:rPr>
                <w:sz w:val="20"/>
                <w:szCs w:val="20"/>
              </w:rPr>
            </w:pPr>
          </w:p>
        </w:tc>
        <w:tc>
          <w:tcPr>
            <w:tcW w:w="4678" w:type="dxa"/>
          </w:tcPr>
          <w:p w:rsidR="0091234C" w:rsidRPr="0091234C" w:rsidRDefault="0091234C" w:rsidP="0091234C">
            <w:pPr>
              <w:spacing w:after="0"/>
              <w:jc w:val="center"/>
              <w:rPr>
                <w:b/>
                <w:color w:val="000000"/>
                <w:sz w:val="20"/>
                <w:szCs w:val="20"/>
              </w:rPr>
            </w:pPr>
            <w:r w:rsidRPr="0091234C">
              <w:rPr>
                <w:b/>
                <w:color w:val="000000"/>
                <w:sz w:val="20"/>
                <w:szCs w:val="20"/>
              </w:rPr>
              <w:t>Продавец:</w:t>
            </w:r>
          </w:p>
          <w:p w:rsidR="0091234C" w:rsidRPr="0091234C" w:rsidRDefault="0091234C" w:rsidP="0091234C">
            <w:pPr>
              <w:spacing w:after="0"/>
              <w:jc w:val="center"/>
              <w:rPr>
                <w:b/>
                <w:color w:val="000000"/>
                <w:sz w:val="20"/>
                <w:szCs w:val="20"/>
              </w:rPr>
            </w:pPr>
          </w:p>
        </w:tc>
      </w:tr>
      <w:tr w:rsidR="0091234C" w:rsidRPr="000D7E91" w:rsidTr="0091234C">
        <w:trPr>
          <w:trHeight w:val="1095"/>
        </w:trPr>
        <w:tc>
          <w:tcPr>
            <w:tcW w:w="4962" w:type="dxa"/>
          </w:tcPr>
          <w:p w:rsidR="0091234C" w:rsidRPr="0091234C" w:rsidRDefault="0091234C" w:rsidP="0091234C">
            <w:pPr>
              <w:keepNext/>
              <w:spacing w:after="0"/>
              <w:outlineLvl w:val="0"/>
              <w:rPr>
                <w:sz w:val="20"/>
                <w:szCs w:val="20"/>
              </w:rPr>
            </w:pPr>
            <w:r w:rsidRPr="0091234C">
              <w:rPr>
                <w:sz w:val="20"/>
                <w:szCs w:val="20"/>
              </w:rPr>
              <w:t>ООО «ОЭСК»</w:t>
            </w:r>
          </w:p>
          <w:p w:rsidR="0091234C" w:rsidRPr="0091234C" w:rsidRDefault="0091234C" w:rsidP="0091234C">
            <w:pPr>
              <w:keepNext/>
              <w:spacing w:after="0"/>
              <w:outlineLvl w:val="0"/>
              <w:rPr>
                <w:sz w:val="20"/>
                <w:szCs w:val="20"/>
              </w:rPr>
            </w:pPr>
            <w:r w:rsidRPr="0091234C">
              <w:rPr>
                <w:sz w:val="20"/>
                <w:szCs w:val="20"/>
              </w:rPr>
              <w:t xml:space="preserve">Юридический и почтовый адрес: 653047, Кемеровская область, город Прокопьевск, ул. Гайдара, д. 43,помещение 1п </w:t>
            </w:r>
          </w:p>
          <w:p w:rsidR="0091234C" w:rsidRPr="0091234C" w:rsidRDefault="0091234C" w:rsidP="0091234C">
            <w:pPr>
              <w:keepNext/>
              <w:spacing w:after="0"/>
              <w:outlineLvl w:val="0"/>
              <w:rPr>
                <w:sz w:val="20"/>
                <w:szCs w:val="20"/>
              </w:rPr>
            </w:pPr>
            <w:r w:rsidRPr="0091234C">
              <w:rPr>
                <w:sz w:val="20"/>
                <w:szCs w:val="20"/>
              </w:rPr>
              <w:t>ИНН 4223052779</w:t>
            </w:r>
          </w:p>
          <w:p w:rsidR="0091234C" w:rsidRPr="0091234C" w:rsidRDefault="0091234C" w:rsidP="0091234C">
            <w:pPr>
              <w:keepNext/>
              <w:spacing w:after="0"/>
              <w:outlineLvl w:val="0"/>
              <w:rPr>
                <w:sz w:val="20"/>
                <w:szCs w:val="20"/>
              </w:rPr>
            </w:pPr>
            <w:r w:rsidRPr="0091234C">
              <w:rPr>
                <w:sz w:val="20"/>
                <w:szCs w:val="20"/>
              </w:rPr>
              <w:t>КПП 422301001</w:t>
            </w:r>
          </w:p>
          <w:p w:rsidR="0091234C" w:rsidRPr="0091234C" w:rsidRDefault="0091234C" w:rsidP="0091234C">
            <w:pPr>
              <w:keepNext/>
              <w:spacing w:after="0"/>
              <w:outlineLvl w:val="0"/>
              <w:rPr>
                <w:sz w:val="20"/>
                <w:szCs w:val="20"/>
              </w:rPr>
            </w:pPr>
            <w:r w:rsidRPr="0091234C">
              <w:rPr>
                <w:sz w:val="20"/>
                <w:szCs w:val="20"/>
              </w:rPr>
              <w:t>ОГРН 1094223000519  05.02.2009 г.</w:t>
            </w:r>
          </w:p>
          <w:p w:rsidR="0091234C" w:rsidRPr="0091234C" w:rsidRDefault="0091234C" w:rsidP="0091234C">
            <w:pPr>
              <w:keepNext/>
              <w:spacing w:after="0"/>
              <w:outlineLvl w:val="0"/>
              <w:rPr>
                <w:sz w:val="20"/>
                <w:szCs w:val="20"/>
              </w:rPr>
            </w:pPr>
            <w:r w:rsidRPr="0091234C">
              <w:rPr>
                <w:sz w:val="20"/>
                <w:szCs w:val="20"/>
              </w:rPr>
              <w:t>ОКВЭД 40.10.2</w:t>
            </w:r>
          </w:p>
          <w:p w:rsidR="0091234C" w:rsidRPr="0091234C" w:rsidRDefault="0091234C" w:rsidP="0091234C">
            <w:pPr>
              <w:keepNext/>
              <w:spacing w:after="0"/>
              <w:outlineLvl w:val="0"/>
              <w:rPr>
                <w:sz w:val="20"/>
                <w:szCs w:val="20"/>
              </w:rPr>
            </w:pPr>
            <w:r w:rsidRPr="0091234C">
              <w:rPr>
                <w:sz w:val="20"/>
                <w:szCs w:val="20"/>
              </w:rPr>
              <w:t>ОКПО 89915364</w:t>
            </w:r>
          </w:p>
          <w:p w:rsidR="0091234C" w:rsidRPr="0091234C" w:rsidRDefault="0091234C" w:rsidP="0091234C">
            <w:pPr>
              <w:keepNext/>
              <w:spacing w:after="0"/>
              <w:outlineLvl w:val="0"/>
              <w:rPr>
                <w:sz w:val="20"/>
                <w:szCs w:val="20"/>
              </w:rPr>
            </w:pPr>
            <w:r w:rsidRPr="0091234C">
              <w:rPr>
                <w:sz w:val="20"/>
                <w:szCs w:val="20"/>
              </w:rPr>
              <w:t>ИНН/КПП</w:t>
            </w:r>
            <w:proofErr w:type="gramStart"/>
            <w:r w:rsidRPr="0091234C">
              <w:rPr>
                <w:sz w:val="20"/>
                <w:szCs w:val="20"/>
              </w:rPr>
              <w:t xml:space="preserve">  :</w:t>
            </w:r>
            <w:proofErr w:type="gramEnd"/>
            <w:r w:rsidRPr="0091234C">
              <w:rPr>
                <w:sz w:val="20"/>
                <w:szCs w:val="20"/>
              </w:rPr>
              <w:t xml:space="preserve"> 4223052779 /422301001</w:t>
            </w:r>
          </w:p>
          <w:p w:rsidR="0091234C" w:rsidRPr="0091234C" w:rsidRDefault="0091234C" w:rsidP="0091234C">
            <w:pPr>
              <w:keepNext/>
              <w:spacing w:after="0"/>
              <w:outlineLvl w:val="0"/>
              <w:rPr>
                <w:sz w:val="20"/>
                <w:szCs w:val="20"/>
              </w:rPr>
            </w:pPr>
            <w:r w:rsidRPr="0091234C">
              <w:rPr>
                <w:sz w:val="20"/>
                <w:szCs w:val="20"/>
              </w:rPr>
              <w:t>Банк «Левобережный» (ОАО)</w:t>
            </w:r>
          </w:p>
          <w:p w:rsidR="0091234C" w:rsidRPr="0091234C" w:rsidRDefault="0091234C" w:rsidP="0091234C">
            <w:pPr>
              <w:keepNext/>
              <w:spacing w:after="0"/>
              <w:outlineLvl w:val="0"/>
              <w:rPr>
                <w:sz w:val="20"/>
                <w:szCs w:val="20"/>
              </w:rPr>
            </w:pPr>
            <w:proofErr w:type="gramStart"/>
            <w:r w:rsidRPr="0091234C">
              <w:rPr>
                <w:sz w:val="20"/>
                <w:szCs w:val="20"/>
              </w:rPr>
              <w:t>Р</w:t>
            </w:r>
            <w:proofErr w:type="gramEnd"/>
            <w:r w:rsidRPr="0091234C">
              <w:rPr>
                <w:sz w:val="20"/>
                <w:szCs w:val="20"/>
              </w:rPr>
              <w:t>/с:  40702810509590000018</w:t>
            </w:r>
          </w:p>
          <w:p w:rsidR="0091234C" w:rsidRPr="0091234C" w:rsidRDefault="0091234C" w:rsidP="0091234C">
            <w:pPr>
              <w:keepNext/>
              <w:spacing w:after="0"/>
              <w:outlineLvl w:val="0"/>
              <w:rPr>
                <w:sz w:val="20"/>
                <w:szCs w:val="20"/>
              </w:rPr>
            </w:pPr>
            <w:r>
              <w:rPr>
                <w:sz w:val="20"/>
                <w:szCs w:val="20"/>
              </w:rPr>
              <w:t xml:space="preserve">БИК: </w:t>
            </w:r>
            <w:r w:rsidRPr="0091234C">
              <w:rPr>
                <w:sz w:val="20"/>
                <w:szCs w:val="20"/>
              </w:rPr>
              <w:t>045004850</w:t>
            </w:r>
          </w:p>
          <w:p w:rsidR="0091234C" w:rsidRDefault="0091234C" w:rsidP="0091234C">
            <w:pPr>
              <w:keepNext/>
              <w:spacing w:after="0"/>
              <w:outlineLvl w:val="0"/>
              <w:rPr>
                <w:sz w:val="20"/>
                <w:szCs w:val="20"/>
              </w:rPr>
            </w:pPr>
            <w:r w:rsidRPr="0091234C">
              <w:rPr>
                <w:sz w:val="20"/>
                <w:szCs w:val="20"/>
              </w:rPr>
              <w:t>К/с:  30101810100000000850</w:t>
            </w:r>
          </w:p>
          <w:p w:rsidR="0091234C" w:rsidRDefault="0091234C" w:rsidP="0091234C">
            <w:pPr>
              <w:keepNext/>
              <w:spacing w:after="0"/>
              <w:outlineLvl w:val="0"/>
              <w:rPr>
                <w:sz w:val="20"/>
                <w:szCs w:val="20"/>
              </w:rPr>
            </w:pPr>
          </w:p>
          <w:p w:rsidR="0091234C" w:rsidRPr="0091234C" w:rsidRDefault="0091234C" w:rsidP="0091234C">
            <w:pPr>
              <w:keepNext/>
              <w:spacing w:after="0"/>
              <w:outlineLvl w:val="0"/>
              <w:rPr>
                <w:b/>
                <w:sz w:val="20"/>
                <w:szCs w:val="20"/>
              </w:rPr>
            </w:pPr>
            <w:r w:rsidRPr="0091234C">
              <w:rPr>
                <w:b/>
                <w:sz w:val="20"/>
                <w:szCs w:val="20"/>
              </w:rPr>
              <w:t>Генеральный директор</w:t>
            </w:r>
          </w:p>
          <w:p w:rsidR="0091234C" w:rsidRPr="0091234C" w:rsidRDefault="0091234C" w:rsidP="0091234C">
            <w:pPr>
              <w:keepNext/>
              <w:spacing w:after="0"/>
              <w:outlineLvl w:val="0"/>
              <w:rPr>
                <w:b/>
                <w:sz w:val="20"/>
                <w:szCs w:val="20"/>
              </w:rPr>
            </w:pPr>
          </w:p>
          <w:p w:rsidR="0091234C" w:rsidRPr="00BF06FB" w:rsidRDefault="0091234C" w:rsidP="0091234C">
            <w:pPr>
              <w:keepNext/>
              <w:spacing w:after="0"/>
              <w:outlineLvl w:val="0"/>
            </w:pPr>
            <w:r w:rsidRPr="0091234C">
              <w:rPr>
                <w:b/>
                <w:sz w:val="20"/>
                <w:szCs w:val="20"/>
              </w:rPr>
              <w:t>________________ А.А. Фомичев</w:t>
            </w:r>
            <w:r>
              <w:rPr>
                <w:sz w:val="20"/>
                <w:szCs w:val="20"/>
              </w:rPr>
              <w:t xml:space="preserve"> </w:t>
            </w:r>
          </w:p>
        </w:tc>
        <w:tc>
          <w:tcPr>
            <w:tcW w:w="4678" w:type="dxa"/>
          </w:tcPr>
          <w:p w:rsidR="0091234C" w:rsidRPr="00BF06FB" w:rsidRDefault="0091234C" w:rsidP="0091234C">
            <w:pPr>
              <w:spacing w:after="0"/>
              <w:rPr>
                <w:b/>
                <w:color w:val="000000"/>
              </w:rPr>
            </w:pPr>
          </w:p>
        </w:tc>
      </w:tr>
    </w:tbl>
    <w:p w:rsidR="0091234C" w:rsidRDefault="0091234C" w:rsidP="0091234C">
      <w:pPr>
        <w:widowControl w:val="0"/>
        <w:spacing w:before="120" w:after="120"/>
        <w:jc w:val="left"/>
        <w:rPr>
          <w:b/>
          <w:sz w:val="20"/>
          <w:szCs w:val="20"/>
        </w:rPr>
      </w:pPr>
      <w:r w:rsidRPr="0091234C">
        <w:rPr>
          <w:b/>
          <w:sz w:val="20"/>
          <w:szCs w:val="20"/>
        </w:rPr>
        <w:t xml:space="preserve">10.8. </w:t>
      </w:r>
      <w:r w:rsidRPr="0091234C">
        <w:rPr>
          <w:b/>
          <w:caps/>
          <w:sz w:val="20"/>
          <w:szCs w:val="20"/>
        </w:rPr>
        <w:t>Приложениями к настоящему договору являются:</w:t>
      </w:r>
      <w:r w:rsidRPr="0091234C">
        <w:rPr>
          <w:b/>
          <w:sz w:val="20"/>
          <w:szCs w:val="20"/>
        </w:rPr>
        <w:t xml:space="preserve"> </w:t>
      </w:r>
    </w:p>
    <w:p w:rsidR="0091234C" w:rsidRPr="000D7E91" w:rsidRDefault="0091234C" w:rsidP="0091234C">
      <w:pPr>
        <w:widowControl w:val="0"/>
        <w:tabs>
          <w:tab w:val="left" w:pos="426"/>
        </w:tabs>
        <w:spacing w:before="60"/>
        <w:rPr>
          <w:sz w:val="20"/>
          <w:szCs w:val="20"/>
        </w:rPr>
      </w:pPr>
      <w:r w:rsidRPr="000D7E91">
        <w:rPr>
          <w:sz w:val="20"/>
          <w:szCs w:val="20"/>
          <w:u w:val="single"/>
        </w:rPr>
        <w:t>Приложение №1</w:t>
      </w:r>
      <w:r w:rsidRPr="000D7E91">
        <w:rPr>
          <w:sz w:val="20"/>
          <w:szCs w:val="20"/>
        </w:rPr>
        <w:t xml:space="preserve"> – Порядок установления цены определяется Продавцом;  </w:t>
      </w:r>
    </w:p>
    <w:p w:rsidR="0091234C" w:rsidRPr="000D7E91" w:rsidRDefault="0091234C" w:rsidP="0091234C">
      <w:pPr>
        <w:widowControl w:val="0"/>
        <w:spacing w:after="40"/>
        <w:ind w:right="-1"/>
        <w:rPr>
          <w:sz w:val="20"/>
          <w:szCs w:val="20"/>
        </w:rPr>
      </w:pPr>
      <w:r w:rsidRPr="000D7E91">
        <w:rPr>
          <w:sz w:val="20"/>
          <w:szCs w:val="20"/>
          <w:u w:val="single"/>
        </w:rPr>
        <w:t>Приложение №2</w:t>
      </w:r>
      <w:r w:rsidRPr="000D7E91">
        <w:rPr>
          <w:sz w:val="20"/>
          <w:szCs w:val="20"/>
        </w:rPr>
        <w:t xml:space="preserve"> – Форма Заявки на выдачу/перепрограммирование Карт;</w:t>
      </w:r>
    </w:p>
    <w:p w:rsidR="0091234C" w:rsidRPr="000D7E91" w:rsidRDefault="0091234C" w:rsidP="0091234C">
      <w:pPr>
        <w:widowControl w:val="0"/>
        <w:spacing w:after="40"/>
        <w:ind w:right="-1"/>
        <w:rPr>
          <w:sz w:val="20"/>
          <w:szCs w:val="20"/>
        </w:rPr>
      </w:pPr>
      <w:r w:rsidRPr="000D7E91">
        <w:rPr>
          <w:sz w:val="20"/>
          <w:szCs w:val="20"/>
          <w:u w:val="single"/>
        </w:rPr>
        <w:lastRenderedPageBreak/>
        <w:t>Приложение №3</w:t>
      </w:r>
      <w:r w:rsidRPr="000D7E91">
        <w:rPr>
          <w:sz w:val="20"/>
          <w:szCs w:val="20"/>
        </w:rPr>
        <w:t xml:space="preserve"> – Инструкция по использованию Карты;</w:t>
      </w:r>
    </w:p>
    <w:p w:rsidR="0091234C" w:rsidRPr="000D7E91" w:rsidRDefault="0091234C" w:rsidP="0091234C">
      <w:pPr>
        <w:widowControl w:val="0"/>
        <w:spacing w:after="40"/>
        <w:ind w:right="-1"/>
        <w:rPr>
          <w:b/>
          <w:sz w:val="20"/>
          <w:szCs w:val="20"/>
        </w:rPr>
      </w:pPr>
      <w:r w:rsidRPr="000D7E91">
        <w:rPr>
          <w:sz w:val="20"/>
          <w:szCs w:val="20"/>
        </w:rPr>
        <w:t>Перечень №</w:t>
      </w:r>
      <w:ins w:id="362" w:author="DenisKa" w:date="2013-09-01T22:33:00Z">
        <w:r w:rsidRPr="000D7E91">
          <w:rPr>
            <w:sz w:val="20"/>
            <w:szCs w:val="20"/>
          </w:rPr>
          <w:t xml:space="preserve"> 1, </w:t>
        </w:r>
      </w:ins>
      <w:r w:rsidRPr="000D7E91">
        <w:rPr>
          <w:sz w:val="20"/>
          <w:szCs w:val="20"/>
        </w:rPr>
        <w:t>2 определяется Продавцом</w:t>
      </w:r>
      <w:r w:rsidRPr="000D7E91">
        <w:rPr>
          <w:b/>
          <w:sz w:val="20"/>
          <w:szCs w:val="20"/>
        </w:rPr>
        <w:t xml:space="preserve"> </w:t>
      </w:r>
      <w:r w:rsidRPr="000D7E91">
        <w:rPr>
          <w:sz w:val="20"/>
          <w:szCs w:val="20"/>
        </w:rPr>
        <w:t>в письменной форме.</w:t>
      </w:r>
    </w:p>
    <w:p w:rsidR="0091234C" w:rsidRPr="000D7E91" w:rsidRDefault="0091234C" w:rsidP="0091234C">
      <w:pPr>
        <w:widowControl w:val="0"/>
        <w:spacing w:after="40"/>
        <w:ind w:right="-1"/>
        <w:rPr>
          <w:b/>
          <w:sz w:val="20"/>
          <w:szCs w:val="20"/>
        </w:rPr>
      </w:pPr>
    </w:p>
    <w:p w:rsidR="0091234C" w:rsidRPr="000D7E91" w:rsidRDefault="0091234C" w:rsidP="0091234C">
      <w:pPr>
        <w:pageBreakBefore/>
        <w:widowControl w:val="0"/>
        <w:rPr>
          <w:spacing w:val="-4"/>
          <w:sz w:val="20"/>
          <w:szCs w:val="20"/>
        </w:rPr>
      </w:pPr>
      <w:r w:rsidRPr="000D7E91">
        <w:rPr>
          <w:spacing w:val="-4"/>
          <w:sz w:val="20"/>
          <w:szCs w:val="20"/>
        </w:rPr>
        <w:lastRenderedPageBreak/>
        <w:t>Приложение №2</w:t>
      </w:r>
    </w:p>
    <w:p w:rsidR="0091234C" w:rsidRPr="000D7E91" w:rsidRDefault="0091234C" w:rsidP="0091234C">
      <w:pPr>
        <w:widowControl w:val="0"/>
        <w:rPr>
          <w:spacing w:val="-4"/>
          <w:sz w:val="20"/>
          <w:szCs w:val="20"/>
        </w:rPr>
      </w:pPr>
      <w:r w:rsidRPr="000D7E91">
        <w:rPr>
          <w:spacing w:val="-4"/>
          <w:sz w:val="20"/>
          <w:szCs w:val="20"/>
        </w:rPr>
        <w:t>к Договору № _________</w:t>
      </w:r>
    </w:p>
    <w:p w:rsidR="0091234C" w:rsidRPr="000D7E91" w:rsidRDefault="0091234C" w:rsidP="0091234C">
      <w:pPr>
        <w:widowControl w:val="0"/>
        <w:spacing w:before="60"/>
        <w:rPr>
          <w:spacing w:val="-4"/>
          <w:sz w:val="20"/>
          <w:szCs w:val="20"/>
        </w:rPr>
      </w:pPr>
      <w:r w:rsidRPr="000D7E91">
        <w:rPr>
          <w:spacing w:val="-4"/>
          <w:sz w:val="20"/>
          <w:szCs w:val="20"/>
        </w:rPr>
        <w:t>от «___» ____________ 201__ г.</w:t>
      </w:r>
    </w:p>
    <w:p w:rsidR="0091234C" w:rsidRPr="000D7E91" w:rsidRDefault="0091234C" w:rsidP="0091234C">
      <w:pPr>
        <w:widowControl w:val="0"/>
        <w:spacing w:before="60"/>
        <w:jc w:val="center"/>
        <w:rPr>
          <w:b/>
          <w:sz w:val="20"/>
          <w:szCs w:val="20"/>
        </w:rPr>
      </w:pPr>
      <w:r w:rsidRPr="000D7E91">
        <w:rPr>
          <w:b/>
          <w:sz w:val="20"/>
          <w:szCs w:val="20"/>
        </w:rPr>
        <w:t xml:space="preserve">ФОРМА ЗАЯВКИ </w:t>
      </w:r>
    </w:p>
    <w:p w:rsidR="0091234C" w:rsidRPr="000D7E91" w:rsidRDefault="0091234C" w:rsidP="0091234C">
      <w:pPr>
        <w:widowControl w:val="0"/>
        <w:spacing w:before="60"/>
        <w:jc w:val="center"/>
        <w:rPr>
          <w:b/>
          <w:sz w:val="20"/>
          <w:szCs w:val="20"/>
        </w:rPr>
      </w:pPr>
      <w:r w:rsidRPr="000D7E91">
        <w:rPr>
          <w:b/>
          <w:sz w:val="20"/>
          <w:szCs w:val="20"/>
        </w:rPr>
        <w:t xml:space="preserve">на выдачу/ перепрограммирование Карт </w:t>
      </w:r>
    </w:p>
    <w:p w:rsidR="0091234C" w:rsidRPr="000D7E91" w:rsidRDefault="0091234C" w:rsidP="0091234C">
      <w:pPr>
        <w:widowControl w:val="0"/>
        <w:spacing w:before="60"/>
        <w:jc w:val="center"/>
        <w:rPr>
          <w:b/>
          <w:sz w:val="20"/>
          <w:szCs w:val="20"/>
        </w:rPr>
      </w:pPr>
    </w:p>
    <w:p w:rsidR="0091234C" w:rsidRPr="000D7E91" w:rsidRDefault="0091234C" w:rsidP="0091234C">
      <w:pPr>
        <w:widowControl w:val="0"/>
        <w:spacing w:before="60"/>
        <w:rPr>
          <w:sz w:val="20"/>
          <w:szCs w:val="20"/>
        </w:rPr>
      </w:pPr>
      <w:r w:rsidRPr="000D7E91">
        <w:rPr>
          <w:sz w:val="20"/>
          <w:szCs w:val="20"/>
        </w:rPr>
        <w:t>1. Покупатель (полное наименование): ______________________________________________________________</w:t>
      </w:r>
    </w:p>
    <w:p w:rsidR="0091234C" w:rsidRPr="000D7E91" w:rsidRDefault="0091234C" w:rsidP="0091234C">
      <w:pPr>
        <w:widowControl w:val="0"/>
        <w:spacing w:before="60"/>
        <w:rPr>
          <w:sz w:val="20"/>
          <w:szCs w:val="20"/>
        </w:rPr>
      </w:pPr>
      <w:r w:rsidRPr="000D7E91">
        <w:rPr>
          <w:sz w:val="20"/>
          <w:szCs w:val="20"/>
        </w:rPr>
        <w:t>2. Покупатель (краткое наименование):______________________________________________________________</w:t>
      </w:r>
    </w:p>
    <w:p w:rsidR="0091234C" w:rsidRPr="000D7E91" w:rsidRDefault="0091234C" w:rsidP="0091234C">
      <w:pPr>
        <w:widowControl w:val="0"/>
        <w:spacing w:before="60"/>
        <w:rPr>
          <w:sz w:val="20"/>
          <w:szCs w:val="20"/>
        </w:rPr>
      </w:pPr>
      <w:r w:rsidRPr="000D7E91">
        <w:rPr>
          <w:sz w:val="20"/>
          <w:szCs w:val="20"/>
        </w:rPr>
        <w:t>3. ИНН Покупателя:__________________________</w:t>
      </w:r>
    </w:p>
    <w:p w:rsidR="0091234C" w:rsidRPr="000D7E91" w:rsidRDefault="0091234C" w:rsidP="0091234C">
      <w:pPr>
        <w:widowControl w:val="0"/>
        <w:spacing w:before="60"/>
        <w:rPr>
          <w:sz w:val="20"/>
          <w:szCs w:val="20"/>
        </w:rPr>
      </w:pPr>
      <w:r w:rsidRPr="000D7E91">
        <w:rPr>
          <w:sz w:val="20"/>
          <w:szCs w:val="20"/>
        </w:rPr>
        <w:t xml:space="preserve">4. Для получения Товара в Торговых точках, Покупатель  просит Продавца произвести выпуск /перепрограммирование </w:t>
      </w:r>
    </w:p>
    <w:p w:rsidR="0091234C" w:rsidRPr="000D7E91" w:rsidRDefault="0091234C" w:rsidP="0091234C">
      <w:pPr>
        <w:widowControl w:val="0"/>
        <w:spacing w:before="60"/>
        <w:rPr>
          <w:sz w:val="20"/>
          <w:szCs w:val="20"/>
        </w:rPr>
      </w:pPr>
      <w:r w:rsidRPr="000D7E91">
        <w:rPr>
          <w:sz w:val="20"/>
          <w:szCs w:val="20"/>
        </w:rPr>
        <w:t>(</w:t>
      </w:r>
      <w:proofErr w:type="gramStart"/>
      <w:r w:rsidRPr="000D7E91">
        <w:rPr>
          <w:sz w:val="20"/>
          <w:szCs w:val="20"/>
        </w:rPr>
        <w:t>нужное</w:t>
      </w:r>
      <w:proofErr w:type="gramEnd"/>
      <w:r w:rsidRPr="000D7E91">
        <w:rPr>
          <w:sz w:val="20"/>
          <w:szCs w:val="20"/>
        </w:rPr>
        <w:t xml:space="preserve"> подчеркнуть) карт в количестве _____________ шт. (ПРИЧИНА ПОДАЧИ ЗАЯВКИ:_______________) </w:t>
      </w:r>
    </w:p>
    <w:p w:rsidR="0091234C" w:rsidRPr="000D7E91" w:rsidRDefault="0091234C" w:rsidP="0091234C">
      <w:pPr>
        <w:widowControl w:val="0"/>
        <w:tabs>
          <w:tab w:val="left" w:pos="375"/>
          <w:tab w:val="left" w:pos="705"/>
        </w:tabs>
        <w:spacing w:before="120" w:after="120"/>
        <w:rPr>
          <w:spacing w:val="-4"/>
          <w:sz w:val="20"/>
          <w:szCs w:val="20"/>
        </w:rPr>
      </w:pPr>
      <w:r w:rsidRPr="000D7E91">
        <w:rPr>
          <w:spacing w:val="-4"/>
          <w:sz w:val="20"/>
          <w:szCs w:val="20"/>
        </w:rPr>
        <w:t xml:space="preserve">5. Покупатель  </w:t>
      </w:r>
      <w:proofErr w:type="gramStart"/>
      <w:r w:rsidRPr="000D7E91">
        <w:rPr>
          <w:spacing w:val="-4"/>
          <w:sz w:val="20"/>
          <w:szCs w:val="20"/>
        </w:rPr>
        <w:t>устанавливает нижеследующие специальные условия</w:t>
      </w:r>
      <w:proofErr w:type="gramEnd"/>
      <w:r w:rsidRPr="000D7E91">
        <w:rPr>
          <w:spacing w:val="-4"/>
          <w:sz w:val="20"/>
          <w:szCs w:val="20"/>
        </w:rPr>
        <w:t xml:space="preserve"> использования каждой конкретной Карты:</w:t>
      </w:r>
    </w:p>
    <w:tbl>
      <w:tblPr>
        <w:tblW w:w="9851" w:type="dxa"/>
        <w:jc w:val="center"/>
        <w:tblInd w:w="-206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tblPr>
      <w:tblGrid>
        <w:gridCol w:w="825"/>
        <w:gridCol w:w="1342"/>
        <w:gridCol w:w="1162"/>
        <w:gridCol w:w="1162"/>
        <w:gridCol w:w="1409"/>
        <w:gridCol w:w="1162"/>
        <w:gridCol w:w="428"/>
        <w:gridCol w:w="428"/>
        <w:gridCol w:w="428"/>
        <w:gridCol w:w="435"/>
        <w:gridCol w:w="554"/>
        <w:gridCol w:w="516"/>
      </w:tblGrid>
      <w:tr w:rsidR="0091234C" w:rsidRPr="000D7E91" w:rsidTr="008E0402">
        <w:trPr>
          <w:trHeight w:val="503"/>
          <w:jc w:val="center"/>
        </w:trPr>
        <w:tc>
          <w:tcPr>
            <w:tcW w:w="825" w:type="dxa"/>
            <w:tcBorders>
              <w:top w:val="single" w:sz="4" w:space="0" w:color="auto"/>
              <w:left w:val="single" w:sz="4" w:space="0" w:color="auto"/>
              <w:right w:val="single" w:sz="4" w:space="0" w:color="auto"/>
            </w:tcBorders>
            <w:vAlign w:val="center"/>
          </w:tcPr>
          <w:p w:rsidR="0091234C" w:rsidRPr="000D7E91" w:rsidRDefault="0091234C" w:rsidP="008E0402">
            <w:pPr>
              <w:widowControl w:val="0"/>
              <w:spacing w:before="60"/>
              <w:jc w:val="center"/>
              <w:rPr>
                <w:sz w:val="20"/>
                <w:szCs w:val="20"/>
              </w:rPr>
            </w:pPr>
            <w:r w:rsidRPr="000D7E91">
              <w:rPr>
                <w:sz w:val="20"/>
                <w:szCs w:val="20"/>
              </w:rPr>
              <w:t xml:space="preserve">№ </w:t>
            </w:r>
            <w:proofErr w:type="spellStart"/>
            <w:proofErr w:type="gramStart"/>
            <w:r w:rsidRPr="000D7E91">
              <w:rPr>
                <w:sz w:val="20"/>
                <w:szCs w:val="20"/>
              </w:rPr>
              <w:t>п</w:t>
            </w:r>
            <w:proofErr w:type="spellEnd"/>
            <w:proofErr w:type="gramEnd"/>
            <w:r w:rsidRPr="000D7E91">
              <w:rPr>
                <w:sz w:val="20"/>
                <w:szCs w:val="20"/>
              </w:rPr>
              <w:t>/</w:t>
            </w:r>
            <w:proofErr w:type="spellStart"/>
            <w:r w:rsidRPr="000D7E91">
              <w:rPr>
                <w:sz w:val="20"/>
                <w:szCs w:val="20"/>
              </w:rPr>
              <w:t>п</w:t>
            </w:r>
            <w:proofErr w:type="spellEnd"/>
          </w:p>
        </w:tc>
        <w:tc>
          <w:tcPr>
            <w:tcW w:w="1342" w:type="dxa"/>
            <w:tcBorders>
              <w:left w:val="single" w:sz="4" w:space="0" w:color="auto"/>
              <w:right w:val="single" w:sz="4" w:space="0" w:color="auto"/>
            </w:tcBorders>
            <w:vAlign w:val="center"/>
          </w:tcPr>
          <w:p w:rsidR="0091234C" w:rsidRPr="000D7E91" w:rsidRDefault="0091234C" w:rsidP="008E0402">
            <w:pPr>
              <w:widowControl w:val="0"/>
              <w:spacing w:before="60"/>
              <w:jc w:val="center"/>
              <w:rPr>
                <w:spacing w:val="-4"/>
                <w:sz w:val="20"/>
                <w:szCs w:val="20"/>
              </w:rPr>
            </w:pPr>
            <w:r w:rsidRPr="000D7E91">
              <w:rPr>
                <w:spacing w:val="-4"/>
                <w:sz w:val="20"/>
                <w:szCs w:val="20"/>
              </w:rPr>
              <w:t>Номер карты</w:t>
            </w:r>
          </w:p>
        </w:tc>
        <w:tc>
          <w:tcPr>
            <w:tcW w:w="1162" w:type="dxa"/>
            <w:tcBorders>
              <w:left w:val="single" w:sz="4" w:space="0" w:color="auto"/>
            </w:tcBorders>
            <w:shd w:val="clear" w:color="auto" w:fill="FFFFFF"/>
            <w:vAlign w:val="center"/>
          </w:tcPr>
          <w:p w:rsidR="0091234C" w:rsidRPr="000D7E91" w:rsidRDefault="0091234C" w:rsidP="008E0402">
            <w:pPr>
              <w:widowControl w:val="0"/>
              <w:spacing w:before="60"/>
              <w:jc w:val="center"/>
              <w:rPr>
                <w:spacing w:val="-4"/>
                <w:sz w:val="20"/>
                <w:szCs w:val="20"/>
              </w:rPr>
            </w:pPr>
            <w:r w:rsidRPr="000D7E91">
              <w:rPr>
                <w:spacing w:val="-4"/>
                <w:sz w:val="20"/>
                <w:szCs w:val="20"/>
              </w:rPr>
              <w:t>Держатель</w:t>
            </w:r>
          </w:p>
          <w:p w:rsidR="0091234C" w:rsidRPr="000D7E91" w:rsidRDefault="0091234C" w:rsidP="008E0402">
            <w:pPr>
              <w:widowControl w:val="0"/>
              <w:spacing w:before="60"/>
              <w:jc w:val="center"/>
              <w:rPr>
                <w:spacing w:val="-4"/>
                <w:sz w:val="20"/>
                <w:szCs w:val="20"/>
              </w:rPr>
            </w:pPr>
            <w:r w:rsidRPr="000D7E91">
              <w:rPr>
                <w:spacing w:val="-4"/>
                <w:sz w:val="20"/>
                <w:szCs w:val="20"/>
              </w:rPr>
              <w:t>«Карты»</w:t>
            </w:r>
          </w:p>
        </w:tc>
        <w:tc>
          <w:tcPr>
            <w:tcW w:w="1162" w:type="dxa"/>
            <w:shd w:val="clear" w:color="auto" w:fill="auto"/>
            <w:vAlign w:val="center"/>
          </w:tcPr>
          <w:p w:rsidR="0091234C" w:rsidRPr="000D7E91" w:rsidRDefault="0091234C" w:rsidP="008E0402">
            <w:pPr>
              <w:widowControl w:val="0"/>
              <w:spacing w:before="60"/>
              <w:jc w:val="center"/>
              <w:rPr>
                <w:spacing w:val="-4"/>
                <w:sz w:val="20"/>
                <w:szCs w:val="20"/>
              </w:rPr>
            </w:pPr>
            <w:r w:rsidRPr="000D7E91">
              <w:rPr>
                <w:spacing w:val="-4"/>
                <w:sz w:val="20"/>
                <w:szCs w:val="20"/>
              </w:rPr>
              <w:t xml:space="preserve">Вид </w:t>
            </w:r>
          </w:p>
          <w:p w:rsidR="0091234C" w:rsidRPr="000D7E91" w:rsidRDefault="0091234C" w:rsidP="008E0402">
            <w:pPr>
              <w:widowControl w:val="0"/>
              <w:spacing w:before="60"/>
              <w:jc w:val="center"/>
              <w:rPr>
                <w:spacing w:val="-4"/>
                <w:sz w:val="20"/>
                <w:szCs w:val="20"/>
              </w:rPr>
            </w:pPr>
            <w:r w:rsidRPr="000D7E91">
              <w:rPr>
                <w:spacing w:val="-4"/>
                <w:sz w:val="20"/>
                <w:szCs w:val="20"/>
              </w:rPr>
              <w:t>топлива</w:t>
            </w:r>
          </w:p>
        </w:tc>
        <w:tc>
          <w:tcPr>
            <w:tcW w:w="1409" w:type="dxa"/>
            <w:vAlign w:val="center"/>
          </w:tcPr>
          <w:p w:rsidR="0091234C" w:rsidRPr="000D7E91" w:rsidRDefault="0091234C" w:rsidP="008E0402">
            <w:pPr>
              <w:widowControl w:val="0"/>
              <w:spacing w:before="60"/>
              <w:jc w:val="center"/>
              <w:rPr>
                <w:spacing w:val="-4"/>
                <w:sz w:val="20"/>
                <w:szCs w:val="20"/>
              </w:rPr>
            </w:pPr>
          </w:p>
          <w:p w:rsidR="0091234C" w:rsidRPr="000D7E91" w:rsidRDefault="0091234C" w:rsidP="008E0402">
            <w:pPr>
              <w:widowControl w:val="0"/>
              <w:spacing w:before="60"/>
              <w:jc w:val="center"/>
              <w:rPr>
                <w:spacing w:val="-4"/>
                <w:sz w:val="20"/>
                <w:szCs w:val="20"/>
              </w:rPr>
            </w:pPr>
            <w:r w:rsidRPr="000D7E91">
              <w:rPr>
                <w:spacing w:val="-4"/>
                <w:sz w:val="20"/>
                <w:szCs w:val="20"/>
              </w:rPr>
              <w:t>Лимит в ли</w:t>
            </w:r>
            <w:r w:rsidRPr="000D7E91">
              <w:rPr>
                <w:spacing w:val="-4"/>
                <w:sz w:val="20"/>
                <w:szCs w:val="20"/>
              </w:rPr>
              <w:t>т</w:t>
            </w:r>
            <w:r w:rsidRPr="000D7E91">
              <w:rPr>
                <w:spacing w:val="-4"/>
                <w:sz w:val="20"/>
                <w:szCs w:val="20"/>
              </w:rPr>
              <w:t>рах/руб.</w:t>
            </w:r>
          </w:p>
          <w:p w:rsidR="0091234C" w:rsidRPr="000D7E91" w:rsidRDefault="0091234C" w:rsidP="008E0402">
            <w:pPr>
              <w:widowControl w:val="0"/>
              <w:spacing w:before="60"/>
              <w:jc w:val="center"/>
              <w:rPr>
                <w:spacing w:val="-4"/>
                <w:sz w:val="20"/>
                <w:szCs w:val="20"/>
              </w:rPr>
            </w:pPr>
          </w:p>
        </w:tc>
        <w:tc>
          <w:tcPr>
            <w:tcW w:w="3951" w:type="dxa"/>
            <w:gridSpan w:val="7"/>
            <w:vAlign w:val="center"/>
          </w:tcPr>
          <w:p w:rsidR="0091234C" w:rsidRPr="000D7E91" w:rsidRDefault="0091234C" w:rsidP="008E0402">
            <w:pPr>
              <w:widowControl w:val="0"/>
              <w:spacing w:before="60"/>
              <w:jc w:val="center"/>
              <w:rPr>
                <w:spacing w:val="-4"/>
                <w:sz w:val="20"/>
                <w:szCs w:val="20"/>
              </w:rPr>
            </w:pPr>
            <w:r w:rsidRPr="000D7E91">
              <w:rPr>
                <w:spacing w:val="-4"/>
                <w:sz w:val="20"/>
                <w:szCs w:val="20"/>
              </w:rPr>
              <w:t>Размер лимита</w:t>
            </w:r>
          </w:p>
          <w:p w:rsidR="0091234C" w:rsidRPr="000D7E91" w:rsidRDefault="0091234C" w:rsidP="008E0402">
            <w:pPr>
              <w:widowControl w:val="0"/>
              <w:spacing w:before="60"/>
              <w:jc w:val="center"/>
              <w:rPr>
                <w:spacing w:val="-4"/>
                <w:sz w:val="20"/>
                <w:szCs w:val="20"/>
              </w:rPr>
            </w:pPr>
            <w:r w:rsidRPr="000D7E91">
              <w:rPr>
                <w:spacing w:val="-4"/>
                <w:sz w:val="20"/>
                <w:szCs w:val="20"/>
              </w:rPr>
              <w:t>в литрах/рублях</w:t>
            </w:r>
          </w:p>
        </w:tc>
      </w:tr>
      <w:tr w:rsidR="0091234C" w:rsidRPr="000D7E91" w:rsidTr="008E0402">
        <w:trPr>
          <w:trHeight w:val="247"/>
          <w:jc w:val="center"/>
        </w:trPr>
        <w:tc>
          <w:tcPr>
            <w:tcW w:w="825" w:type="dxa"/>
            <w:tcBorders>
              <w:top w:val="single" w:sz="4" w:space="0" w:color="auto"/>
            </w:tcBorders>
          </w:tcPr>
          <w:p w:rsidR="0091234C" w:rsidRPr="000D7E91" w:rsidRDefault="0091234C" w:rsidP="008E0402">
            <w:pPr>
              <w:widowControl w:val="0"/>
              <w:tabs>
                <w:tab w:val="left" w:pos="720"/>
              </w:tabs>
              <w:spacing w:before="120"/>
              <w:ind w:left="214" w:right="-637"/>
              <w:rPr>
                <w:spacing w:val="-4"/>
                <w:sz w:val="20"/>
                <w:szCs w:val="20"/>
              </w:rPr>
            </w:pPr>
          </w:p>
        </w:tc>
        <w:tc>
          <w:tcPr>
            <w:tcW w:w="1342" w:type="dxa"/>
          </w:tcPr>
          <w:p w:rsidR="0091234C" w:rsidRPr="000D7E91" w:rsidRDefault="0091234C" w:rsidP="008E0402">
            <w:pPr>
              <w:widowControl w:val="0"/>
              <w:numPr>
                <w:ilvl w:val="12"/>
                <w:numId w:val="0"/>
              </w:numPr>
              <w:spacing w:before="120"/>
              <w:rPr>
                <w:spacing w:val="-4"/>
                <w:sz w:val="20"/>
                <w:szCs w:val="20"/>
              </w:rPr>
            </w:pPr>
          </w:p>
        </w:tc>
        <w:tc>
          <w:tcPr>
            <w:tcW w:w="1162" w:type="dxa"/>
          </w:tcPr>
          <w:p w:rsidR="0091234C" w:rsidRPr="000D7E91" w:rsidRDefault="0091234C" w:rsidP="008E0402">
            <w:pPr>
              <w:widowControl w:val="0"/>
              <w:numPr>
                <w:ilvl w:val="12"/>
                <w:numId w:val="0"/>
              </w:numPr>
              <w:spacing w:before="120"/>
              <w:rPr>
                <w:spacing w:val="-4"/>
                <w:sz w:val="20"/>
                <w:szCs w:val="20"/>
              </w:rPr>
            </w:pPr>
          </w:p>
        </w:tc>
        <w:tc>
          <w:tcPr>
            <w:tcW w:w="1162" w:type="dxa"/>
          </w:tcPr>
          <w:p w:rsidR="0091234C" w:rsidRPr="000D7E91" w:rsidRDefault="0091234C" w:rsidP="008E0402">
            <w:pPr>
              <w:widowControl w:val="0"/>
              <w:numPr>
                <w:ilvl w:val="12"/>
                <w:numId w:val="0"/>
              </w:numPr>
              <w:spacing w:before="120"/>
              <w:jc w:val="center"/>
              <w:rPr>
                <w:spacing w:val="-4"/>
                <w:sz w:val="20"/>
                <w:szCs w:val="20"/>
              </w:rPr>
            </w:pPr>
          </w:p>
        </w:tc>
        <w:tc>
          <w:tcPr>
            <w:tcW w:w="1409" w:type="dxa"/>
          </w:tcPr>
          <w:p w:rsidR="0091234C" w:rsidRPr="000D7E91" w:rsidRDefault="0091234C" w:rsidP="008E0402">
            <w:pPr>
              <w:widowControl w:val="0"/>
              <w:numPr>
                <w:ilvl w:val="12"/>
                <w:numId w:val="0"/>
              </w:numPr>
              <w:spacing w:before="120"/>
              <w:jc w:val="center"/>
              <w:rPr>
                <w:spacing w:val="-4"/>
                <w:sz w:val="20"/>
                <w:szCs w:val="20"/>
              </w:rPr>
            </w:pPr>
          </w:p>
        </w:tc>
        <w:tc>
          <w:tcPr>
            <w:tcW w:w="3951" w:type="dxa"/>
            <w:gridSpan w:val="7"/>
          </w:tcPr>
          <w:p w:rsidR="0091234C" w:rsidRPr="000D7E91" w:rsidRDefault="0091234C" w:rsidP="008E0402">
            <w:pPr>
              <w:widowControl w:val="0"/>
              <w:numPr>
                <w:ilvl w:val="12"/>
                <w:numId w:val="0"/>
              </w:numPr>
              <w:spacing w:before="120"/>
              <w:jc w:val="center"/>
              <w:rPr>
                <w:spacing w:val="-4"/>
                <w:sz w:val="20"/>
                <w:szCs w:val="20"/>
              </w:rPr>
            </w:pPr>
          </w:p>
        </w:tc>
      </w:tr>
      <w:tr w:rsidR="0091234C" w:rsidRPr="000D7E91" w:rsidTr="008E0402">
        <w:trPr>
          <w:trHeight w:val="65"/>
          <w:jc w:val="center"/>
        </w:trPr>
        <w:tc>
          <w:tcPr>
            <w:tcW w:w="825" w:type="dxa"/>
          </w:tcPr>
          <w:p w:rsidR="0091234C" w:rsidRPr="000D7E91" w:rsidRDefault="0091234C" w:rsidP="008E0402">
            <w:pPr>
              <w:widowControl w:val="0"/>
              <w:tabs>
                <w:tab w:val="left" w:pos="720"/>
              </w:tabs>
              <w:spacing w:before="120"/>
              <w:ind w:left="214" w:right="-637"/>
              <w:rPr>
                <w:spacing w:val="-4"/>
                <w:sz w:val="20"/>
                <w:szCs w:val="20"/>
              </w:rPr>
            </w:pPr>
          </w:p>
        </w:tc>
        <w:tc>
          <w:tcPr>
            <w:tcW w:w="1342" w:type="dxa"/>
          </w:tcPr>
          <w:p w:rsidR="0091234C" w:rsidRPr="000D7E91" w:rsidRDefault="0091234C" w:rsidP="008E0402">
            <w:pPr>
              <w:widowControl w:val="0"/>
              <w:numPr>
                <w:ilvl w:val="12"/>
                <w:numId w:val="0"/>
              </w:numPr>
              <w:spacing w:before="120"/>
              <w:rPr>
                <w:spacing w:val="-4"/>
                <w:sz w:val="20"/>
                <w:szCs w:val="20"/>
              </w:rPr>
            </w:pPr>
          </w:p>
        </w:tc>
        <w:tc>
          <w:tcPr>
            <w:tcW w:w="1162" w:type="dxa"/>
          </w:tcPr>
          <w:p w:rsidR="0091234C" w:rsidRPr="000D7E91" w:rsidRDefault="0091234C" w:rsidP="008E0402">
            <w:pPr>
              <w:widowControl w:val="0"/>
              <w:numPr>
                <w:ilvl w:val="12"/>
                <w:numId w:val="0"/>
              </w:numPr>
              <w:spacing w:before="120"/>
              <w:rPr>
                <w:spacing w:val="-4"/>
                <w:sz w:val="20"/>
                <w:szCs w:val="20"/>
              </w:rPr>
            </w:pPr>
          </w:p>
        </w:tc>
        <w:tc>
          <w:tcPr>
            <w:tcW w:w="1162" w:type="dxa"/>
          </w:tcPr>
          <w:p w:rsidR="0091234C" w:rsidRPr="000D7E91" w:rsidRDefault="0091234C" w:rsidP="008E0402">
            <w:pPr>
              <w:widowControl w:val="0"/>
              <w:numPr>
                <w:ilvl w:val="12"/>
                <w:numId w:val="0"/>
              </w:numPr>
              <w:spacing w:before="120"/>
              <w:jc w:val="center"/>
              <w:rPr>
                <w:spacing w:val="-4"/>
                <w:sz w:val="20"/>
                <w:szCs w:val="20"/>
              </w:rPr>
            </w:pPr>
          </w:p>
        </w:tc>
        <w:tc>
          <w:tcPr>
            <w:tcW w:w="1409" w:type="dxa"/>
          </w:tcPr>
          <w:p w:rsidR="0091234C" w:rsidRPr="000D7E91" w:rsidRDefault="0091234C" w:rsidP="008E0402">
            <w:pPr>
              <w:widowControl w:val="0"/>
              <w:numPr>
                <w:ilvl w:val="12"/>
                <w:numId w:val="0"/>
              </w:numPr>
              <w:spacing w:before="120"/>
              <w:jc w:val="center"/>
              <w:rPr>
                <w:spacing w:val="-4"/>
                <w:sz w:val="20"/>
                <w:szCs w:val="20"/>
              </w:rPr>
            </w:pPr>
          </w:p>
        </w:tc>
        <w:tc>
          <w:tcPr>
            <w:tcW w:w="1162" w:type="dxa"/>
          </w:tcPr>
          <w:p w:rsidR="0091234C" w:rsidRPr="000D7E91" w:rsidRDefault="0091234C" w:rsidP="008E0402">
            <w:pPr>
              <w:widowControl w:val="0"/>
              <w:numPr>
                <w:ilvl w:val="12"/>
                <w:numId w:val="0"/>
              </w:numPr>
              <w:spacing w:before="120"/>
              <w:jc w:val="center"/>
              <w:rPr>
                <w:spacing w:val="-4"/>
                <w:sz w:val="20"/>
                <w:szCs w:val="20"/>
              </w:rPr>
            </w:pPr>
          </w:p>
        </w:tc>
        <w:tc>
          <w:tcPr>
            <w:tcW w:w="428" w:type="dxa"/>
          </w:tcPr>
          <w:p w:rsidR="0091234C" w:rsidRPr="000D7E91" w:rsidRDefault="0091234C" w:rsidP="008E0402">
            <w:pPr>
              <w:widowControl w:val="0"/>
              <w:spacing w:before="60"/>
              <w:jc w:val="center"/>
              <w:rPr>
                <w:b/>
                <w:sz w:val="14"/>
                <w:szCs w:val="14"/>
              </w:rPr>
            </w:pPr>
          </w:p>
        </w:tc>
        <w:tc>
          <w:tcPr>
            <w:tcW w:w="428" w:type="dxa"/>
          </w:tcPr>
          <w:p w:rsidR="0091234C" w:rsidRPr="000D7E91" w:rsidRDefault="0091234C" w:rsidP="008E0402">
            <w:pPr>
              <w:widowControl w:val="0"/>
              <w:spacing w:before="60"/>
              <w:jc w:val="center"/>
              <w:rPr>
                <w:b/>
                <w:sz w:val="14"/>
                <w:szCs w:val="14"/>
              </w:rPr>
            </w:pPr>
          </w:p>
        </w:tc>
        <w:tc>
          <w:tcPr>
            <w:tcW w:w="428" w:type="dxa"/>
          </w:tcPr>
          <w:p w:rsidR="0091234C" w:rsidRPr="000D7E91" w:rsidRDefault="0091234C" w:rsidP="008E0402">
            <w:pPr>
              <w:widowControl w:val="0"/>
              <w:spacing w:before="60"/>
              <w:jc w:val="center"/>
              <w:rPr>
                <w:b/>
                <w:sz w:val="14"/>
                <w:szCs w:val="14"/>
              </w:rPr>
            </w:pPr>
          </w:p>
        </w:tc>
        <w:tc>
          <w:tcPr>
            <w:tcW w:w="435" w:type="dxa"/>
          </w:tcPr>
          <w:p w:rsidR="0091234C" w:rsidRPr="000D7E91" w:rsidRDefault="0091234C" w:rsidP="008E0402">
            <w:pPr>
              <w:widowControl w:val="0"/>
              <w:spacing w:before="60"/>
              <w:jc w:val="center"/>
              <w:rPr>
                <w:b/>
                <w:sz w:val="14"/>
                <w:szCs w:val="14"/>
              </w:rPr>
            </w:pPr>
          </w:p>
        </w:tc>
        <w:tc>
          <w:tcPr>
            <w:tcW w:w="554" w:type="dxa"/>
          </w:tcPr>
          <w:p w:rsidR="0091234C" w:rsidRPr="000D7E91" w:rsidRDefault="0091234C" w:rsidP="008E0402">
            <w:pPr>
              <w:widowControl w:val="0"/>
              <w:spacing w:before="60"/>
              <w:jc w:val="center"/>
              <w:rPr>
                <w:b/>
                <w:sz w:val="14"/>
                <w:szCs w:val="14"/>
              </w:rPr>
            </w:pPr>
          </w:p>
        </w:tc>
        <w:tc>
          <w:tcPr>
            <w:tcW w:w="516" w:type="dxa"/>
          </w:tcPr>
          <w:p w:rsidR="0091234C" w:rsidRPr="000D7E91" w:rsidRDefault="0091234C" w:rsidP="008E0402">
            <w:pPr>
              <w:widowControl w:val="0"/>
              <w:spacing w:before="60"/>
              <w:jc w:val="center"/>
              <w:rPr>
                <w:b/>
                <w:sz w:val="14"/>
                <w:szCs w:val="14"/>
              </w:rPr>
            </w:pPr>
          </w:p>
        </w:tc>
      </w:tr>
      <w:tr w:rsidR="0091234C" w:rsidRPr="000D7E91" w:rsidTr="008E0402">
        <w:trPr>
          <w:jc w:val="center"/>
        </w:trPr>
        <w:tc>
          <w:tcPr>
            <w:tcW w:w="825" w:type="dxa"/>
          </w:tcPr>
          <w:p w:rsidR="0091234C" w:rsidRPr="000D7E91" w:rsidRDefault="0091234C" w:rsidP="008E0402">
            <w:pPr>
              <w:widowControl w:val="0"/>
              <w:tabs>
                <w:tab w:val="left" w:pos="720"/>
              </w:tabs>
              <w:spacing w:before="120"/>
              <w:ind w:left="214" w:right="-637"/>
              <w:rPr>
                <w:spacing w:val="-4"/>
                <w:sz w:val="20"/>
                <w:szCs w:val="20"/>
              </w:rPr>
            </w:pPr>
          </w:p>
        </w:tc>
        <w:tc>
          <w:tcPr>
            <w:tcW w:w="1342" w:type="dxa"/>
          </w:tcPr>
          <w:p w:rsidR="0091234C" w:rsidRPr="000D7E91" w:rsidRDefault="0091234C" w:rsidP="008E0402">
            <w:pPr>
              <w:widowControl w:val="0"/>
              <w:numPr>
                <w:ilvl w:val="12"/>
                <w:numId w:val="0"/>
              </w:numPr>
              <w:spacing w:before="120"/>
              <w:rPr>
                <w:spacing w:val="-4"/>
                <w:sz w:val="20"/>
                <w:szCs w:val="20"/>
              </w:rPr>
            </w:pPr>
          </w:p>
        </w:tc>
        <w:tc>
          <w:tcPr>
            <w:tcW w:w="1162" w:type="dxa"/>
          </w:tcPr>
          <w:p w:rsidR="0091234C" w:rsidRPr="000D7E91" w:rsidRDefault="0091234C" w:rsidP="008E0402">
            <w:pPr>
              <w:widowControl w:val="0"/>
              <w:numPr>
                <w:ilvl w:val="12"/>
                <w:numId w:val="0"/>
              </w:numPr>
              <w:spacing w:before="120"/>
              <w:rPr>
                <w:spacing w:val="-4"/>
                <w:sz w:val="20"/>
                <w:szCs w:val="20"/>
              </w:rPr>
            </w:pPr>
          </w:p>
        </w:tc>
        <w:tc>
          <w:tcPr>
            <w:tcW w:w="1162" w:type="dxa"/>
          </w:tcPr>
          <w:p w:rsidR="0091234C" w:rsidRPr="000D7E91" w:rsidRDefault="0091234C" w:rsidP="008E0402">
            <w:pPr>
              <w:widowControl w:val="0"/>
              <w:numPr>
                <w:ilvl w:val="12"/>
                <w:numId w:val="0"/>
              </w:numPr>
              <w:spacing w:before="120"/>
              <w:jc w:val="center"/>
              <w:rPr>
                <w:spacing w:val="-4"/>
                <w:sz w:val="20"/>
                <w:szCs w:val="20"/>
              </w:rPr>
            </w:pPr>
          </w:p>
        </w:tc>
        <w:tc>
          <w:tcPr>
            <w:tcW w:w="1409" w:type="dxa"/>
          </w:tcPr>
          <w:p w:rsidR="0091234C" w:rsidRPr="000D7E91" w:rsidRDefault="0091234C" w:rsidP="008E0402">
            <w:pPr>
              <w:widowControl w:val="0"/>
              <w:numPr>
                <w:ilvl w:val="12"/>
                <w:numId w:val="0"/>
              </w:numPr>
              <w:spacing w:before="120"/>
              <w:jc w:val="center"/>
              <w:rPr>
                <w:spacing w:val="-4"/>
                <w:sz w:val="20"/>
                <w:szCs w:val="20"/>
              </w:rPr>
            </w:pPr>
          </w:p>
        </w:tc>
        <w:tc>
          <w:tcPr>
            <w:tcW w:w="1162" w:type="dxa"/>
          </w:tcPr>
          <w:p w:rsidR="0091234C" w:rsidRPr="000D7E91" w:rsidRDefault="0091234C" w:rsidP="008E0402">
            <w:pPr>
              <w:widowControl w:val="0"/>
              <w:numPr>
                <w:ilvl w:val="12"/>
                <w:numId w:val="0"/>
              </w:numPr>
              <w:spacing w:before="120"/>
              <w:jc w:val="center"/>
              <w:rPr>
                <w:spacing w:val="-4"/>
                <w:sz w:val="20"/>
                <w:szCs w:val="20"/>
              </w:rPr>
            </w:pPr>
          </w:p>
        </w:tc>
        <w:tc>
          <w:tcPr>
            <w:tcW w:w="428" w:type="dxa"/>
          </w:tcPr>
          <w:p w:rsidR="0091234C" w:rsidRPr="000D7E91" w:rsidRDefault="0091234C" w:rsidP="008E0402">
            <w:pPr>
              <w:widowControl w:val="0"/>
              <w:spacing w:before="60"/>
              <w:jc w:val="center"/>
              <w:rPr>
                <w:sz w:val="16"/>
                <w:szCs w:val="16"/>
              </w:rPr>
            </w:pPr>
          </w:p>
        </w:tc>
        <w:tc>
          <w:tcPr>
            <w:tcW w:w="428" w:type="dxa"/>
          </w:tcPr>
          <w:p w:rsidR="0091234C" w:rsidRPr="000D7E91" w:rsidRDefault="0091234C" w:rsidP="008E0402">
            <w:pPr>
              <w:widowControl w:val="0"/>
              <w:spacing w:before="60"/>
              <w:jc w:val="center"/>
              <w:rPr>
                <w:sz w:val="16"/>
                <w:szCs w:val="16"/>
              </w:rPr>
            </w:pPr>
          </w:p>
        </w:tc>
        <w:tc>
          <w:tcPr>
            <w:tcW w:w="428" w:type="dxa"/>
          </w:tcPr>
          <w:p w:rsidR="0091234C" w:rsidRPr="000D7E91" w:rsidRDefault="0091234C" w:rsidP="008E0402">
            <w:pPr>
              <w:widowControl w:val="0"/>
              <w:spacing w:before="60"/>
              <w:jc w:val="center"/>
              <w:rPr>
                <w:sz w:val="16"/>
                <w:szCs w:val="16"/>
              </w:rPr>
            </w:pPr>
          </w:p>
        </w:tc>
        <w:tc>
          <w:tcPr>
            <w:tcW w:w="435" w:type="dxa"/>
          </w:tcPr>
          <w:p w:rsidR="0091234C" w:rsidRPr="000D7E91" w:rsidRDefault="0091234C" w:rsidP="008E0402">
            <w:pPr>
              <w:widowControl w:val="0"/>
              <w:spacing w:before="60"/>
              <w:jc w:val="center"/>
              <w:rPr>
                <w:sz w:val="16"/>
                <w:szCs w:val="16"/>
              </w:rPr>
            </w:pPr>
          </w:p>
        </w:tc>
        <w:tc>
          <w:tcPr>
            <w:tcW w:w="554" w:type="dxa"/>
          </w:tcPr>
          <w:p w:rsidR="0091234C" w:rsidRPr="000D7E91" w:rsidRDefault="0091234C" w:rsidP="008E0402">
            <w:pPr>
              <w:widowControl w:val="0"/>
              <w:spacing w:before="60"/>
              <w:jc w:val="center"/>
              <w:rPr>
                <w:sz w:val="16"/>
                <w:szCs w:val="16"/>
              </w:rPr>
            </w:pPr>
          </w:p>
        </w:tc>
        <w:tc>
          <w:tcPr>
            <w:tcW w:w="516" w:type="dxa"/>
          </w:tcPr>
          <w:p w:rsidR="0091234C" w:rsidRPr="000D7E91" w:rsidRDefault="0091234C" w:rsidP="008E0402">
            <w:pPr>
              <w:widowControl w:val="0"/>
              <w:spacing w:before="60"/>
              <w:jc w:val="center"/>
              <w:rPr>
                <w:sz w:val="16"/>
                <w:szCs w:val="16"/>
              </w:rPr>
            </w:pPr>
          </w:p>
        </w:tc>
      </w:tr>
      <w:tr w:rsidR="0091234C" w:rsidRPr="000D7E91" w:rsidTr="008E0402">
        <w:trPr>
          <w:jc w:val="center"/>
        </w:trPr>
        <w:tc>
          <w:tcPr>
            <w:tcW w:w="825" w:type="dxa"/>
          </w:tcPr>
          <w:p w:rsidR="0091234C" w:rsidRPr="000D7E91" w:rsidRDefault="0091234C" w:rsidP="008E0402">
            <w:pPr>
              <w:widowControl w:val="0"/>
              <w:tabs>
                <w:tab w:val="left" w:pos="720"/>
              </w:tabs>
              <w:spacing w:before="120"/>
              <w:ind w:left="214" w:right="-637"/>
              <w:rPr>
                <w:spacing w:val="-4"/>
                <w:sz w:val="20"/>
                <w:szCs w:val="20"/>
              </w:rPr>
            </w:pPr>
          </w:p>
        </w:tc>
        <w:tc>
          <w:tcPr>
            <w:tcW w:w="1342" w:type="dxa"/>
          </w:tcPr>
          <w:p w:rsidR="0091234C" w:rsidRPr="000D7E91" w:rsidRDefault="0091234C" w:rsidP="008E0402">
            <w:pPr>
              <w:widowControl w:val="0"/>
              <w:numPr>
                <w:ilvl w:val="12"/>
                <w:numId w:val="0"/>
              </w:numPr>
              <w:spacing w:before="120"/>
              <w:rPr>
                <w:spacing w:val="-4"/>
                <w:sz w:val="20"/>
                <w:szCs w:val="20"/>
              </w:rPr>
            </w:pPr>
          </w:p>
        </w:tc>
        <w:tc>
          <w:tcPr>
            <w:tcW w:w="1162" w:type="dxa"/>
          </w:tcPr>
          <w:p w:rsidR="0091234C" w:rsidRPr="000D7E91" w:rsidRDefault="0091234C" w:rsidP="008E0402">
            <w:pPr>
              <w:widowControl w:val="0"/>
              <w:numPr>
                <w:ilvl w:val="12"/>
                <w:numId w:val="0"/>
              </w:numPr>
              <w:spacing w:before="120"/>
              <w:rPr>
                <w:spacing w:val="-4"/>
                <w:sz w:val="20"/>
                <w:szCs w:val="20"/>
              </w:rPr>
            </w:pPr>
          </w:p>
        </w:tc>
        <w:tc>
          <w:tcPr>
            <w:tcW w:w="1162" w:type="dxa"/>
          </w:tcPr>
          <w:p w:rsidR="0091234C" w:rsidRPr="000D7E91" w:rsidRDefault="0091234C" w:rsidP="008E0402">
            <w:pPr>
              <w:widowControl w:val="0"/>
              <w:numPr>
                <w:ilvl w:val="12"/>
                <w:numId w:val="0"/>
              </w:numPr>
              <w:spacing w:before="120"/>
              <w:jc w:val="center"/>
              <w:rPr>
                <w:spacing w:val="-4"/>
                <w:sz w:val="20"/>
                <w:szCs w:val="20"/>
              </w:rPr>
            </w:pPr>
          </w:p>
        </w:tc>
        <w:tc>
          <w:tcPr>
            <w:tcW w:w="1409" w:type="dxa"/>
          </w:tcPr>
          <w:p w:rsidR="0091234C" w:rsidRPr="000D7E91" w:rsidRDefault="0091234C" w:rsidP="008E0402">
            <w:pPr>
              <w:widowControl w:val="0"/>
              <w:numPr>
                <w:ilvl w:val="12"/>
                <w:numId w:val="0"/>
              </w:numPr>
              <w:spacing w:before="120"/>
              <w:jc w:val="center"/>
              <w:rPr>
                <w:spacing w:val="-4"/>
                <w:sz w:val="20"/>
                <w:szCs w:val="20"/>
              </w:rPr>
            </w:pPr>
          </w:p>
        </w:tc>
        <w:tc>
          <w:tcPr>
            <w:tcW w:w="1162" w:type="dxa"/>
          </w:tcPr>
          <w:p w:rsidR="0091234C" w:rsidRPr="000D7E91" w:rsidRDefault="0091234C" w:rsidP="008E0402">
            <w:pPr>
              <w:widowControl w:val="0"/>
              <w:numPr>
                <w:ilvl w:val="12"/>
                <w:numId w:val="0"/>
              </w:numPr>
              <w:spacing w:before="120"/>
              <w:jc w:val="center"/>
              <w:rPr>
                <w:spacing w:val="-4"/>
                <w:sz w:val="20"/>
                <w:szCs w:val="20"/>
              </w:rPr>
            </w:pPr>
          </w:p>
        </w:tc>
        <w:tc>
          <w:tcPr>
            <w:tcW w:w="428" w:type="dxa"/>
          </w:tcPr>
          <w:p w:rsidR="0091234C" w:rsidRPr="000D7E91" w:rsidRDefault="0091234C" w:rsidP="008E0402">
            <w:pPr>
              <w:widowControl w:val="0"/>
              <w:spacing w:before="60"/>
              <w:jc w:val="center"/>
              <w:rPr>
                <w:sz w:val="16"/>
                <w:szCs w:val="16"/>
              </w:rPr>
            </w:pPr>
          </w:p>
        </w:tc>
        <w:tc>
          <w:tcPr>
            <w:tcW w:w="428" w:type="dxa"/>
          </w:tcPr>
          <w:p w:rsidR="0091234C" w:rsidRPr="000D7E91" w:rsidRDefault="0091234C" w:rsidP="008E0402">
            <w:pPr>
              <w:widowControl w:val="0"/>
              <w:spacing w:before="60"/>
              <w:jc w:val="center"/>
              <w:rPr>
                <w:sz w:val="16"/>
                <w:szCs w:val="16"/>
              </w:rPr>
            </w:pPr>
          </w:p>
        </w:tc>
        <w:tc>
          <w:tcPr>
            <w:tcW w:w="428" w:type="dxa"/>
          </w:tcPr>
          <w:p w:rsidR="0091234C" w:rsidRPr="000D7E91" w:rsidRDefault="0091234C" w:rsidP="008E0402">
            <w:pPr>
              <w:widowControl w:val="0"/>
              <w:spacing w:before="60"/>
              <w:jc w:val="center"/>
              <w:rPr>
                <w:sz w:val="16"/>
                <w:szCs w:val="16"/>
              </w:rPr>
            </w:pPr>
          </w:p>
        </w:tc>
        <w:tc>
          <w:tcPr>
            <w:tcW w:w="435" w:type="dxa"/>
          </w:tcPr>
          <w:p w:rsidR="0091234C" w:rsidRPr="000D7E91" w:rsidRDefault="0091234C" w:rsidP="008E0402">
            <w:pPr>
              <w:widowControl w:val="0"/>
              <w:spacing w:before="60"/>
              <w:jc w:val="center"/>
              <w:rPr>
                <w:sz w:val="16"/>
                <w:szCs w:val="16"/>
              </w:rPr>
            </w:pPr>
          </w:p>
        </w:tc>
        <w:tc>
          <w:tcPr>
            <w:tcW w:w="554" w:type="dxa"/>
          </w:tcPr>
          <w:p w:rsidR="0091234C" w:rsidRPr="000D7E91" w:rsidRDefault="0091234C" w:rsidP="008E0402">
            <w:pPr>
              <w:widowControl w:val="0"/>
              <w:spacing w:before="60"/>
              <w:jc w:val="center"/>
              <w:rPr>
                <w:sz w:val="16"/>
                <w:szCs w:val="16"/>
              </w:rPr>
            </w:pPr>
          </w:p>
        </w:tc>
        <w:tc>
          <w:tcPr>
            <w:tcW w:w="516" w:type="dxa"/>
          </w:tcPr>
          <w:p w:rsidR="0091234C" w:rsidRPr="000D7E91" w:rsidRDefault="0091234C" w:rsidP="008E0402">
            <w:pPr>
              <w:widowControl w:val="0"/>
              <w:spacing w:before="60"/>
              <w:jc w:val="center"/>
              <w:rPr>
                <w:sz w:val="16"/>
                <w:szCs w:val="16"/>
              </w:rPr>
            </w:pPr>
          </w:p>
        </w:tc>
      </w:tr>
    </w:tbl>
    <w:p w:rsidR="0091234C" w:rsidRPr="000D7E91" w:rsidRDefault="0091234C" w:rsidP="0091234C">
      <w:pPr>
        <w:widowControl w:val="0"/>
        <w:spacing w:before="60"/>
        <w:ind w:left="540"/>
        <w:rPr>
          <w:spacing w:val="-4"/>
          <w:sz w:val="20"/>
          <w:szCs w:val="20"/>
        </w:rPr>
      </w:pPr>
    </w:p>
    <w:p w:rsidR="0091234C" w:rsidRPr="000D7E91" w:rsidRDefault="0091234C" w:rsidP="0091234C">
      <w:pPr>
        <w:rPr>
          <w:b/>
          <w:sz w:val="20"/>
          <w:szCs w:val="20"/>
        </w:rPr>
      </w:pPr>
      <w:r w:rsidRPr="000D7E91">
        <w:rPr>
          <w:b/>
          <w:sz w:val="20"/>
          <w:szCs w:val="20"/>
        </w:rPr>
        <w:t>ВНИМАНИЕ! Предъявление «Карты» в офисе «Продавца» требуется при добавлении/удалении  вида то</w:t>
      </w:r>
      <w:r w:rsidRPr="000D7E91">
        <w:rPr>
          <w:b/>
          <w:sz w:val="20"/>
          <w:szCs w:val="20"/>
        </w:rPr>
        <w:t>п</w:t>
      </w:r>
      <w:r w:rsidRPr="000D7E91">
        <w:rPr>
          <w:b/>
          <w:sz w:val="20"/>
          <w:szCs w:val="20"/>
        </w:rPr>
        <w:t>лива  и/или  замене вида лимита (сутки/месяц), а также при пополнении карты при использовании схемы «Электронный кошелек». О</w:t>
      </w:r>
      <w:r w:rsidRPr="000D7E91">
        <w:rPr>
          <w:b/>
          <w:bCs/>
          <w:sz w:val="20"/>
          <w:szCs w:val="20"/>
        </w:rPr>
        <w:t xml:space="preserve">тложенное пополнение  при использовании схемы «Электронный кошелек» возможно только на АЗС региона РФ, на территории которого заключен договор.  </w:t>
      </w:r>
    </w:p>
    <w:p w:rsidR="0091234C" w:rsidRPr="000D7E91" w:rsidRDefault="0091234C" w:rsidP="0091234C">
      <w:pPr>
        <w:widowControl w:val="0"/>
        <w:spacing w:before="60"/>
        <w:rPr>
          <w:bCs/>
          <w:sz w:val="16"/>
          <w:szCs w:val="16"/>
          <w:u w:val="single"/>
        </w:rPr>
      </w:pPr>
      <w:r w:rsidRPr="000D7E91">
        <w:rPr>
          <w:bCs/>
          <w:sz w:val="16"/>
          <w:szCs w:val="16"/>
          <w:u w:val="single"/>
        </w:rPr>
        <w:t xml:space="preserve">Примечание: </w:t>
      </w:r>
    </w:p>
    <w:p w:rsidR="0091234C" w:rsidRPr="000D7E91" w:rsidRDefault="0091234C" w:rsidP="0091234C">
      <w:pPr>
        <w:widowControl w:val="0"/>
        <w:spacing w:before="60"/>
        <w:rPr>
          <w:bCs/>
          <w:sz w:val="16"/>
          <w:szCs w:val="16"/>
        </w:rPr>
      </w:pPr>
      <w:r w:rsidRPr="000D7E91">
        <w:rPr>
          <w:bCs/>
          <w:sz w:val="16"/>
          <w:szCs w:val="16"/>
        </w:rPr>
        <w:t xml:space="preserve">В графе «Держатель карты» указывается одно из перечисленных: номер машины, Ф.И.О. водителя или любая другая информация необходимая «ПОКУПАТЕЛЮ» в </w:t>
      </w:r>
      <w:r w:rsidRPr="000D7E91">
        <w:rPr>
          <w:sz w:val="16"/>
          <w:szCs w:val="16"/>
        </w:rPr>
        <w:t> </w:t>
      </w:r>
      <w:r w:rsidRPr="000D7E91">
        <w:rPr>
          <w:bCs/>
          <w:sz w:val="16"/>
          <w:szCs w:val="16"/>
        </w:rPr>
        <w:t>оборотах по картам.</w:t>
      </w:r>
    </w:p>
    <w:p w:rsidR="0091234C" w:rsidRPr="000D7E91" w:rsidRDefault="0091234C" w:rsidP="0091234C">
      <w:pPr>
        <w:widowControl w:val="0"/>
        <w:spacing w:before="60"/>
        <w:rPr>
          <w:bCs/>
          <w:sz w:val="16"/>
          <w:szCs w:val="16"/>
        </w:rPr>
      </w:pPr>
      <w:r w:rsidRPr="000D7E91">
        <w:rPr>
          <w:bCs/>
          <w:sz w:val="16"/>
          <w:szCs w:val="16"/>
        </w:rPr>
        <w:t>В графе «Вид топлива»  допускается указание нескольких видов топлива.</w:t>
      </w:r>
    </w:p>
    <w:p w:rsidR="0091234C" w:rsidRPr="000D7E91" w:rsidRDefault="0091234C" w:rsidP="0091234C">
      <w:pPr>
        <w:widowControl w:val="0"/>
        <w:spacing w:before="60"/>
        <w:rPr>
          <w:bCs/>
          <w:sz w:val="16"/>
          <w:szCs w:val="16"/>
        </w:rPr>
      </w:pPr>
      <w:r w:rsidRPr="000D7E91">
        <w:rPr>
          <w:bCs/>
          <w:sz w:val="16"/>
          <w:szCs w:val="16"/>
        </w:rPr>
        <w:t>В графе «Лимит в литрах/рублях»  указывается количество литров/рублей, которым ограничивается лимит.</w:t>
      </w:r>
    </w:p>
    <w:p w:rsidR="0091234C" w:rsidRPr="000D7E91" w:rsidRDefault="0091234C" w:rsidP="0091234C">
      <w:pPr>
        <w:widowControl w:val="0"/>
        <w:spacing w:before="60"/>
        <w:rPr>
          <w:spacing w:val="-4"/>
          <w:sz w:val="20"/>
          <w:szCs w:val="20"/>
        </w:rPr>
      </w:pPr>
    </w:p>
    <w:p w:rsidR="0091234C" w:rsidRPr="000D7E91" w:rsidRDefault="0091234C" w:rsidP="0091234C">
      <w:pPr>
        <w:widowControl w:val="0"/>
        <w:spacing w:before="60"/>
        <w:rPr>
          <w:spacing w:val="-4"/>
          <w:sz w:val="20"/>
          <w:szCs w:val="20"/>
        </w:rPr>
      </w:pPr>
      <w:r w:rsidRPr="000D7E91">
        <w:rPr>
          <w:spacing w:val="-4"/>
          <w:sz w:val="20"/>
          <w:szCs w:val="20"/>
        </w:rPr>
        <w:t>6. Покупатель назначает Ответственное лицо по Договору с Продавцом:</w:t>
      </w:r>
    </w:p>
    <w:p w:rsidR="0091234C" w:rsidRPr="000D7E91" w:rsidRDefault="0091234C" w:rsidP="0091234C">
      <w:pPr>
        <w:widowControl w:val="0"/>
        <w:spacing w:before="60"/>
        <w:ind w:left="540"/>
        <w:rPr>
          <w:spacing w:val="-4"/>
          <w:sz w:val="20"/>
          <w:szCs w:val="20"/>
        </w:rPr>
      </w:pPr>
      <w:r w:rsidRPr="000D7E91">
        <w:rPr>
          <w:spacing w:val="-4"/>
          <w:sz w:val="20"/>
          <w:szCs w:val="20"/>
        </w:rPr>
        <w:t>Ф.И.О.____________________________________________________________________________________________________</w:t>
      </w:r>
    </w:p>
    <w:p w:rsidR="0091234C" w:rsidRPr="000D7E91" w:rsidRDefault="0091234C" w:rsidP="0091234C">
      <w:pPr>
        <w:widowControl w:val="0"/>
        <w:spacing w:before="60"/>
        <w:ind w:left="540"/>
        <w:rPr>
          <w:spacing w:val="-4"/>
          <w:sz w:val="20"/>
          <w:szCs w:val="20"/>
        </w:rPr>
      </w:pPr>
      <w:r w:rsidRPr="000D7E91">
        <w:rPr>
          <w:spacing w:val="-4"/>
          <w:sz w:val="20"/>
          <w:szCs w:val="20"/>
        </w:rPr>
        <w:t>__________________________________________________________________________________________________________</w:t>
      </w:r>
    </w:p>
    <w:p w:rsidR="0091234C" w:rsidRPr="000D7E91" w:rsidRDefault="0091234C" w:rsidP="0091234C">
      <w:pPr>
        <w:widowControl w:val="0"/>
        <w:spacing w:before="60"/>
        <w:jc w:val="center"/>
        <w:rPr>
          <w:spacing w:val="-4"/>
          <w:sz w:val="20"/>
          <w:szCs w:val="20"/>
        </w:rPr>
      </w:pPr>
      <w:r w:rsidRPr="000D7E91">
        <w:rPr>
          <w:spacing w:val="-4"/>
          <w:sz w:val="20"/>
          <w:szCs w:val="20"/>
          <w:vertAlign w:val="subscript"/>
        </w:rPr>
        <w:t>паспорт: серия, номер,  кем  и когда выдан; Ф.И.О. получателя</w:t>
      </w:r>
    </w:p>
    <w:p w:rsidR="0091234C" w:rsidRPr="000D7E91" w:rsidRDefault="0091234C" w:rsidP="0091234C">
      <w:pPr>
        <w:widowControl w:val="0"/>
        <w:spacing w:before="60"/>
        <w:ind w:left="540"/>
        <w:rPr>
          <w:spacing w:val="-4"/>
          <w:sz w:val="20"/>
          <w:szCs w:val="20"/>
        </w:rPr>
      </w:pPr>
      <w:r w:rsidRPr="000D7E91">
        <w:rPr>
          <w:spacing w:val="-4"/>
          <w:sz w:val="20"/>
          <w:szCs w:val="20"/>
        </w:rPr>
        <w:t xml:space="preserve">Тел./Факс. ________________________                    </w:t>
      </w:r>
      <w:r w:rsidRPr="000D7E91">
        <w:rPr>
          <w:spacing w:val="-4"/>
          <w:sz w:val="20"/>
          <w:szCs w:val="20"/>
          <w:lang w:val="en-US"/>
        </w:rPr>
        <w:t>e-mail:___________________________________________________</w:t>
      </w:r>
    </w:p>
    <w:p w:rsidR="0091234C" w:rsidRPr="000D7E91" w:rsidRDefault="0091234C" w:rsidP="0091234C">
      <w:pPr>
        <w:widowControl w:val="0"/>
        <w:spacing w:before="60"/>
        <w:ind w:left="540"/>
        <w:rPr>
          <w:spacing w:val="-4"/>
          <w:sz w:val="20"/>
          <w:szCs w:val="20"/>
        </w:rPr>
      </w:pPr>
    </w:p>
    <w:tbl>
      <w:tblPr>
        <w:tblW w:w="10723" w:type="dxa"/>
        <w:tblInd w:w="365" w:type="dxa"/>
        <w:tblLayout w:type="fixed"/>
        <w:tblLook w:val="0000"/>
      </w:tblPr>
      <w:tblGrid>
        <w:gridCol w:w="5272"/>
        <w:gridCol w:w="5451"/>
      </w:tblGrid>
      <w:tr w:rsidR="0091234C" w:rsidRPr="000D7E91" w:rsidTr="008E0402">
        <w:trPr>
          <w:trHeight w:val="975"/>
        </w:trPr>
        <w:tc>
          <w:tcPr>
            <w:tcW w:w="5272" w:type="dxa"/>
          </w:tcPr>
          <w:p w:rsidR="0091234C" w:rsidRPr="000D7E91" w:rsidRDefault="0091234C" w:rsidP="008E0402">
            <w:pPr>
              <w:rPr>
                <w:bCs/>
                <w:sz w:val="20"/>
                <w:szCs w:val="20"/>
              </w:rPr>
            </w:pPr>
            <w:r w:rsidRPr="000D7E91">
              <w:rPr>
                <w:bCs/>
                <w:sz w:val="20"/>
                <w:szCs w:val="20"/>
              </w:rPr>
              <w:t>Продавец</w:t>
            </w:r>
          </w:p>
          <w:p w:rsidR="0091234C" w:rsidRPr="000D7E91" w:rsidRDefault="0091234C" w:rsidP="008E0402">
            <w:pPr>
              <w:rPr>
                <w:b/>
                <w:sz w:val="20"/>
                <w:szCs w:val="20"/>
              </w:rPr>
            </w:pPr>
            <w:r w:rsidRPr="000D7E91">
              <w:rPr>
                <w:b/>
                <w:bCs/>
                <w:sz w:val="20"/>
                <w:szCs w:val="20"/>
              </w:rPr>
              <w:t xml:space="preserve">              </w:t>
            </w:r>
            <w:r w:rsidRPr="000D7E91">
              <w:rPr>
                <w:b/>
                <w:sz w:val="20"/>
                <w:szCs w:val="20"/>
              </w:rPr>
              <w:t>________________________ /___________/</w:t>
            </w:r>
          </w:p>
          <w:p w:rsidR="0091234C" w:rsidRPr="000D7E91" w:rsidRDefault="0091234C" w:rsidP="008E0402">
            <w:pPr>
              <w:widowControl w:val="0"/>
              <w:spacing w:before="60"/>
              <w:rPr>
                <w:sz w:val="20"/>
                <w:szCs w:val="20"/>
              </w:rPr>
            </w:pPr>
            <w:r w:rsidRPr="000D7E91">
              <w:rPr>
                <w:sz w:val="20"/>
                <w:szCs w:val="20"/>
              </w:rPr>
              <w:t xml:space="preserve">                                                                        м.п.</w:t>
            </w:r>
          </w:p>
        </w:tc>
        <w:tc>
          <w:tcPr>
            <w:tcW w:w="5451" w:type="dxa"/>
          </w:tcPr>
          <w:p w:rsidR="0091234C" w:rsidRPr="000D7E91" w:rsidRDefault="0091234C" w:rsidP="008E0402">
            <w:pPr>
              <w:rPr>
                <w:bCs/>
                <w:sz w:val="20"/>
                <w:szCs w:val="20"/>
              </w:rPr>
            </w:pPr>
            <w:r w:rsidRPr="000D7E91">
              <w:rPr>
                <w:bCs/>
                <w:sz w:val="20"/>
                <w:szCs w:val="20"/>
              </w:rPr>
              <w:t>Покупатель</w:t>
            </w:r>
          </w:p>
          <w:p w:rsidR="0091234C" w:rsidRPr="000D7E91" w:rsidRDefault="0091234C" w:rsidP="008E0402">
            <w:pPr>
              <w:rPr>
                <w:b/>
                <w:sz w:val="20"/>
                <w:szCs w:val="20"/>
              </w:rPr>
            </w:pPr>
            <w:r w:rsidRPr="000D7E91">
              <w:rPr>
                <w:bCs/>
                <w:sz w:val="20"/>
                <w:szCs w:val="20"/>
              </w:rPr>
              <w:t xml:space="preserve">         </w:t>
            </w:r>
            <w:r w:rsidRPr="000D7E91">
              <w:rPr>
                <w:b/>
                <w:sz w:val="20"/>
                <w:szCs w:val="20"/>
              </w:rPr>
              <w:t xml:space="preserve">_____________________ </w:t>
            </w:r>
            <w:r>
              <w:rPr>
                <w:b/>
                <w:sz w:val="20"/>
                <w:szCs w:val="20"/>
              </w:rPr>
              <w:t>/А.А. Фомичев/</w:t>
            </w:r>
          </w:p>
          <w:p w:rsidR="0091234C" w:rsidRPr="000D7E91" w:rsidRDefault="0091234C" w:rsidP="008E0402">
            <w:pPr>
              <w:widowControl w:val="0"/>
              <w:jc w:val="center"/>
              <w:rPr>
                <w:b/>
                <w:sz w:val="16"/>
                <w:szCs w:val="16"/>
              </w:rPr>
            </w:pPr>
            <w:r w:rsidRPr="000D7E91">
              <w:rPr>
                <w:sz w:val="20"/>
                <w:szCs w:val="20"/>
              </w:rPr>
              <w:t xml:space="preserve">                                                                    м.п.</w:t>
            </w:r>
          </w:p>
        </w:tc>
      </w:tr>
    </w:tbl>
    <w:p w:rsidR="0091234C" w:rsidRPr="000D7E91" w:rsidRDefault="0091234C" w:rsidP="0091234C">
      <w:pPr>
        <w:widowControl w:val="0"/>
        <w:rPr>
          <w:spacing w:val="-4"/>
          <w:sz w:val="20"/>
          <w:szCs w:val="20"/>
        </w:rPr>
      </w:pPr>
    </w:p>
    <w:p w:rsidR="0091234C" w:rsidRPr="000D7E91" w:rsidRDefault="0091234C" w:rsidP="0091234C">
      <w:pPr>
        <w:widowControl w:val="0"/>
        <w:rPr>
          <w:spacing w:val="-4"/>
          <w:sz w:val="20"/>
          <w:szCs w:val="20"/>
        </w:rPr>
      </w:pPr>
    </w:p>
    <w:p w:rsidR="0091234C" w:rsidRPr="000D7E91" w:rsidRDefault="0091234C" w:rsidP="0091234C">
      <w:pPr>
        <w:widowControl w:val="0"/>
        <w:rPr>
          <w:spacing w:val="-4"/>
          <w:sz w:val="20"/>
          <w:szCs w:val="20"/>
        </w:rPr>
      </w:pPr>
    </w:p>
    <w:p w:rsidR="0091234C" w:rsidRPr="000D7E91" w:rsidRDefault="0091234C" w:rsidP="0091234C">
      <w:pPr>
        <w:widowControl w:val="0"/>
        <w:rPr>
          <w:spacing w:val="-4"/>
          <w:sz w:val="20"/>
          <w:szCs w:val="20"/>
        </w:rPr>
      </w:pPr>
    </w:p>
    <w:p w:rsidR="0091234C" w:rsidRPr="000D7E91" w:rsidRDefault="0091234C" w:rsidP="0091234C">
      <w:pPr>
        <w:widowControl w:val="0"/>
        <w:rPr>
          <w:spacing w:val="-4"/>
          <w:sz w:val="20"/>
          <w:szCs w:val="20"/>
        </w:rPr>
      </w:pPr>
    </w:p>
    <w:p w:rsidR="0091234C" w:rsidRPr="000D7E91" w:rsidRDefault="0091234C" w:rsidP="0091234C">
      <w:pPr>
        <w:widowControl w:val="0"/>
        <w:rPr>
          <w:spacing w:val="-4"/>
          <w:sz w:val="20"/>
          <w:szCs w:val="20"/>
        </w:rPr>
      </w:pPr>
    </w:p>
    <w:p w:rsidR="0091234C" w:rsidRPr="000D7E91" w:rsidRDefault="0091234C" w:rsidP="0091234C">
      <w:pPr>
        <w:widowControl w:val="0"/>
        <w:rPr>
          <w:spacing w:val="-4"/>
          <w:sz w:val="20"/>
          <w:szCs w:val="20"/>
        </w:rPr>
      </w:pPr>
    </w:p>
    <w:p w:rsidR="0091234C" w:rsidRPr="000D7E91" w:rsidRDefault="0091234C" w:rsidP="0091234C">
      <w:pPr>
        <w:widowControl w:val="0"/>
        <w:rPr>
          <w:spacing w:val="-4"/>
          <w:sz w:val="20"/>
          <w:szCs w:val="20"/>
        </w:rPr>
      </w:pPr>
      <w:r w:rsidRPr="000D7E91">
        <w:rPr>
          <w:spacing w:val="-4"/>
          <w:sz w:val="20"/>
          <w:szCs w:val="20"/>
        </w:rPr>
        <w:lastRenderedPageBreak/>
        <w:t>Приложение №3</w:t>
      </w:r>
    </w:p>
    <w:p w:rsidR="0091234C" w:rsidRPr="000D7E91" w:rsidRDefault="0091234C" w:rsidP="0091234C">
      <w:pPr>
        <w:widowControl w:val="0"/>
        <w:rPr>
          <w:spacing w:val="-4"/>
          <w:sz w:val="20"/>
          <w:szCs w:val="20"/>
        </w:rPr>
      </w:pPr>
      <w:r w:rsidRPr="000D7E91">
        <w:rPr>
          <w:spacing w:val="-4"/>
          <w:sz w:val="20"/>
          <w:szCs w:val="20"/>
        </w:rPr>
        <w:t>к Договору № ________</w:t>
      </w:r>
    </w:p>
    <w:p w:rsidR="0091234C" w:rsidRPr="000D7E91" w:rsidRDefault="0091234C" w:rsidP="0091234C">
      <w:pPr>
        <w:widowControl w:val="0"/>
        <w:rPr>
          <w:spacing w:val="-4"/>
          <w:sz w:val="20"/>
          <w:szCs w:val="20"/>
        </w:rPr>
      </w:pPr>
      <w:r w:rsidRPr="000D7E91">
        <w:rPr>
          <w:sz w:val="20"/>
          <w:szCs w:val="20"/>
        </w:rPr>
        <w:t>от «___» ____________ 201_ г.</w:t>
      </w:r>
    </w:p>
    <w:p w:rsidR="0091234C" w:rsidRPr="000D7E91" w:rsidRDefault="0091234C" w:rsidP="0091234C">
      <w:pPr>
        <w:keepNext/>
        <w:jc w:val="center"/>
        <w:outlineLvl w:val="0"/>
        <w:rPr>
          <w:rFonts w:ascii="Arial" w:hAnsi="Arial"/>
          <w:b/>
          <w:bCs/>
          <w:sz w:val="21"/>
        </w:rPr>
      </w:pPr>
    </w:p>
    <w:p w:rsidR="0091234C" w:rsidRPr="000D7E91" w:rsidRDefault="0091234C" w:rsidP="0091234C">
      <w:pPr>
        <w:jc w:val="center"/>
        <w:outlineLvl w:val="6"/>
        <w:rPr>
          <w:b/>
          <w:sz w:val="22"/>
          <w:szCs w:val="22"/>
        </w:rPr>
      </w:pPr>
      <w:r w:rsidRPr="000D7E91">
        <w:rPr>
          <w:b/>
          <w:spacing w:val="-4"/>
          <w:sz w:val="22"/>
          <w:szCs w:val="22"/>
        </w:rPr>
        <w:t xml:space="preserve">ИНСТРУКЦИЯ </w:t>
      </w:r>
      <w:r w:rsidRPr="000D7E91">
        <w:rPr>
          <w:b/>
          <w:sz w:val="22"/>
          <w:szCs w:val="22"/>
        </w:rPr>
        <w:t xml:space="preserve">ПО </w:t>
      </w:r>
      <w:r w:rsidRPr="000D7E91">
        <w:rPr>
          <w:b/>
          <w:bCs/>
          <w:sz w:val="22"/>
          <w:szCs w:val="22"/>
        </w:rPr>
        <w:t>ИСПОЛЬЗОВАНИЮ</w:t>
      </w:r>
      <w:r w:rsidRPr="000D7E91">
        <w:rPr>
          <w:b/>
          <w:sz w:val="22"/>
          <w:szCs w:val="22"/>
        </w:rPr>
        <w:t xml:space="preserve"> КАРТЫ</w:t>
      </w:r>
    </w:p>
    <w:p w:rsidR="0091234C" w:rsidRPr="000D7E91" w:rsidRDefault="0091234C" w:rsidP="0091234C">
      <w:pPr>
        <w:widowControl w:val="0"/>
        <w:spacing w:before="60"/>
        <w:rPr>
          <w:szCs w:val="20"/>
        </w:rPr>
      </w:pPr>
    </w:p>
    <w:p w:rsidR="0091234C" w:rsidRPr="000D7E91" w:rsidRDefault="0091234C" w:rsidP="0091234C">
      <w:pPr>
        <w:widowControl w:val="0"/>
        <w:numPr>
          <w:ilvl w:val="0"/>
          <w:numId w:val="31"/>
        </w:numPr>
        <w:tabs>
          <w:tab w:val="num" w:pos="502"/>
          <w:tab w:val="num" w:pos="644"/>
        </w:tabs>
        <w:spacing w:before="60" w:after="200" w:line="276" w:lineRule="auto"/>
        <w:ind w:left="360" w:right="-1"/>
        <w:rPr>
          <w:bCs/>
          <w:sz w:val="22"/>
          <w:szCs w:val="22"/>
        </w:rPr>
      </w:pPr>
      <w:r w:rsidRPr="000D7E91">
        <w:rPr>
          <w:bCs/>
          <w:sz w:val="22"/>
          <w:szCs w:val="22"/>
        </w:rPr>
        <w:t xml:space="preserve">Порядок получения Товара (услуги/работы) при системе обслуживания клиентов </w:t>
      </w:r>
      <w:r w:rsidRPr="000D7E91">
        <w:rPr>
          <w:b/>
          <w:bCs/>
          <w:sz w:val="22"/>
          <w:szCs w:val="22"/>
        </w:rPr>
        <w:t>«Предоплата»:</w:t>
      </w:r>
    </w:p>
    <w:p w:rsidR="0091234C" w:rsidRPr="000D7E91" w:rsidRDefault="0091234C" w:rsidP="0091234C">
      <w:pPr>
        <w:widowControl w:val="0"/>
        <w:numPr>
          <w:ilvl w:val="1"/>
          <w:numId w:val="32"/>
        </w:numPr>
        <w:spacing w:before="60" w:after="200" w:line="276" w:lineRule="auto"/>
        <w:ind w:right="-1"/>
        <w:rPr>
          <w:sz w:val="22"/>
          <w:szCs w:val="22"/>
        </w:rPr>
      </w:pPr>
      <w:r w:rsidRPr="000D7E91">
        <w:rPr>
          <w:sz w:val="22"/>
          <w:szCs w:val="22"/>
        </w:rPr>
        <w:t>предъявить карту оператору-кассиру Торговой точки;</w:t>
      </w:r>
    </w:p>
    <w:p w:rsidR="0091234C" w:rsidRPr="000D7E91" w:rsidRDefault="0091234C" w:rsidP="0091234C">
      <w:pPr>
        <w:widowControl w:val="0"/>
        <w:numPr>
          <w:ilvl w:val="1"/>
          <w:numId w:val="32"/>
        </w:numPr>
        <w:spacing w:before="60" w:after="200" w:line="276" w:lineRule="auto"/>
        <w:ind w:right="-1"/>
        <w:rPr>
          <w:sz w:val="22"/>
          <w:szCs w:val="22"/>
        </w:rPr>
      </w:pPr>
      <w:r w:rsidRPr="000D7E91">
        <w:rPr>
          <w:sz w:val="22"/>
          <w:szCs w:val="22"/>
        </w:rPr>
        <w:t>называть необходимое Вам количество литров и марку автомобильного топлива (либо оказываемую на АЗС услугу/товар/работу);</w:t>
      </w:r>
    </w:p>
    <w:p w:rsidR="0091234C" w:rsidRPr="000D7E91" w:rsidRDefault="0091234C" w:rsidP="0091234C">
      <w:pPr>
        <w:widowControl w:val="0"/>
        <w:numPr>
          <w:ilvl w:val="1"/>
          <w:numId w:val="32"/>
        </w:numPr>
        <w:spacing w:before="60" w:after="200" w:line="276" w:lineRule="auto"/>
        <w:ind w:right="-1"/>
        <w:rPr>
          <w:sz w:val="22"/>
          <w:szCs w:val="22"/>
        </w:rPr>
      </w:pPr>
      <w:r w:rsidRPr="000D7E91">
        <w:rPr>
          <w:sz w:val="22"/>
          <w:szCs w:val="22"/>
        </w:rPr>
        <w:t>оператор-кассир Торговой точки на учетном терминале проверяет карту и проводит операцию;</w:t>
      </w:r>
    </w:p>
    <w:p w:rsidR="0091234C" w:rsidRPr="000D7E91" w:rsidRDefault="0091234C" w:rsidP="0091234C">
      <w:pPr>
        <w:widowControl w:val="0"/>
        <w:numPr>
          <w:ilvl w:val="1"/>
          <w:numId w:val="32"/>
        </w:numPr>
        <w:spacing w:before="60" w:after="200" w:line="276" w:lineRule="auto"/>
        <w:ind w:right="-1"/>
        <w:rPr>
          <w:sz w:val="22"/>
          <w:szCs w:val="22"/>
        </w:rPr>
      </w:pPr>
      <w:r w:rsidRPr="000D7E91">
        <w:rPr>
          <w:sz w:val="22"/>
          <w:szCs w:val="22"/>
        </w:rPr>
        <w:t>для проведения операции оператор-кассир запросит идентификационный номер (PIN-код) Карты, который ПОКУПАТЕЛЬ обязан самостоятельно ввести на специальном устройстве (</w:t>
      </w:r>
      <w:r w:rsidRPr="000D7E91">
        <w:rPr>
          <w:sz w:val="22"/>
          <w:szCs w:val="22"/>
          <w:lang w:val="en-US"/>
        </w:rPr>
        <w:t>PIN</w:t>
      </w:r>
      <w:r w:rsidRPr="000D7E91">
        <w:rPr>
          <w:sz w:val="22"/>
          <w:szCs w:val="22"/>
        </w:rPr>
        <w:t xml:space="preserve"> </w:t>
      </w:r>
      <w:r w:rsidRPr="000D7E91">
        <w:rPr>
          <w:sz w:val="22"/>
          <w:szCs w:val="22"/>
          <w:lang w:val="en-US"/>
        </w:rPr>
        <w:t>PAD</w:t>
      </w:r>
      <w:r w:rsidRPr="000D7E91">
        <w:rPr>
          <w:sz w:val="22"/>
          <w:szCs w:val="22"/>
        </w:rPr>
        <w:t>);</w:t>
      </w:r>
    </w:p>
    <w:p w:rsidR="0091234C" w:rsidRPr="000D7E91" w:rsidRDefault="0091234C" w:rsidP="0091234C">
      <w:pPr>
        <w:widowControl w:val="0"/>
        <w:numPr>
          <w:ilvl w:val="1"/>
          <w:numId w:val="32"/>
        </w:numPr>
        <w:spacing w:before="60" w:after="200" w:line="276" w:lineRule="auto"/>
        <w:ind w:right="-1"/>
        <w:rPr>
          <w:sz w:val="22"/>
          <w:szCs w:val="22"/>
        </w:rPr>
      </w:pPr>
      <w:r w:rsidRPr="000D7E91">
        <w:rPr>
          <w:sz w:val="22"/>
          <w:szCs w:val="22"/>
        </w:rPr>
        <w:t>после проведения операции с карточкой оператор-кассир обязан вернуть ПОКУПАТЕЛЮ карточку и терминальный чек, который подтверждает проведенную операцию;</w:t>
      </w:r>
    </w:p>
    <w:p w:rsidR="0091234C" w:rsidRPr="000D7E91" w:rsidRDefault="0091234C" w:rsidP="0091234C">
      <w:pPr>
        <w:widowControl w:val="0"/>
        <w:numPr>
          <w:ilvl w:val="1"/>
          <w:numId w:val="32"/>
        </w:numPr>
        <w:spacing w:before="60" w:after="200" w:line="276" w:lineRule="auto"/>
        <w:ind w:right="-1"/>
        <w:rPr>
          <w:sz w:val="22"/>
          <w:szCs w:val="22"/>
        </w:rPr>
      </w:pPr>
      <w:r w:rsidRPr="000D7E91">
        <w:rPr>
          <w:sz w:val="22"/>
          <w:szCs w:val="22"/>
        </w:rPr>
        <w:t>после этого производится отпуск Товара (услуги/работы).</w:t>
      </w:r>
    </w:p>
    <w:p w:rsidR="0091234C" w:rsidRPr="000D7E91" w:rsidRDefault="0091234C" w:rsidP="0091234C">
      <w:pPr>
        <w:widowControl w:val="0"/>
        <w:numPr>
          <w:ilvl w:val="0"/>
          <w:numId w:val="31"/>
        </w:numPr>
        <w:tabs>
          <w:tab w:val="num" w:pos="502"/>
          <w:tab w:val="num" w:pos="644"/>
        </w:tabs>
        <w:spacing w:before="60" w:after="200" w:line="276" w:lineRule="auto"/>
        <w:ind w:left="360" w:right="-1"/>
        <w:rPr>
          <w:bCs/>
          <w:sz w:val="22"/>
          <w:szCs w:val="22"/>
        </w:rPr>
      </w:pPr>
      <w:r w:rsidRPr="000D7E91">
        <w:rPr>
          <w:bCs/>
          <w:sz w:val="22"/>
          <w:szCs w:val="22"/>
        </w:rPr>
        <w:t xml:space="preserve">Порядок получения Товара при системе обслуживания клиентов </w:t>
      </w:r>
      <w:r w:rsidRPr="000D7E91">
        <w:rPr>
          <w:b/>
          <w:bCs/>
          <w:sz w:val="22"/>
          <w:szCs w:val="22"/>
        </w:rPr>
        <w:t>«</w:t>
      </w:r>
      <w:proofErr w:type="spellStart"/>
      <w:r w:rsidRPr="000D7E91">
        <w:rPr>
          <w:b/>
          <w:bCs/>
          <w:sz w:val="22"/>
          <w:szCs w:val="22"/>
        </w:rPr>
        <w:t>Постоплата</w:t>
      </w:r>
      <w:proofErr w:type="spellEnd"/>
      <w:r w:rsidRPr="000D7E91">
        <w:rPr>
          <w:b/>
          <w:bCs/>
          <w:sz w:val="22"/>
          <w:szCs w:val="22"/>
        </w:rPr>
        <w:t>»:</w:t>
      </w:r>
    </w:p>
    <w:p w:rsidR="0091234C" w:rsidRPr="000D7E91" w:rsidRDefault="0091234C" w:rsidP="0091234C">
      <w:pPr>
        <w:widowControl w:val="0"/>
        <w:numPr>
          <w:ilvl w:val="1"/>
          <w:numId w:val="32"/>
        </w:numPr>
        <w:spacing w:before="60" w:after="200" w:line="276" w:lineRule="auto"/>
        <w:ind w:right="-1"/>
        <w:rPr>
          <w:sz w:val="22"/>
          <w:szCs w:val="22"/>
        </w:rPr>
      </w:pPr>
      <w:r w:rsidRPr="000D7E91">
        <w:rPr>
          <w:sz w:val="22"/>
          <w:szCs w:val="22"/>
        </w:rPr>
        <w:t>предъявить карту оператору-кассиру Торговой точки;</w:t>
      </w:r>
    </w:p>
    <w:p w:rsidR="0091234C" w:rsidRPr="000D7E91" w:rsidRDefault="0091234C" w:rsidP="0091234C">
      <w:pPr>
        <w:widowControl w:val="0"/>
        <w:numPr>
          <w:ilvl w:val="1"/>
          <w:numId w:val="32"/>
        </w:numPr>
        <w:spacing w:before="60" w:after="200" w:line="276" w:lineRule="auto"/>
        <w:ind w:right="-1"/>
        <w:rPr>
          <w:sz w:val="22"/>
          <w:szCs w:val="22"/>
        </w:rPr>
      </w:pPr>
      <w:r w:rsidRPr="000D7E91">
        <w:rPr>
          <w:sz w:val="22"/>
          <w:szCs w:val="22"/>
        </w:rPr>
        <w:t>оператор-кассир Торговой точки на учетном терминале проверяет карту;</w:t>
      </w:r>
    </w:p>
    <w:p w:rsidR="0091234C" w:rsidRPr="000D7E91" w:rsidRDefault="0091234C" w:rsidP="0091234C">
      <w:pPr>
        <w:widowControl w:val="0"/>
        <w:numPr>
          <w:ilvl w:val="1"/>
          <w:numId w:val="32"/>
        </w:numPr>
        <w:spacing w:before="60" w:after="200" w:line="276" w:lineRule="auto"/>
        <w:ind w:right="-1"/>
        <w:rPr>
          <w:sz w:val="22"/>
          <w:szCs w:val="22"/>
        </w:rPr>
      </w:pPr>
      <w:r w:rsidRPr="000D7E91">
        <w:rPr>
          <w:sz w:val="22"/>
          <w:szCs w:val="22"/>
        </w:rPr>
        <w:t>провести заправку на необходимый литраж (не превышающий доступный лимит на карте) самому, либо попросить сотрудника АЗС это сделать;</w:t>
      </w:r>
    </w:p>
    <w:p w:rsidR="0091234C" w:rsidRPr="000D7E91" w:rsidRDefault="0091234C" w:rsidP="0091234C">
      <w:pPr>
        <w:widowControl w:val="0"/>
        <w:numPr>
          <w:ilvl w:val="1"/>
          <w:numId w:val="32"/>
        </w:numPr>
        <w:spacing w:before="60" w:after="200" w:line="276" w:lineRule="auto"/>
        <w:ind w:right="-1"/>
        <w:rPr>
          <w:sz w:val="22"/>
          <w:szCs w:val="22"/>
        </w:rPr>
      </w:pPr>
      <w:r w:rsidRPr="000D7E91">
        <w:rPr>
          <w:sz w:val="22"/>
          <w:szCs w:val="22"/>
        </w:rPr>
        <w:t>подойти в здание АЗС для списания с карты отпущенного топлива. Для проведения операции оп</w:t>
      </w:r>
      <w:r w:rsidRPr="000D7E91">
        <w:rPr>
          <w:sz w:val="22"/>
          <w:szCs w:val="22"/>
        </w:rPr>
        <w:t>е</w:t>
      </w:r>
      <w:r w:rsidRPr="000D7E91">
        <w:rPr>
          <w:sz w:val="22"/>
          <w:szCs w:val="22"/>
        </w:rPr>
        <w:t>ратор-кассир запросит идентификационный номер (PIN-код) Карты, который ПОКУПАТЕЛЬ обязан ввести самостоятельно на специальном устройстве (</w:t>
      </w:r>
      <w:r w:rsidRPr="000D7E91">
        <w:rPr>
          <w:sz w:val="22"/>
          <w:szCs w:val="22"/>
          <w:lang w:val="en-US"/>
        </w:rPr>
        <w:t>PIN</w:t>
      </w:r>
      <w:r w:rsidRPr="000D7E91">
        <w:rPr>
          <w:sz w:val="22"/>
          <w:szCs w:val="22"/>
        </w:rPr>
        <w:t xml:space="preserve"> </w:t>
      </w:r>
      <w:r w:rsidRPr="000D7E91">
        <w:rPr>
          <w:sz w:val="22"/>
          <w:szCs w:val="22"/>
          <w:lang w:val="en-US"/>
        </w:rPr>
        <w:t>PAD</w:t>
      </w:r>
      <w:r w:rsidRPr="000D7E91">
        <w:rPr>
          <w:sz w:val="22"/>
          <w:szCs w:val="22"/>
        </w:rPr>
        <w:t>);</w:t>
      </w:r>
    </w:p>
    <w:p w:rsidR="0091234C" w:rsidRPr="000D7E91" w:rsidRDefault="0091234C" w:rsidP="0091234C">
      <w:pPr>
        <w:widowControl w:val="0"/>
        <w:numPr>
          <w:ilvl w:val="1"/>
          <w:numId w:val="32"/>
        </w:numPr>
        <w:spacing w:before="60" w:after="200" w:line="276" w:lineRule="auto"/>
        <w:ind w:right="-1"/>
        <w:rPr>
          <w:sz w:val="22"/>
          <w:szCs w:val="22"/>
        </w:rPr>
      </w:pPr>
      <w:r w:rsidRPr="000D7E91">
        <w:rPr>
          <w:sz w:val="22"/>
          <w:szCs w:val="22"/>
        </w:rPr>
        <w:t>после проведения операции с карточкой оператор-кассир обязан вернуть ПОКУПАТЕЛЮ карточку и терминальный чек, который подтверждает проведенную операцию;</w:t>
      </w:r>
    </w:p>
    <w:p w:rsidR="0091234C" w:rsidRPr="000D7E91" w:rsidRDefault="0091234C" w:rsidP="0091234C">
      <w:pPr>
        <w:widowControl w:val="0"/>
        <w:ind w:left="360" w:right="-1" w:firstLine="360"/>
        <w:jc w:val="center"/>
        <w:rPr>
          <w:b/>
          <w:bCs/>
          <w:sz w:val="22"/>
          <w:szCs w:val="22"/>
        </w:rPr>
      </w:pPr>
      <w:r w:rsidRPr="000D7E91">
        <w:rPr>
          <w:b/>
          <w:bCs/>
          <w:sz w:val="22"/>
          <w:szCs w:val="22"/>
        </w:rPr>
        <w:t>Терминальный чек содержит информацию по форме установленным продавцом</w:t>
      </w:r>
    </w:p>
    <w:p w:rsidR="0091234C" w:rsidRPr="000D7E91" w:rsidRDefault="0091234C" w:rsidP="0091234C">
      <w:pPr>
        <w:widowControl w:val="0"/>
        <w:ind w:left="360" w:right="-1"/>
        <w:rPr>
          <w:sz w:val="22"/>
          <w:szCs w:val="22"/>
        </w:rPr>
      </w:pPr>
    </w:p>
    <w:p w:rsidR="0091234C" w:rsidRPr="000D7E91" w:rsidRDefault="0091234C" w:rsidP="0091234C">
      <w:pPr>
        <w:widowControl w:val="0"/>
        <w:numPr>
          <w:ilvl w:val="0"/>
          <w:numId w:val="32"/>
        </w:numPr>
        <w:spacing w:before="60" w:after="200" w:line="276" w:lineRule="auto"/>
        <w:rPr>
          <w:sz w:val="22"/>
          <w:szCs w:val="22"/>
        </w:rPr>
      </w:pPr>
      <w:r w:rsidRPr="000D7E91">
        <w:rPr>
          <w:sz w:val="22"/>
          <w:szCs w:val="22"/>
        </w:rPr>
        <w:t>Держатель Карты обязан проверить правильность оформления проведенной операции по кол</w:t>
      </w:r>
      <w:r w:rsidRPr="000D7E91">
        <w:rPr>
          <w:sz w:val="22"/>
          <w:szCs w:val="22"/>
        </w:rPr>
        <w:t>и</w:t>
      </w:r>
      <w:r w:rsidRPr="000D7E91">
        <w:rPr>
          <w:sz w:val="22"/>
          <w:szCs w:val="22"/>
        </w:rPr>
        <w:t>честву и марке заказанного автомобильного топлива (стоимости оказанной услуги/выполненной работы/сопутствующего товара), а также соответствие указанного в чеке номера Карты факт</w:t>
      </w:r>
      <w:r w:rsidRPr="000D7E91">
        <w:rPr>
          <w:sz w:val="22"/>
          <w:szCs w:val="22"/>
        </w:rPr>
        <w:t>и</w:t>
      </w:r>
      <w:r w:rsidRPr="000D7E91">
        <w:rPr>
          <w:sz w:val="22"/>
          <w:szCs w:val="22"/>
        </w:rPr>
        <w:t>ческому. При не соответствии данных чека всем необходимым показателям держатель Карты должен сообщить об этом оператору.</w:t>
      </w:r>
    </w:p>
    <w:p w:rsidR="0091234C" w:rsidRPr="000D7E91" w:rsidRDefault="0091234C" w:rsidP="0091234C">
      <w:pPr>
        <w:widowControl w:val="0"/>
        <w:tabs>
          <w:tab w:val="left" w:pos="-7020"/>
        </w:tabs>
        <w:ind w:left="720"/>
        <w:rPr>
          <w:sz w:val="22"/>
          <w:szCs w:val="22"/>
        </w:rPr>
      </w:pPr>
      <w:r w:rsidRPr="000D7E91">
        <w:rPr>
          <w:sz w:val="22"/>
          <w:szCs w:val="22"/>
        </w:rPr>
        <w:t>После оформления операции держатель Карты должен осуществить заправку (принять услугу).</w:t>
      </w:r>
    </w:p>
    <w:p w:rsidR="0091234C" w:rsidRPr="000D7E91" w:rsidRDefault="0091234C" w:rsidP="0091234C">
      <w:pPr>
        <w:widowControl w:val="0"/>
        <w:ind w:left="360" w:firstLine="567"/>
        <w:rPr>
          <w:i/>
          <w:sz w:val="22"/>
          <w:szCs w:val="22"/>
        </w:rPr>
      </w:pPr>
    </w:p>
    <w:p w:rsidR="0091234C" w:rsidRPr="000D7E91" w:rsidRDefault="0091234C" w:rsidP="0091234C">
      <w:pPr>
        <w:widowControl w:val="0"/>
        <w:ind w:left="720"/>
        <w:rPr>
          <w:i/>
          <w:sz w:val="22"/>
          <w:szCs w:val="22"/>
        </w:rPr>
      </w:pPr>
      <w:r w:rsidRPr="000D7E91">
        <w:rPr>
          <w:i/>
          <w:sz w:val="22"/>
          <w:szCs w:val="22"/>
        </w:rPr>
        <w:t>Примечание: при осуществлении заправки «до полного бака», а также в случае, если запроше</w:t>
      </w:r>
      <w:r w:rsidRPr="000D7E91">
        <w:rPr>
          <w:i/>
          <w:sz w:val="22"/>
          <w:szCs w:val="22"/>
        </w:rPr>
        <w:t>н</w:t>
      </w:r>
      <w:r w:rsidRPr="000D7E91">
        <w:rPr>
          <w:i/>
          <w:sz w:val="22"/>
          <w:szCs w:val="22"/>
        </w:rPr>
        <w:t>ный к отпуску объем автомобильного топлива не помещается в емкости держателя Карты (например, бензобак транспортного средства), оператор обязан произвести и оформить ко</w:t>
      </w:r>
      <w:r w:rsidRPr="000D7E91">
        <w:rPr>
          <w:i/>
          <w:sz w:val="22"/>
          <w:szCs w:val="22"/>
        </w:rPr>
        <w:t>р</w:t>
      </w:r>
      <w:r w:rsidRPr="000D7E91">
        <w:rPr>
          <w:i/>
          <w:sz w:val="22"/>
          <w:szCs w:val="22"/>
        </w:rPr>
        <w:t>ректировку данных по текущей операции.</w:t>
      </w:r>
    </w:p>
    <w:p w:rsidR="0091234C" w:rsidRPr="000D7E91" w:rsidRDefault="0091234C" w:rsidP="0091234C">
      <w:pPr>
        <w:widowControl w:val="0"/>
        <w:ind w:left="720"/>
        <w:rPr>
          <w:i/>
          <w:sz w:val="22"/>
          <w:szCs w:val="22"/>
        </w:rPr>
      </w:pPr>
      <w:r w:rsidRPr="000D7E91">
        <w:rPr>
          <w:i/>
          <w:sz w:val="22"/>
          <w:szCs w:val="22"/>
        </w:rPr>
        <w:t>С этой целью держатель Карты должен обратиться к оператору АЗС с соответствующей просьбой и передать ему Карту для проведения корректировки данных.</w:t>
      </w:r>
    </w:p>
    <w:p w:rsidR="0091234C" w:rsidRPr="000D7E91" w:rsidRDefault="0091234C" w:rsidP="0091234C">
      <w:pPr>
        <w:widowControl w:val="0"/>
        <w:ind w:left="720"/>
        <w:rPr>
          <w:i/>
          <w:sz w:val="22"/>
          <w:szCs w:val="22"/>
        </w:rPr>
      </w:pPr>
      <w:r w:rsidRPr="000D7E91">
        <w:rPr>
          <w:i/>
          <w:sz w:val="22"/>
          <w:szCs w:val="22"/>
        </w:rPr>
        <w:lastRenderedPageBreak/>
        <w:t>Если по каким-либо причинам (например, при сбое оборудования) оператор АЗС не может скорректировать неправильно проведенную операцию, то необходимо совместно с оператором АЗС составить акт о расхождении данных в двух экземплярах (с обязательным указанием д</w:t>
      </w:r>
      <w:r w:rsidRPr="000D7E91">
        <w:rPr>
          <w:i/>
          <w:sz w:val="22"/>
          <w:szCs w:val="22"/>
        </w:rPr>
        <w:t>а</w:t>
      </w:r>
      <w:r w:rsidRPr="000D7E91">
        <w:rPr>
          <w:i/>
          <w:sz w:val="22"/>
          <w:szCs w:val="22"/>
        </w:rPr>
        <w:t>ты, номера АЗС, номера чека, номера Карты, неверных и фактических параметров заправки). Подписанный оператором АЗС и держателем Карты акт должен быть предоставлен в офис Управления продаж корпоративным клиентам для проведения корректировки данных.</w:t>
      </w:r>
    </w:p>
    <w:p w:rsidR="0091234C" w:rsidRPr="000D7E91" w:rsidRDefault="0091234C" w:rsidP="0091234C">
      <w:pPr>
        <w:widowControl w:val="0"/>
        <w:ind w:left="720"/>
        <w:rPr>
          <w:color w:val="FF0000"/>
          <w:sz w:val="22"/>
          <w:szCs w:val="22"/>
        </w:rPr>
      </w:pPr>
    </w:p>
    <w:p w:rsidR="0091234C" w:rsidRPr="000D7E91" w:rsidRDefault="0091234C" w:rsidP="0091234C">
      <w:pPr>
        <w:widowControl w:val="0"/>
        <w:numPr>
          <w:ilvl w:val="0"/>
          <w:numId w:val="32"/>
        </w:numPr>
        <w:spacing w:before="60" w:after="200" w:line="276" w:lineRule="auto"/>
        <w:rPr>
          <w:sz w:val="22"/>
          <w:szCs w:val="22"/>
        </w:rPr>
      </w:pPr>
      <w:r w:rsidRPr="000D7E91">
        <w:rPr>
          <w:snapToGrid w:val="0"/>
          <w:sz w:val="22"/>
          <w:szCs w:val="22"/>
        </w:rPr>
        <w:t>Операция с картой  может быть остановлена терминалом по следующим причинам:</w:t>
      </w:r>
    </w:p>
    <w:p w:rsidR="0091234C" w:rsidRPr="000D7E91" w:rsidRDefault="0091234C" w:rsidP="0091234C">
      <w:pPr>
        <w:widowControl w:val="0"/>
        <w:numPr>
          <w:ilvl w:val="1"/>
          <w:numId w:val="32"/>
        </w:numPr>
        <w:tabs>
          <w:tab w:val="num" w:pos="720"/>
        </w:tabs>
        <w:spacing w:before="60" w:after="200" w:line="276" w:lineRule="auto"/>
        <w:rPr>
          <w:sz w:val="22"/>
          <w:szCs w:val="22"/>
        </w:rPr>
      </w:pPr>
      <w:r w:rsidRPr="000D7E91">
        <w:rPr>
          <w:b/>
          <w:sz w:val="22"/>
          <w:szCs w:val="22"/>
        </w:rPr>
        <w:t>НЕВЕРНЫЙ PIN-КОД</w:t>
      </w:r>
      <w:r w:rsidRPr="000D7E91">
        <w:rPr>
          <w:sz w:val="22"/>
          <w:szCs w:val="22"/>
        </w:rPr>
        <w:t xml:space="preserve"> – PIN-код введен неверно. Необходимо повторно ввести правильный PIN-код. Количество попыток ограниченно тремя попытками (в случае троекратного введения неверного PIN-кода карта блокируется);</w:t>
      </w:r>
    </w:p>
    <w:p w:rsidR="0091234C" w:rsidRPr="000D7E91" w:rsidRDefault="0091234C" w:rsidP="0091234C">
      <w:pPr>
        <w:widowControl w:val="0"/>
        <w:numPr>
          <w:ilvl w:val="1"/>
          <w:numId w:val="32"/>
        </w:numPr>
        <w:tabs>
          <w:tab w:val="num" w:pos="720"/>
        </w:tabs>
        <w:spacing w:before="60" w:after="200" w:line="276" w:lineRule="auto"/>
        <w:rPr>
          <w:sz w:val="22"/>
          <w:szCs w:val="22"/>
        </w:rPr>
      </w:pPr>
      <w:r w:rsidRPr="000D7E91">
        <w:rPr>
          <w:b/>
          <w:sz w:val="22"/>
          <w:szCs w:val="22"/>
        </w:rPr>
        <w:t>КАРТА ЗАБЛОКИРОВАНА</w:t>
      </w:r>
      <w:r w:rsidRPr="000D7E91">
        <w:rPr>
          <w:sz w:val="22"/>
          <w:szCs w:val="22"/>
        </w:rPr>
        <w:t xml:space="preserve"> – отпуск товаров  по карте </w:t>
      </w:r>
      <w:r w:rsidRPr="000D7E91">
        <w:rPr>
          <w:bCs/>
          <w:sz w:val="22"/>
          <w:szCs w:val="22"/>
        </w:rPr>
        <w:t>не</w:t>
      </w:r>
      <w:r w:rsidRPr="000D7E91">
        <w:rPr>
          <w:sz w:val="22"/>
          <w:szCs w:val="22"/>
        </w:rPr>
        <w:t xml:space="preserve"> производится. Следует обратиться в офис ПРОДАВЦА;</w:t>
      </w:r>
    </w:p>
    <w:p w:rsidR="0091234C" w:rsidRPr="000D7E91" w:rsidRDefault="0091234C" w:rsidP="0091234C">
      <w:pPr>
        <w:widowControl w:val="0"/>
        <w:numPr>
          <w:ilvl w:val="1"/>
          <w:numId w:val="32"/>
        </w:numPr>
        <w:tabs>
          <w:tab w:val="num" w:pos="720"/>
        </w:tabs>
        <w:spacing w:before="60" w:after="200" w:line="276" w:lineRule="auto"/>
        <w:rPr>
          <w:sz w:val="22"/>
          <w:szCs w:val="22"/>
        </w:rPr>
      </w:pPr>
      <w:r w:rsidRPr="000D7E91">
        <w:rPr>
          <w:b/>
          <w:sz w:val="22"/>
          <w:szCs w:val="22"/>
        </w:rPr>
        <w:t>СРОК ДЕЙСТВИЯ КАРТЫ ИСТЕК</w:t>
      </w:r>
      <w:r w:rsidRPr="000D7E91">
        <w:rPr>
          <w:sz w:val="22"/>
          <w:szCs w:val="22"/>
        </w:rPr>
        <w:t xml:space="preserve"> - срок действия карты - 6 месяцев </w:t>
      </w:r>
      <w:proofErr w:type="gramStart"/>
      <w:r w:rsidRPr="000D7E91">
        <w:rPr>
          <w:sz w:val="22"/>
          <w:szCs w:val="22"/>
        </w:rPr>
        <w:t>с даты</w:t>
      </w:r>
      <w:proofErr w:type="gramEnd"/>
      <w:r w:rsidRPr="000D7E91">
        <w:rPr>
          <w:sz w:val="22"/>
          <w:szCs w:val="22"/>
        </w:rPr>
        <w:t xml:space="preserve"> последней опер</w:t>
      </w:r>
      <w:r w:rsidRPr="000D7E91">
        <w:rPr>
          <w:sz w:val="22"/>
          <w:szCs w:val="22"/>
        </w:rPr>
        <w:t>а</w:t>
      </w:r>
      <w:r w:rsidRPr="000D7E91">
        <w:rPr>
          <w:sz w:val="22"/>
          <w:szCs w:val="22"/>
        </w:rPr>
        <w:t>ции. Срок действия автоматически продлевается при каждой операции;</w:t>
      </w:r>
    </w:p>
    <w:p w:rsidR="0091234C" w:rsidRPr="000D7E91" w:rsidRDefault="0091234C" w:rsidP="0091234C">
      <w:pPr>
        <w:widowControl w:val="0"/>
        <w:numPr>
          <w:ilvl w:val="1"/>
          <w:numId w:val="32"/>
        </w:numPr>
        <w:tabs>
          <w:tab w:val="num" w:pos="720"/>
        </w:tabs>
        <w:spacing w:before="60" w:after="200" w:line="276" w:lineRule="auto"/>
        <w:rPr>
          <w:sz w:val="22"/>
          <w:szCs w:val="22"/>
        </w:rPr>
      </w:pPr>
      <w:r w:rsidRPr="000D7E91">
        <w:rPr>
          <w:b/>
          <w:sz w:val="22"/>
          <w:szCs w:val="22"/>
        </w:rPr>
        <w:t>СУТОЧНЫЙ</w:t>
      </w:r>
      <w:r w:rsidRPr="000D7E91">
        <w:rPr>
          <w:sz w:val="22"/>
          <w:szCs w:val="22"/>
        </w:rPr>
        <w:t xml:space="preserve"> </w:t>
      </w:r>
      <w:r w:rsidRPr="000D7E91">
        <w:rPr>
          <w:b/>
          <w:sz w:val="22"/>
          <w:szCs w:val="22"/>
        </w:rPr>
        <w:t>ЛИМИТ ИСЧЕРПАН</w:t>
      </w:r>
      <w:r w:rsidRPr="000D7E91">
        <w:rPr>
          <w:sz w:val="22"/>
          <w:szCs w:val="22"/>
        </w:rPr>
        <w:t xml:space="preserve"> – Вы выбрали суточный лимит по данной услуге. В 00 часов 01 минуту следующих суток Вы можете приобретать этот же товар;</w:t>
      </w:r>
    </w:p>
    <w:p w:rsidR="0091234C" w:rsidRPr="000D7E91" w:rsidRDefault="0091234C" w:rsidP="0091234C">
      <w:pPr>
        <w:widowControl w:val="0"/>
        <w:numPr>
          <w:ilvl w:val="1"/>
          <w:numId w:val="32"/>
        </w:numPr>
        <w:tabs>
          <w:tab w:val="num" w:pos="720"/>
        </w:tabs>
        <w:spacing w:before="60" w:after="200" w:line="276" w:lineRule="auto"/>
        <w:rPr>
          <w:sz w:val="22"/>
          <w:szCs w:val="22"/>
        </w:rPr>
      </w:pPr>
      <w:r w:rsidRPr="000D7E91">
        <w:rPr>
          <w:b/>
          <w:sz w:val="22"/>
          <w:szCs w:val="22"/>
        </w:rPr>
        <w:t>НЕДОСТАТОЧНО ДЕНЕЖНЫХ СРЕДСТВ НА КАРТЕ</w:t>
      </w:r>
      <w:r w:rsidRPr="000D7E91">
        <w:rPr>
          <w:sz w:val="22"/>
          <w:szCs w:val="22"/>
        </w:rPr>
        <w:t xml:space="preserve"> – цена  Вашей  покупки </w:t>
      </w:r>
      <w:r w:rsidRPr="000D7E91">
        <w:rPr>
          <w:color w:val="993300"/>
          <w:sz w:val="22"/>
          <w:szCs w:val="22"/>
        </w:rPr>
        <w:t xml:space="preserve"> </w:t>
      </w:r>
      <w:r w:rsidRPr="000D7E91">
        <w:rPr>
          <w:sz w:val="22"/>
          <w:szCs w:val="22"/>
        </w:rPr>
        <w:t>превышает о</w:t>
      </w:r>
      <w:r w:rsidRPr="000D7E91">
        <w:rPr>
          <w:sz w:val="22"/>
          <w:szCs w:val="22"/>
        </w:rPr>
        <w:t>с</w:t>
      </w:r>
      <w:r w:rsidRPr="000D7E91">
        <w:rPr>
          <w:sz w:val="22"/>
          <w:szCs w:val="22"/>
        </w:rPr>
        <w:t>таток единиц учета на карте. В этом случае Вы можете уточнить остаток единиц учета на карте у Оператора-кассира и совершить покупку на сумму, не превышающую остатка;</w:t>
      </w:r>
    </w:p>
    <w:p w:rsidR="0091234C" w:rsidRPr="000D7E91" w:rsidRDefault="0091234C" w:rsidP="0091234C">
      <w:pPr>
        <w:widowControl w:val="0"/>
        <w:numPr>
          <w:ilvl w:val="1"/>
          <w:numId w:val="32"/>
        </w:numPr>
        <w:tabs>
          <w:tab w:val="num" w:pos="720"/>
        </w:tabs>
        <w:spacing w:before="60" w:after="200" w:line="276" w:lineRule="auto"/>
        <w:rPr>
          <w:sz w:val="22"/>
          <w:szCs w:val="22"/>
        </w:rPr>
      </w:pPr>
      <w:r w:rsidRPr="000D7E91">
        <w:rPr>
          <w:b/>
          <w:sz w:val="22"/>
          <w:szCs w:val="22"/>
        </w:rPr>
        <w:t>КАРТА В ЧЕРНОМ СПИСКЕ</w:t>
      </w:r>
      <w:r w:rsidRPr="000D7E91">
        <w:rPr>
          <w:sz w:val="22"/>
          <w:szCs w:val="22"/>
        </w:rPr>
        <w:t xml:space="preserve"> –  Оператор-кассир обязан ОТКАЗАТЬ В ОБСЛУЖИВАНИИ (че</w:t>
      </w:r>
      <w:r w:rsidRPr="000D7E91">
        <w:rPr>
          <w:sz w:val="22"/>
          <w:szCs w:val="22"/>
        </w:rPr>
        <w:t>р</w:t>
      </w:r>
      <w:r w:rsidRPr="000D7E91">
        <w:rPr>
          <w:sz w:val="22"/>
          <w:szCs w:val="22"/>
        </w:rPr>
        <w:t xml:space="preserve">ный список – список карт, запрещенных к обслуживанию на </w:t>
      </w:r>
      <w:proofErr w:type="gramStart"/>
      <w:r w:rsidRPr="000D7E91">
        <w:rPr>
          <w:sz w:val="22"/>
          <w:szCs w:val="22"/>
        </w:rPr>
        <w:t>данной</w:t>
      </w:r>
      <w:proofErr w:type="gramEnd"/>
      <w:r w:rsidRPr="000D7E91">
        <w:rPr>
          <w:sz w:val="22"/>
          <w:szCs w:val="22"/>
        </w:rPr>
        <w:t xml:space="preserve"> АЗС)</w:t>
      </w:r>
    </w:p>
    <w:p w:rsidR="0091234C" w:rsidRPr="000D7E91" w:rsidRDefault="0091234C" w:rsidP="0091234C">
      <w:pPr>
        <w:widowControl w:val="0"/>
        <w:numPr>
          <w:ilvl w:val="0"/>
          <w:numId w:val="32"/>
        </w:numPr>
        <w:spacing w:before="60" w:after="200" w:line="276" w:lineRule="auto"/>
        <w:ind w:right="-1"/>
        <w:rPr>
          <w:bCs/>
          <w:sz w:val="22"/>
          <w:szCs w:val="22"/>
        </w:rPr>
      </w:pPr>
      <w:r w:rsidRPr="000D7E91">
        <w:rPr>
          <w:bCs/>
          <w:sz w:val="22"/>
          <w:szCs w:val="22"/>
        </w:rPr>
        <w:t>Условия эксплуатации и хранения карты:</w:t>
      </w:r>
    </w:p>
    <w:p w:rsidR="0091234C" w:rsidRPr="000D7E91" w:rsidRDefault="0091234C" w:rsidP="0091234C">
      <w:pPr>
        <w:widowControl w:val="0"/>
        <w:numPr>
          <w:ilvl w:val="1"/>
          <w:numId w:val="32"/>
        </w:numPr>
        <w:tabs>
          <w:tab w:val="num" w:pos="720"/>
        </w:tabs>
        <w:spacing w:before="60" w:after="200" w:line="276" w:lineRule="auto"/>
        <w:ind w:right="-1"/>
        <w:rPr>
          <w:bCs/>
          <w:sz w:val="22"/>
          <w:szCs w:val="22"/>
        </w:rPr>
      </w:pPr>
      <w:r w:rsidRPr="000D7E91">
        <w:rPr>
          <w:sz w:val="22"/>
          <w:szCs w:val="22"/>
        </w:rPr>
        <w:t xml:space="preserve">Температура от 0, </w:t>
      </w:r>
      <w:proofErr w:type="gramStart"/>
      <w:r w:rsidRPr="000D7E91">
        <w:rPr>
          <w:sz w:val="22"/>
          <w:szCs w:val="22"/>
        </w:rPr>
        <w:t>до</w:t>
      </w:r>
      <w:proofErr w:type="gramEnd"/>
      <w:r w:rsidRPr="000D7E91">
        <w:rPr>
          <w:sz w:val="22"/>
          <w:szCs w:val="22"/>
        </w:rPr>
        <w:t xml:space="preserve"> </w:t>
      </w:r>
      <w:proofErr w:type="gramStart"/>
      <w:r w:rsidRPr="000D7E91">
        <w:rPr>
          <w:sz w:val="22"/>
          <w:szCs w:val="22"/>
        </w:rPr>
        <w:t>плюс</w:t>
      </w:r>
      <w:proofErr w:type="gramEnd"/>
      <w:r w:rsidRPr="000D7E91">
        <w:rPr>
          <w:sz w:val="22"/>
          <w:szCs w:val="22"/>
        </w:rPr>
        <w:t xml:space="preserve"> 50 градусов Цельсия</w:t>
      </w:r>
    </w:p>
    <w:p w:rsidR="0091234C" w:rsidRPr="000D7E91" w:rsidRDefault="0091234C" w:rsidP="0091234C">
      <w:pPr>
        <w:widowControl w:val="0"/>
        <w:numPr>
          <w:ilvl w:val="1"/>
          <w:numId w:val="32"/>
        </w:numPr>
        <w:tabs>
          <w:tab w:val="num" w:pos="720"/>
        </w:tabs>
        <w:spacing w:before="60" w:after="200" w:line="276" w:lineRule="auto"/>
        <w:ind w:right="-1"/>
        <w:rPr>
          <w:bCs/>
          <w:sz w:val="22"/>
          <w:szCs w:val="22"/>
        </w:rPr>
      </w:pPr>
      <w:r w:rsidRPr="000D7E91">
        <w:rPr>
          <w:sz w:val="22"/>
          <w:szCs w:val="22"/>
        </w:rPr>
        <w:t>Запрещено перекручивание более 30 градусов в обе стороны</w:t>
      </w:r>
    </w:p>
    <w:p w:rsidR="0091234C" w:rsidRPr="000D7E91" w:rsidRDefault="0091234C" w:rsidP="0091234C">
      <w:pPr>
        <w:widowControl w:val="0"/>
        <w:numPr>
          <w:ilvl w:val="1"/>
          <w:numId w:val="32"/>
        </w:numPr>
        <w:tabs>
          <w:tab w:val="num" w:pos="720"/>
        </w:tabs>
        <w:spacing w:before="60" w:after="200" w:line="276" w:lineRule="auto"/>
        <w:ind w:right="-1"/>
        <w:rPr>
          <w:bCs/>
          <w:sz w:val="22"/>
          <w:szCs w:val="22"/>
        </w:rPr>
      </w:pPr>
      <w:r w:rsidRPr="000D7E91">
        <w:rPr>
          <w:sz w:val="22"/>
          <w:szCs w:val="22"/>
        </w:rPr>
        <w:t>Необходимо избегать загрязнения микросхемы и воздействия на карту активной среды.</w:t>
      </w:r>
    </w:p>
    <w:p w:rsidR="0091234C" w:rsidRPr="000D7E91" w:rsidRDefault="0091234C" w:rsidP="0091234C">
      <w:pPr>
        <w:widowControl w:val="0"/>
        <w:numPr>
          <w:ilvl w:val="1"/>
          <w:numId w:val="32"/>
        </w:numPr>
        <w:tabs>
          <w:tab w:val="num" w:pos="720"/>
        </w:tabs>
        <w:spacing w:before="60" w:after="200" w:line="276" w:lineRule="auto"/>
        <w:ind w:right="-1"/>
        <w:rPr>
          <w:bCs/>
          <w:sz w:val="22"/>
          <w:szCs w:val="22"/>
        </w:rPr>
      </w:pPr>
      <w:r w:rsidRPr="000D7E91">
        <w:rPr>
          <w:sz w:val="22"/>
          <w:szCs w:val="22"/>
        </w:rPr>
        <w:t>Не допускаются удары по микросхеме или ее механические повреждения</w:t>
      </w:r>
    </w:p>
    <w:p w:rsidR="0091234C" w:rsidRPr="000D7E91" w:rsidRDefault="0091234C" w:rsidP="0091234C">
      <w:pPr>
        <w:widowControl w:val="0"/>
        <w:numPr>
          <w:ilvl w:val="0"/>
          <w:numId w:val="32"/>
        </w:numPr>
        <w:spacing w:before="60" w:after="200" w:line="276" w:lineRule="auto"/>
        <w:ind w:right="-1"/>
        <w:rPr>
          <w:bCs/>
          <w:sz w:val="22"/>
          <w:szCs w:val="22"/>
        </w:rPr>
      </w:pPr>
      <w:r w:rsidRPr="000D7E91">
        <w:rPr>
          <w:bCs/>
          <w:sz w:val="22"/>
          <w:szCs w:val="22"/>
        </w:rPr>
        <w:t>Дополнительные положения:</w:t>
      </w:r>
    </w:p>
    <w:p w:rsidR="0091234C" w:rsidRPr="000D7E91" w:rsidRDefault="0091234C" w:rsidP="0091234C">
      <w:pPr>
        <w:widowControl w:val="0"/>
        <w:numPr>
          <w:ilvl w:val="1"/>
          <w:numId w:val="32"/>
        </w:numPr>
        <w:tabs>
          <w:tab w:val="left" w:pos="284"/>
          <w:tab w:val="num" w:pos="720"/>
        </w:tabs>
        <w:spacing w:before="60" w:after="200" w:line="276" w:lineRule="auto"/>
        <w:rPr>
          <w:sz w:val="22"/>
          <w:szCs w:val="22"/>
        </w:rPr>
      </w:pPr>
      <w:r w:rsidRPr="000D7E91">
        <w:rPr>
          <w:spacing w:val="-4"/>
          <w:sz w:val="22"/>
          <w:szCs w:val="22"/>
        </w:rPr>
        <w:t>В случае невозможности проведения операции с картой по любой причине (поломка оборудования, н</w:t>
      </w:r>
      <w:r w:rsidRPr="000D7E91">
        <w:rPr>
          <w:spacing w:val="-4"/>
          <w:sz w:val="22"/>
          <w:szCs w:val="22"/>
        </w:rPr>
        <w:t>е</w:t>
      </w:r>
      <w:r w:rsidRPr="000D7E91">
        <w:rPr>
          <w:spacing w:val="-4"/>
          <w:sz w:val="22"/>
          <w:szCs w:val="22"/>
        </w:rPr>
        <w:t xml:space="preserve">исправность карты и др.) необходимо немедленно связаться с представителем ПРОДАВЦА по телефону </w:t>
      </w:r>
      <w:r w:rsidRPr="000D7E91">
        <w:rPr>
          <w:bCs/>
          <w:sz w:val="22"/>
          <w:szCs w:val="22"/>
        </w:rPr>
        <w:t>__________________.</w:t>
      </w:r>
    </w:p>
    <w:p w:rsidR="0091234C" w:rsidRPr="000D7E91" w:rsidRDefault="0091234C" w:rsidP="0091234C">
      <w:pPr>
        <w:widowControl w:val="0"/>
        <w:spacing w:before="60"/>
        <w:rPr>
          <w:szCs w:val="20"/>
        </w:rPr>
      </w:pPr>
    </w:p>
    <w:p w:rsidR="0091234C" w:rsidRPr="000D7E91" w:rsidRDefault="0091234C" w:rsidP="0091234C">
      <w:pPr>
        <w:widowControl w:val="0"/>
        <w:rPr>
          <w:sz w:val="20"/>
          <w:szCs w:val="20"/>
        </w:rPr>
      </w:pPr>
      <w:r w:rsidRPr="000D7E91">
        <w:rPr>
          <w:sz w:val="20"/>
          <w:szCs w:val="20"/>
        </w:rPr>
        <w:t xml:space="preserve"> </w:t>
      </w:r>
    </w:p>
    <w:p w:rsidR="0091234C" w:rsidRPr="000D7E91" w:rsidRDefault="0091234C" w:rsidP="0091234C">
      <w:pPr>
        <w:widowControl w:val="0"/>
        <w:spacing w:before="60"/>
        <w:rPr>
          <w:sz w:val="20"/>
          <w:szCs w:val="20"/>
        </w:rPr>
      </w:pPr>
    </w:p>
    <w:p w:rsidR="0091234C" w:rsidRPr="000D7E91" w:rsidRDefault="0091234C" w:rsidP="0091234C">
      <w:pPr>
        <w:widowControl w:val="0"/>
        <w:spacing w:before="60"/>
        <w:rPr>
          <w:sz w:val="20"/>
          <w:szCs w:val="20"/>
        </w:rPr>
      </w:pPr>
    </w:p>
    <w:p w:rsidR="0091234C" w:rsidRPr="000D7E91" w:rsidRDefault="0091234C" w:rsidP="0091234C"/>
    <w:p w:rsidR="00EA4DB1" w:rsidRPr="003432C6" w:rsidRDefault="00EA4DB1" w:rsidP="00EA4DB1"/>
    <w:tbl>
      <w:tblPr>
        <w:tblW w:w="9923" w:type="dxa"/>
        <w:tblInd w:w="-176" w:type="dxa"/>
        <w:tblLook w:val="01E0"/>
      </w:tblPr>
      <w:tblGrid>
        <w:gridCol w:w="5070"/>
        <w:gridCol w:w="4853"/>
      </w:tblGrid>
      <w:tr w:rsidR="00EA4DB1" w:rsidRPr="005008B2" w:rsidTr="00391E20">
        <w:tc>
          <w:tcPr>
            <w:tcW w:w="5070" w:type="dxa"/>
          </w:tcPr>
          <w:p w:rsidR="00EA4DB1" w:rsidRPr="00BF06FB" w:rsidRDefault="00EA4DB1" w:rsidP="00391E20">
            <w:pPr>
              <w:jc w:val="center"/>
            </w:pPr>
          </w:p>
        </w:tc>
        <w:tc>
          <w:tcPr>
            <w:tcW w:w="4853" w:type="dxa"/>
          </w:tcPr>
          <w:p w:rsidR="00EA4DB1" w:rsidRPr="00BF06FB" w:rsidRDefault="00EA4DB1" w:rsidP="00391E20">
            <w:pPr>
              <w:ind w:left="21"/>
              <w:jc w:val="center"/>
              <w:rPr>
                <w:b/>
                <w:color w:val="000000"/>
              </w:rPr>
            </w:pPr>
          </w:p>
        </w:tc>
      </w:tr>
      <w:tr w:rsidR="00EA4DB1" w:rsidRPr="005944CC" w:rsidTr="00391E20">
        <w:tc>
          <w:tcPr>
            <w:tcW w:w="5070" w:type="dxa"/>
          </w:tcPr>
          <w:p w:rsidR="00EA4DB1" w:rsidRPr="00BF06FB" w:rsidRDefault="00EA4DB1" w:rsidP="00391E20">
            <w:pPr>
              <w:keepNext/>
              <w:outlineLvl w:val="0"/>
            </w:pPr>
          </w:p>
        </w:tc>
        <w:tc>
          <w:tcPr>
            <w:tcW w:w="4853" w:type="dxa"/>
          </w:tcPr>
          <w:p w:rsidR="00EA4DB1" w:rsidRPr="00BF06FB" w:rsidRDefault="00EA4DB1" w:rsidP="00391E20">
            <w:pPr>
              <w:ind w:left="21"/>
              <w:rPr>
                <w:b/>
                <w:color w:val="000000"/>
              </w:rPr>
            </w:pPr>
          </w:p>
        </w:tc>
      </w:tr>
      <w:tr w:rsidR="00EA4DB1" w:rsidRPr="005008B2" w:rsidTr="00391E20">
        <w:tc>
          <w:tcPr>
            <w:tcW w:w="5070" w:type="dxa"/>
          </w:tcPr>
          <w:p w:rsidR="00EA4DB1" w:rsidRPr="005008B2" w:rsidRDefault="00EA4DB1" w:rsidP="00391E20"/>
        </w:tc>
        <w:tc>
          <w:tcPr>
            <w:tcW w:w="4853" w:type="dxa"/>
          </w:tcPr>
          <w:p w:rsidR="00EA4DB1" w:rsidRPr="005008B2" w:rsidRDefault="00EA4DB1" w:rsidP="00391E20">
            <w:pPr>
              <w:ind w:left="21"/>
              <w:rPr>
                <w:b/>
                <w:color w:val="000000"/>
              </w:rPr>
            </w:pPr>
          </w:p>
        </w:tc>
      </w:tr>
      <w:tr w:rsidR="00EA4DB1" w:rsidRPr="005008B2" w:rsidTr="00391E20">
        <w:tc>
          <w:tcPr>
            <w:tcW w:w="5070" w:type="dxa"/>
          </w:tcPr>
          <w:p w:rsidR="00EA4DB1" w:rsidRPr="005008B2" w:rsidRDefault="00EA4DB1" w:rsidP="00391E20">
            <w:pPr>
              <w:rPr>
                <w:b/>
              </w:rPr>
            </w:pPr>
          </w:p>
        </w:tc>
        <w:tc>
          <w:tcPr>
            <w:tcW w:w="4853" w:type="dxa"/>
          </w:tcPr>
          <w:p w:rsidR="00EA4DB1" w:rsidRPr="005008B2" w:rsidRDefault="00EA4DB1" w:rsidP="00391E20">
            <w:pPr>
              <w:ind w:left="21"/>
              <w:rPr>
                <w:b/>
                <w:color w:val="000000"/>
              </w:rPr>
            </w:pPr>
          </w:p>
        </w:tc>
      </w:tr>
    </w:tbl>
    <w:p w:rsidR="00EA4DB1" w:rsidRPr="008161F7" w:rsidRDefault="00EA4DB1" w:rsidP="00EA4DB1">
      <w:pPr>
        <w:pStyle w:val="ConsPlusNormal"/>
        <w:ind w:left="540" w:hanging="540"/>
        <w:jc w:val="both"/>
      </w:pPr>
    </w:p>
    <w:p w:rsidR="001D3E61" w:rsidRPr="000D69ED" w:rsidRDefault="001D3E61" w:rsidP="001D3E61"/>
    <w:p w:rsidR="00576AA3" w:rsidRPr="00CF689B" w:rsidRDefault="00576AA3" w:rsidP="00576AA3">
      <w:pPr>
        <w:tabs>
          <w:tab w:val="left" w:pos="5670"/>
        </w:tabs>
        <w:spacing w:after="0"/>
      </w:pPr>
    </w:p>
    <w:p w:rsidR="00576AA3" w:rsidRDefault="00576AA3" w:rsidP="00576AA3">
      <w:pPr>
        <w:tabs>
          <w:tab w:val="left" w:pos="5670"/>
        </w:tabs>
        <w:spacing w:after="0"/>
        <w:rPr>
          <w:sz w:val="26"/>
          <w:szCs w:val="26"/>
        </w:rPr>
      </w:pPr>
    </w:p>
    <w:p w:rsidR="00576AA3" w:rsidRDefault="00576AA3"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C9016D" w:rsidRDefault="00C9016D" w:rsidP="00576AA3">
      <w:pPr>
        <w:tabs>
          <w:tab w:val="left" w:pos="5670"/>
        </w:tabs>
        <w:spacing w:after="0"/>
        <w:rPr>
          <w:sz w:val="26"/>
          <w:szCs w:val="26"/>
        </w:rPr>
      </w:pPr>
    </w:p>
    <w:p w:rsidR="00C9016D" w:rsidRDefault="00C9016D" w:rsidP="00576AA3">
      <w:pPr>
        <w:tabs>
          <w:tab w:val="left" w:pos="5670"/>
        </w:tabs>
        <w:spacing w:after="0"/>
        <w:rPr>
          <w:sz w:val="26"/>
          <w:szCs w:val="26"/>
        </w:rPr>
      </w:pPr>
    </w:p>
    <w:p w:rsidR="008333BB" w:rsidRDefault="008333BB" w:rsidP="00576AA3">
      <w:pPr>
        <w:tabs>
          <w:tab w:val="left" w:pos="5670"/>
        </w:tabs>
        <w:spacing w:after="0"/>
        <w:rPr>
          <w:sz w:val="26"/>
          <w:szCs w:val="26"/>
        </w:rPr>
      </w:pPr>
    </w:p>
    <w:p w:rsidR="008333BB" w:rsidRDefault="008333BB" w:rsidP="00576AA3">
      <w:pPr>
        <w:tabs>
          <w:tab w:val="left" w:pos="5670"/>
        </w:tabs>
        <w:spacing w:after="0"/>
        <w:rPr>
          <w:sz w:val="26"/>
          <w:szCs w:val="26"/>
        </w:rPr>
      </w:pPr>
    </w:p>
    <w:p w:rsidR="00C9016D" w:rsidRDefault="00C9016D" w:rsidP="00576AA3">
      <w:pPr>
        <w:tabs>
          <w:tab w:val="left" w:pos="5670"/>
        </w:tabs>
        <w:spacing w:after="0"/>
        <w:rPr>
          <w:sz w:val="26"/>
          <w:szCs w:val="26"/>
        </w:rPr>
      </w:pPr>
    </w:p>
    <w:p w:rsidR="00C9016D" w:rsidRDefault="00C9016D"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1D3E61">
      <w:pPr>
        <w:tabs>
          <w:tab w:val="left" w:pos="5670"/>
        </w:tabs>
        <w:spacing w:after="0"/>
        <w:jc w:val="center"/>
        <w:rPr>
          <w:b/>
        </w:rPr>
      </w:pPr>
      <w:r w:rsidRPr="00966CBB">
        <w:rPr>
          <w:b/>
        </w:rPr>
        <w:t xml:space="preserve">ЧАСТЬ </w:t>
      </w:r>
      <w:r>
        <w:rPr>
          <w:b/>
          <w:lang w:val="en-US"/>
        </w:rPr>
        <w:t>III</w:t>
      </w:r>
      <w:r w:rsidRPr="00966CBB">
        <w:rPr>
          <w:b/>
        </w:rPr>
        <w:t xml:space="preserve">. </w:t>
      </w:r>
      <w:r>
        <w:rPr>
          <w:b/>
        </w:rPr>
        <w:t>ТЕХНИЧЕСКОЕ ЗАДАНИЕ</w:t>
      </w: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83438D" w:rsidRDefault="0083438D" w:rsidP="001D3E61">
      <w:pPr>
        <w:tabs>
          <w:tab w:val="left" w:pos="5670"/>
        </w:tabs>
        <w:spacing w:after="0"/>
        <w:jc w:val="center"/>
        <w:rPr>
          <w:b/>
        </w:rPr>
      </w:pPr>
    </w:p>
    <w:p w:rsidR="0083438D" w:rsidRDefault="0083438D" w:rsidP="001D3E61">
      <w:pPr>
        <w:tabs>
          <w:tab w:val="left" w:pos="5670"/>
        </w:tabs>
        <w:spacing w:after="0"/>
        <w:jc w:val="center"/>
        <w:rPr>
          <w:b/>
        </w:rPr>
      </w:pPr>
    </w:p>
    <w:p w:rsidR="0083438D" w:rsidRDefault="0083438D" w:rsidP="001D3E61">
      <w:pPr>
        <w:tabs>
          <w:tab w:val="left" w:pos="5670"/>
        </w:tabs>
        <w:spacing w:after="0"/>
        <w:jc w:val="center"/>
        <w:rPr>
          <w:b/>
        </w:rPr>
      </w:pPr>
    </w:p>
    <w:p w:rsidR="0083438D" w:rsidRDefault="0083438D" w:rsidP="001D3E61">
      <w:pPr>
        <w:tabs>
          <w:tab w:val="left" w:pos="5670"/>
        </w:tabs>
        <w:spacing w:after="0"/>
        <w:jc w:val="center"/>
        <w:rPr>
          <w:b/>
        </w:rPr>
      </w:pPr>
    </w:p>
    <w:tbl>
      <w:tblPr>
        <w:tblStyle w:val="afffa"/>
        <w:tblW w:w="10173"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0173"/>
      </w:tblGrid>
      <w:tr w:rsidR="00894A61" w:rsidRPr="009251E7" w:rsidTr="00894A61">
        <w:trPr>
          <w:jc w:val="right"/>
        </w:trPr>
        <w:tc>
          <w:tcPr>
            <w:tcW w:w="10173" w:type="dxa"/>
          </w:tcPr>
          <w:p w:rsidR="00894A61" w:rsidRDefault="00894A61" w:rsidP="009251E7">
            <w:pPr>
              <w:spacing w:after="0"/>
              <w:jc w:val="right"/>
              <w:rPr>
                <w:b/>
              </w:rPr>
            </w:pPr>
            <w:r>
              <w:rPr>
                <w:b/>
              </w:rPr>
              <w:t>Утверждаю:</w:t>
            </w:r>
          </w:p>
          <w:p w:rsidR="00894A61" w:rsidRPr="00D908C4" w:rsidRDefault="00894A61" w:rsidP="009251E7">
            <w:pPr>
              <w:spacing w:after="0"/>
              <w:jc w:val="right"/>
              <w:rPr>
                <w:b/>
              </w:rPr>
            </w:pPr>
            <w:r w:rsidRPr="00D908C4">
              <w:rPr>
                <w:b/>
              </w:rPr>
              <w:t xml:space="preserve">Генеральный директор </w:t>
            </w:r>
          </w:p>
          <w:p w:rsidR="00894A61" w:rsidRPr="00D908C4" w:rsidRDefault="00894A61" w:rsidP="009251E7">
            <w:pPr>
              <w:spacing w:after="0"/>
              <w:jc w:val="right"/>
              <w:rPr>
                <w:b/>
              </w:rPr>
            </w:pPr>
            <w:r w:rsidRPr="00D908C4">
              <w:rPr>
                <w:b/>
              </w:rPr>
              <w:t>ООО «ОЭСК»</w:t>
            </w:r>
          </w:p>
          <w:p w:rsidR="00894A61" w:rsidRPr="00D908C4" w:rsidRDefault="00894A61" w:rsidP="009251E7">
            <w:pPr>
              <w:spacing w:after="0"/>
              <w:jc w:val="right"/>
              <w:rPr>
                <w:b/>
              </w:rPr>
            </w:pPr>
            <w:r w:rsidRPr="00D908C4">
              <w:rPr>
                <w:b/>
              </w:rPr>
              <w:t>_________________А.А. Фомичев</w:t>
            </w:r>
          </w:p>
          <w:p w:rsidR="00894A61" w:rsidRPr="009251E7" w:rsidRDefault="00894A61" w:rsidP="009251E7">
            <w:pPr>
              <w:spacing w:after="0"/>
              <w:jc w:val="right"/>
              <w:rPr>
                <w:b/>
                <w:sz w:val="24"/>
                <w:szCs w:val="24"/>
              </w:rPr>
            </w:pPr>
            <w:r w:rsidRPr="00D908C4">
              <w:rPr>
                <w:b/>
              </w:rPr>
              <w:t>«______»______________2018 г.</w:t>
            </w:r>
          </w:p>
        </w:tc>
      </w:tr>
    </w:tbl>
    <w:p w:rsidR="00EA4DB1" w:rsidRPr="009251E7" w:rsidRDefault="00EA4DB1" w:rsidP="009251E7">
      <w:pPr>
        <w:spacing w:after="0"/>
        <w:jc w:val="right"/>
        <w:rPr>
          <w:b/>
        </w:rPr>
      </w:pPr>
    </w:p>
    <w:p w:rsidR="0083438D" w:rsidRDefault="0083438D" w:rsidP="00894A61">
      <w:pPr>
        <w:spacing w:after="0"/>
        <w:jc w:val="center"/>
        <w:rPr>
          <w:b/>
        </w:rPr>
      </w:pPr>
    </w:p>
    <w:p w:rsidR="0083438D" w:rsidRDefault="0083438D" w:rsidP="00894A61">
      <w:pPr>
        <w:spacing w:after="0"/>
        <w:jc w:val="center"/>
        <w:rPr>
          <w:b/>
        </w:rPr>
      </w:pPr>
    </w:p>
    <w:p w:rsidR="00894A61" w:rsidRPr="00F7771E" w:rsidRDefault="00894A61" w:rsidP="00894A61">
      <w:pPr>
        <w:spacing w:after="0"/>
        <w:jc w:val="center"/>
        <w:rPr>
          <w:b/>
        </w:rPr>
      </w:pPr>
      <w:r w:rsidRPr="00F7771E">
        <w:rPr>
          <w:b/>
        </w:rPr>
        <w:t>Техническое задание</w:t>
      </w:r>
    </w:p>
    <w:p w:rsidR="00894A61" w:rsidRPr="00894A61" w:rsidRDefault="00894A61" w:rsidP="00894A61">
      <w:pPr>
        <w:spacing w:after="0"/>
        <w:jc w:val="center"/>
        <w:outlineLvl w:val="0"/>
        <w:rPr>
          <w:b/>
        </w:rPr>
      </w:pPr>
      <w:r w:rsidRPr="00894A61">
        <w:rPr>
          <w:b/>
        </w:rPr>
        <w:t xml:space="preserve">на поставку ГСМ </w:t>
      </w:r>
    </w:p>
    <w:p w:rsidR="00894A61" w:rsidRPr="00894A61" w:rsidRDefault="00894A61" w:rsidP="00894A61">
      <w:pPr>
        <w:spacing w:after="0"/>
        <w:jc w:val="center"/>
        <w:outlineLvl w:val="0"/>
        <w:rPr>
          <w:b/>
        </w:rPr>
      </w:pPr>
      <w:r w:rsidRPr="00894A61">
        <w:rPr>
          <w:b/>
        </w:rPr>
        <w:t>(АИ-92, АИ-95, ДТ) для ООО «ОЭСК»</w:t>
      </w:r>
    </w:p>
    <w:p w:rsidR="00894A61" w:rsidRDefault="00894A61" w:rsidP="00894A61">
      <w:pPr>
        <w:spacing w:after="0"/>
        <w:jc w:val="center"/>
        <w:rPr>
          <w:b/>
        </w:rPr>
      </w:pPr>
    </w:p>
    <w:p w:rsidR="00894A61" w:rsidRPr="00F92D2D" w:rsidRDefault="00894A61" w:rsidP="00894A61">
      <w:pPr>
        <w:pStyle w:val="afff"/>
        <w:numPr>
          <w:ilvl w:val="0"/>
          <w:numId w:val="29"/>
        </w:numPr>
        <w:jc w:val="left"/>
        <w:rPr>
          <w:rFonts w:ascii="Times New Roman" w:eastAsia="Times New Roman" w:hAnsi="Times New Roman"/>
          <w:b/>
          <w:sz w:val="24"/>
          <w:szCs w:val="24"/>
          <w:lang w:eastAsia="ru-RU"/>
        </w:rPr>
      </w:pPr>
      <w:r w:rsidRPr="00F92D2D">
        <w:rPr>
          <w:rFonts w:ascii="Times New Roman" w:eastAsia="Times New Roman" w:hAnsi="Times New Roman"/>
          <w:b/>
          <w:sz w:val="24"/>
          <w:szCs w:val="24"/>
          <w:lang w:eastAsia="ru-RU"/>
        </w:rPr>
        <w:t>Общие положения</w:t>
      </w:r>
    </w:p>
    <w:p w:rsidR="00894A61" w:rsidRPr="00F92D2D" w:rsidRDefault="00894A61" w:rsidP="00894A61">
      <w:pPr>
        <w:pStyle w:val="afff"/>
        <w:numPr>
          <w:ilvl w:val="0"/>
          <w:numId w:val="30"/>
        </w:numPr>
        <w:rPr>
          <w:rFonts w:ascii="Times New Roman" w:eastAsia="Times New Roman" w:hAnsi="Times New Roman"/>
          <w:sz w:val="24"/>
          <w:szCs w:val="24"/>
          <w:lang w:eastAsia="ru-RU"/>
        </w:rPr>
      </w:pPr>
      <w:r w:rsidRPr="00F92D2D">
        <w:rPr>
          <w:rFonts w:ascii="Times New Roman" w:eastAsia="Times New Roman" w:hAnsi="Times New Roman"/>
          <w:sz w:val="24"/>
          <w:szCs w:val="24"/>
          <w:lang w:eastAsia="ru-RU"/>
        </w:rPr>
        <w:t>Поставщик определяется на основании проведения открытого запроса предложений.</w:t>
      </w:r>
    </w:p>
    <w:p w:rsidR="00894A61" w:rsidRDefault="00894A61" w:rsidP="00894A61">
      <w:pPr>
        <w:pStyle w:val="afff"/>
        <w:numPr>
          <w:ilvl w:val="0"/>
          <w:numId w:val="30"/>
        </w:numP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Все условия заказа </w:t>
      </w:r>
      <w:proofErr w:type="gramStart"/>
      <w:r>
        <w:rPr>
          <w:rFonts w:ascii="Times New Roman" w:eastAsia="Times New Roman" w:hAnsi="Times New Roman"/>
          <w:sz w:val="24"/>
          <w:szCs w:val="24"/>
          <w:lang w:eastAsia="ru-RU"/>
        </w:rPr>
        <w:t>определяются</w:t>
      </w:r>
      <w:proofErr w:type="gramEnd"/>
      <w:r>
        <w:rPr>
          <w:rFonts w:ascii="Times New Roman" w:eastAsia="Times New Roman" w:hAnsi="Times New Roman"/>
          <w:sz w:val="24"/>
          <w:szCs w:val="24"/>
          <w:lang w:eastAsia="ru-RU"/>
        </w:rPr>
        <w:t xml:space="preserve"> </w:t>
      </w:r>
      <w:r w:rsidRPr="00F92D2D">
        <w:rPr>
          <w:rFonts w:ascii="Times New Roman" w:eastAsia="Times New Roman" w:hAnsi="Times New Roman"/>
          <w:sz w:val="24"/>
          <w:szCs w:val="24"/>
          <w:lang w:eastAsia="ru-RU"/>
        </w:rPr>
        <w:t>и регулируется на основе заключенного договора з</w:t>
      </w:r>
      <w:r w:rsidRPr="00F92D2D">
        <w:rPr>
          <w:rFonts w:ascii="Times New Roman" w:eastAsia="Times New Roman" w:hAnsi="Times New Roman"/>
          <w:sz w:val="24"/>
          <w:szCs w:val="24"/>
          <w:lang w:eastAsia="ru-RU"/>
        </w:rPr>
        <w:t>а</w:t>
      </w:r>
      <w:r w:rsidRPr="00F92D2D">
        <w:rPr>
          <w:rFonts w:ascii="Times New Roman" w:eastAsia="Times New Roman" w:hAnsi="Times New Roman"/>
          <w:sz w:val="24"/>
          <w:szCs w:val="24"/>
          <w:lang w:eastAsia="ru-RU"/>
        </w:rPr>
        <w:t>казчиком с победителем</w:t>
      </w:r>
      <w:r>
        <w:rPr>
          <w:rFonts w:ascii="Times New Roman" w:eastAsia="Times New Roman" w:hAnsi="Times New Roman"/>
          <w:sz w:val="24"/>
          <w:szCs w:val="24"/>
          <w:lang w:eastAsia="ru-RU"/>
        </w:rPr>
        <w:t>.</w:t>
      </w:r>
    </w:p>
    <w:p w:rsidR="00894A61" w:rsidRDefault="00894A61" w:rsidP="00894A61">
      <w:pPr>
        <w:pStyle w:val="afff"/>
        <w:numPr>
          <w:ilvl w:val="0"/>
          <w:numId w:val="30"/>
        </w:numPr>
        <w:rPr>
          <w:rFonts w:ascii="Times New Roman" w:eastAsia="Times New Roman" w:hAnsi="Times New Roman"/>
          <w:sz w:val="24"/>
          <w:szCs w:val="24"/>
          <w:lang w:eastAsia="ru-RU"/>
        </w:rPr>
      </w:pPr>
      <w:r>
        <w:rPr>
          <w:rFonts w:ascii="Times New Roman" w:eastAsia="Times New Roman" w:hAnsi="Times New Roman"/>
          <w:sz w:val="24"/>
          <w:szCs w:val="24"/>
          <w:lang w:eastAsia="ru-RU"/>
        </w:rPr>
        <w:t>Поставщик должен иметь сеть автозаправочных станций (АЗС) на территории Кемеро</w:t>
      </w:r>
      <w:r>
        <w:rPr>
          <w:rFonts w:ascii="Times New Roman" w:eastAsia="Times New Roman" w:hAnsi="Times New Roman"/>
          <w:sz w:val="24"/>
          <w:szCs w:val="24"/>
          <w:lang w:eastAsia="ru-RU"/>
        </w:rPr>
        <w:t>в</w:t>
      </w:r>
      <w:r>
        <w:rPr>
          <w:rFonts w:ascii="Times New Roman" w:eastAsia="Times New Roman" w:hAnsi="Times New Roman"/>
          <w:sz w:val="24"/>
          <w:szCs w:val="24"/>
          <w:lang w:eastAsia="ru-RU"/>
        </w:rPr>
        <w:t>ской, Новосибирской, Томской области и в Алтайском крае.</w:t>
      </w:r>
    </w:p>
    <w:p w:rsidR="00894A61" w:rsidRDefault="00894A61" w:rsidP="00894A61">
      <w:pPr>
        <w:pStyle w:val="afff"/>
        <w:numPr>
          <w:ilvl w:val="0"/>
          <w:numId w:val="30"/>
        </w:numPr>
        <w:rPr>
          <w:rFonts w:ascii="Times New Roman" w:eastAsia="Times New Roman" w:hAnsi="Times New Roman"/>
          <w:sz w:val="24"/>
          <w:szCs w:val="24"/>
          <w:lang w:eastAsia="ru-RU"/>
        </w:rPr>
      </w:pPr>
      <w:r>
        <w:rPr>
          <w:rFonts w:ascii="Times New Roman" w:eastAsia="Times New Roman" w:hAnsi="Times New Roman"/>
          <w:sz w:val="24"/>
          <w:szCs w:val="24"/>
          <w:lang w:eastAsia="ru-RU"/>
        </w:rPr>
        <w:t>Поставщик должен иметь сертификат соответствия поставляемого топлива.</w:t>
      </w:r>
    </w:p>
    <w:p w:rsidR="00894A61" w:rsidRDefault="00894A61" w:rsidP="00894A61">
      <w:pPr>
        <w:pStyle w:val="afff"/>
        <w:numPr>
          <w:ilvl w:val="0"/>
          <w:numId w:val="30"/>
        </w:numPr>
        <w:rPr>
          <w:rFonts w:ascii="Times New Roman" w:eastAsia="Times New Roman" w:hAnsi="Times New Roman"/>
          <w:sz w:val="24"/>
          <w:szCs w:val="24"/>
          <w:lang w:eastAsia="ru-RU"/>
        </w:rPr>
      </w:pPr>
      <w:r>
        <w:rPr>
          <w:rFonts w:ascii="Times New Roman" w:eastAsia="Times New Roman" w:hAnsi="Times New Roman"/>
          <w:sz w:val="24"/>
          <w:szCs w:val="24"/>
          <w:lang w:eastAsia="ru-RU"/>
        </w:rPr>
        <w:t>Поставщик должен предоставить адреса расположения АЗС на территориях.</w:t>
      </w:r>
    </w:p>
    <w:p w:rsidR="00894A61" w:rsidRPr="004F2D3C" w:rsidRDefault="00894A61" w:rsidP="00894A61">
      <w:pPr>
        <w:pStyle w:val="afff"/>
        <w:numPr>
          <w:ilvl w:val="0"/>
          <w:numId w:val="30"/>
        </w:numPr>
        <w:rPr>
          <w:rFonts w:ascii="Times New Roman" w:eastAsia="Times New Roman" w:hAnsi="Times New Roman"/>
          <w:sz w:val="24"/>
          <w:szCs w:val="24"/>
          <w:lang w:eastAsia="ru-RU"/>
        </w:rPr>
      </w:pPr>
      <w:r>
        <w:rPr>
          <w:rFonts w:ascii="Times New Roman" w:eastAsia="Times New Roman" w:hAnsi="Times New Roman"/>
          <w:sz w:val="24"/>
          <w:szCs w:val="24"/>
          <w:lang w:eastAsia="ru-RU"/>
        </w:rPr>
        <w:t>Поставка топлива осуществляется по электронным пластиковым картам Поставщика.</w:t>
      </w:r>
    </w:p>
    <w:p w:rsidR="00894A61" w:rsidRPr="00AB52FD" w:rsidRDefault="00894A61" w:rsidP="00894A61">
      <w:pPr>
        <w:pStyle w:val="afff"/>
        <w:numPr>
          <w:ilvl w:val="0"/>
          <w:numId w:val="29"/>
        </w:numPr>
        <w:jc w:val="left"/>
        <w:rPr>
          <w:rFonts w:ascii="Times New Roman" w:eastAsia="Times New Roman" w:hAnsi="Times New Roman"/>
          <w:b/>
          <w:sz w:val="24"/>
          <w:szCs w:val="24"/>
          <w:lang w:eastAsia="ru-RU"/>
        </w:rPr>
      </w:pPr>
      <w:r w:rsidRPr="00AB52FD">
        <w:rPr>
          <w:rFonts w:ascii="Times New Roman" w:eastAsia="Times New Roman" w:hAnsi="Times New Roman"/>
          <w:b/>
          <w:sz w:val="24"/>
          <w:szCs w:val="24"/>
          <w:lang w:eastAsia="ru-RU"/>
        </w:rPr>
        <w:t>Объем поставки</w:t>
      </w:r>
    </w:p>
    <w:p w:rsidR="00894A61" w:rsidRDefault="00894A61" w:rsidP="00894A61">
      <w:pPr>
        <w:pStyle w:val="afff"/>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2.1. Объем поставки на </w:t>
      </w:r>
      <w:r w:rsidR="008E037F">
        <w:rPr>
          <w:rFonts w:ascii="Times New Roman" w:eastAsia="Times New Roman" w:hAnsi="Times New Roman"/>
          <w:sz w:val="24"/>
          <w:szCs w:val="24"/>
          <w:lang w:eastAsia="ru-RU"/>
        </w:rPr>
        <w:t>1</w:t>
      </w:r>
      <w:r>
        <w:rPr>
          <w:rFonts w:ascii="Times New Roman" w:eastAsia="Times New Roman" w:hAnsi="Times New Roman"/>
          <w:sz w:val="24"/>
          <w:szCs w:val="24"/>
          <w:lang w:eastAsia="ru-RU"/>
        </w:rPr>
        <w:t xml:space="preserve"> год</w:t>
      </w:r>
    </w:p>
    <w:tbl>
      <w:tblPr>
        <w:tblStyle w:val="afffa"/>
        <w:tblW w:w="8834" w:type="dxa"/>
        <w:tblInd w:w="720" w:type="dxa"/>
        <w:tblLook w:val="04A0"/>
      </w:tblPr>
      <w:tblGrid>
        <w:gridCol w:w="445"/>
        <w:gridCol w:w="2930"/>
        <w:gridCol w:w="1859"/>
        <w:gridCol w:w="1800"/>
        <w:gridCol w:w="1800"/>
      </w:tblGrid>
      <w:tr w:rsidR="00894A61" w:rsidTr="009251E7">
        <w:tc>
          <w:tcPr>
            <w:tcW w:w="445" w:type="dxa"/>
          </w:tcPr>
          <w:p w:rsidR="00894A61" w:rsidRDefault="00894A61" w:rsidP="009251E7">
            <w:pPr>
              <w:pStyle w:val="afff"/>
              <w:ind w:left="0"/>
              <w:rPr>
                <w:rFonts w:ascii="Times New Roman" w:eastAsia="Times New Roman" w:hAnsi="Times New Roman"/>
                <w:sz w:val="24"/>
                <w:szCs w:val="24"/>
              </w:rPr>
            </w:pPr>
            <w:r>
              <w:rPr>
                <w:rFonts w:ascii="Times New Roman" w:eastAsia="Times New Roman" w:hAnsi="Times New Roman"/>
                <w:sz w:val="24"/>
                <w:szCs w:val="24"/>
              </w:rPr>
              <w:t>№</w:t>
            </w:r>
          </w:p>
        </w:tc>
        <w:tc>
          <w:tcPr>
            <w:tcW w:w="2930" w:type="dxa"/>
          </w:tcPr>
          <w:p w:rsidR="00894A61" w:rsidRDefault="00894A61" w:rsidP="00894A61">
            <w:pPr>
              <w:pStyle w:val="afff"/>
              <w:ind w:left="0" w:firstLine="0"/>
              <w:rPr>
                <w:rFonts w:ascii="Times New Roman" w:eastAsia="Times New Roman" w:hAnsi="Times New Roman"/>
                <w:sz w:val="24"/>
                <w:szCs w:val="24"/>
              </w:rPr>
            </w:pPr>
            <w:r>
              <w:rPr>
                <w:rFonts w:ascii="Times New Roman" w:eastAsia="Times New Roman" w:hAnsi="Times New Roman"/>
                <w:sz w:val="24"/>
                <w:szCs w:val="24"/>
              </w:rPr>
              <w:t>Наименование товара</w:t>
            </w:r>
          </w:p>
        </w:tc>
        <w:tc>
          <w:tcPr>
            <w:tcW w:w="1859" w:type="dxa"/>
          </w:tcPr>
          <w:p w:rsidR="00894A61" w:rsidRPr="00894A61" w:rsidRDefault="00894A61" w:rsidP="00894A61">
            <w:pPr>
              <w:rPr>
                <w:rFonts w:ascii="Times New Roman" w:eastAsia="Times New Roman" w:hAnsi="Times New Roman"/>
                <w:sz w:val="24"/>
                <w:szCs w:val="24"/>
              </w:rPr>
            </w:pPr>
            <w:r w:rsidRPr="00894A61">
              <w:rPr>
                <w:rFonts w:ascii="Times New Roman" w:eastAsia="Times New Roman" w:hAnsi="Times New Roman"/>
                <w:sz w:val="24"/>
                <w:szCs w:val="24"/>
              </w:rPr>
              <w:t xml:space="preserve">Ед. </w:t>
            </w:r>
            <w:proofErr w:type="spellStart"/>
            <w:r w:rsidRPr="00894A61">
              <w:rPr>
                <w:rFonts w:ascii="Times New Roman" w:eastAsia="Times New Roman" w:hAnsi="Times New Roman"/>
                <w:sz w:val="24"/>
                <w:szCs w:val="24"/>
              </w:rPr>
              <w:t>изм</w:t>
            </w:r>
            <w:proofErr w:type="spellEnd"/>
            <w:r w:rsidRPr="00894A61">
              <w:rPr>
                <w:rFonts w:ascii="Times New Roman" w:eastAsia="Times New Roman" w:hAnsi="Times New Roman"/>
                <w:sz w:val="24"/>
                <w:szCs w:val="24"/>
              </w:rPr>
              <w:t>.</w:t>
            </w:r>
          </w:p>
        </w:tc>
        <w:tc>
          <w:tcPr>
            <w:tcW w:w="1800" w:type="dxa"/>
          </w:tcPr>
          <w:p w:rsidR="00894A61" w:rsidRDefault="00894A61" w:rsidP="00894A61">
            <w:pPr>
              <w:pStyle w:val="afff"/>
              <w:ind w:left="0" w:firstLine="0"/>
              <w:rPr>
                <w:rFonts w:ascii="Times New Roman" w:eastAsia="Times New Roman" w:hAnsi="Times New Roman"/>
                <w:sz w:val="24"/>
                <w:szCs w:val="24"/>
              </w:rPr>
            </w:pPr>
            <w:r>
              <w:rPr>
                <w:rFonts w:ascii="Times New Roman" w:eastAsia="Times New Roman" w:hAnsi="Times New Roman"/>
                <w:sz w:val="24"/>
                <w:szCs w:val="24"/>
              </w:rPr>
              <w:t>Количество в месяц</w:t>
            </w:r>
          </w:p>
        </w:tc>
        <w:tc>
          <w:tcPr>
            <w:tcW w:w="1800" w:type="dxa"/>
          </w:tcPr>
          <w:p w:rsidR="00894A61" w:rsidRDefault="00894A61" w:rsidP="00894A61">
            <w:pPr>
              <w:pStyle w:val="afff"/>
              <w:ind w:left="0" w:firstLine="0"/>
              <w:rPr>
                <w:rFonts w:ascii="Times New Roman" w:eastAsia="Times New Roman" w:hAnsi="Times New Roman"/>
                <w:sz w:val="24"/>
                <w:szCs w:val="24"/>
              </w:rPr>
            </w:pPr>
            <w:r>
              <w:rPr>
                <w:rFonts w:ascii="Times New Roman" w:eastAsia="Times New Roman" w:hAnsi="Times New Roman"/>
                <w:sz w:val="24"/>
                <w:szCs w:val="24"/>
              </w:rPr>
              <w:t>Общее колич</w:t>
            </w:r>
            <w:r>
              <w:rPr>
                <w:rFonts w:ascii="Times New Roman" w:eastAsia="Times New Roman" w:hAnsi="Times New Roman"/>
                <w:sz w:val="24"/>
                <w:szCs w:val="24"/>
              </w:rPr>
              <w:t>е</w:t>
            </w:r>
            <w:r>
              <w:rPr>
                <w:rFonts w:ascii="Times New Roman" w:eastAsia="Times New Roman" w:hAnsi="Times New Roman"/>
                <w:sz w:val="24"/>
                <w:szCs w:val="24"/>
              </w:rPr>
              <w:t>ство</w:t>
            </w:r>
          </w:p>
        </w:tc>
      </w:tr>
      <w:tr w:rsidR="00894A61" w:rsidTr="009251E7">
        <w:tc>
          <w:tcPr>
            <w:tcW w:w="445" w:type="dxa"/>
          </w:tcPr>
          <w:p w:rsidR="00894A61" w:rsidRDefault="00894A61" w:rsidP="009251E7">
            <w:pPr>
              <w:pStyle w:val="afff"/>
              <w:ind w:left="0"/>
              <w:rPr>
                <w:rFonts w:ascii="Times New Roman" w:eastAsia="Times New Roman" w:hAnsi="Times New Roman"/>
                <w:sz w:val="24"/>
                <w:szCs w:val="24"/>
              </w:rPr>
            </w:pPr>
            <w:r>
              <w:rPr>
                <w:rFonts w:ascii="Times New Roman" w:eastAsia="Times New Roman" w:hAnsi="Times New Roman"/>
                <w:sz w:val="24"/>
                <w:szCs w:val="24"/>
              </w:rPr>
              <w:t>1</w:t>
            </w:r>
          </w:p>
        </w:tc>
        <w:tc>
          <w:tcPr>
            <w:tcW w:w="2930" w:type="dxa"/>
          </w:tcPr>
          <w:p w:rsidR="00894A61" w:rsidRDefault="00894A61" w:rsidP="009251E7">
            <w:pPr>
              <w:pStyle w:val="afff"/>
              <w:ind w:left="0"/>
              <w:rPr>
                <w:rFonts w:ascii="Times New Roman" w:eastAsia="Times New Roman" w:hAnsi="Times New Roman"/>
                <w:sz w:val="24"/>
                <w:szCs w:val="24"/>
              </w:rPr>
            </w:pPr>
            <w:r>
              <w:rPr>
                <w:rFonts w:ascii="Times New Roman" w:eastAsia="Times New Roman" w:hAnsi="Times New Roman"/>
                <w:sz w:val="24"/>
                <w:szCs w:val="24"/>
              </w:rPr>
              <w:t>Бензин АИ-92</w:t>
            </w:r>
          </w:p>
        </w:tc>
        <w:tc>
          <w:tcPr>
            <w:tcW w:w="1859" w:type="dxa"/>
          </w:tcPr>
          <w:p w:rsidR="00894A61" w:rsidRDefault="00894A61" w:rsidP="009251E7">
            <w:pPr>
              <w:pStyle w:val="afff"/>
              <w:ind w:left="0"/>
              <w:rPr>
                <w:rFonts w:ascii="Times New Roman" w:eastAsia="Times New Roman" w:hAnsi="Times New Roman"/>
                <w:sz w:val="24"/>
                <w:szCs w:val="24"/>
              </w:rPr>
            </w:pPr>
            <w:r>
              <w:rPr>
                <w:rFonts w:ascii="Times New Roman" w:eastAsia="Times New Roman" w:hAnsi="Times New Roman"/>
                <w:sz w:val="24"/>
                <w:szCs w:val="24"/>
              </w:rPr>
              <w:t>литр.</w:t>
            </w:r>
          </w:p>
        </w:tc>
        <w:tc>
          <w:tcPr>
            <w:tcW w:w="1800" w:type="dxa"/>
          </w:tcPr>
          <w:p w:rsidR="00894A61" w:rsidRDefault="009251E7" w:rsidP="009251E7">
            <w:pPr>
              <w:pStyle w:val="afff"/>
              <w:ind w:left="0"/>
              <w:rPr>
                <w:rFonts w:ascii="Times New Roman" w:eastAsia="Times New Roman" w:hAnsi="Times New Roman"/>
                <w:sz w:val="24"/>
                <w:szCs w:val="24"/>
              </w:rPr>
            </w:pPr>
            <w:r>
              <w:rPr>
                <w:rFonts w:ascii="Times New Roman" w:eastAsia="Times New Roman" w:hAnsi="Times New Roman"/>
                <w:sz w:val="24"/>
                <w:szCs w:val="24"/>
              </w:rPr>
              <w:t>3073</w:t>
            </w:r>
          </w:p>
        </w:tc>
        <w:tc>
          <w:tcPr>
            <w:tcW w:w="1800" w:type="dxa"/>
          </w:tcPr>
          <w:p w:rsidR="00894A61" w:rsidRDefault="009251E7" w:rsidP="009251E7">
            <w:pPr>
              <w:pStyle w:val="afff"/>
              <w:ind w:left="0"/>
              <w:rPr>
                <w:rFonts w:ascii="Times New Roman" w:eastAsia="Times New Roman" w:hAnsi="Times New Roman"/>
                <w:sz w:val="24"/>
                <w:szCs w:val="24"/>
              </w:rPr>
            </w:pPr>
            <w:r>
              <w:rPr>
                <w:rFonts w:ascii="Times New Roman" w:eastAsia="Times New Roman" w:hAnsi="Times New Roman"/>
                <w:sz w:val="24"/>
                <w:szCs w:val="24"/>
              </w:rPr>
              <w:t>73752</w:t>
            </w:r>
          </w:p>
        </w:tc>
      </w:tr>
      <w:tr w:rsidR="00894A61" w:rsidTr="009251E7">
        <w:tc>
          <w:tcPr>
            <w:tcW w:w="445" w:type="dxa"/>
          </w:tcPr>
          <w:p w:rsidR="00894A61" w:rsidRDefault="00894A61" w:rsidP="009251E7">
            <w:pPr>
              <w:pStyle w:val="afff"/>
              <w:ind w:left="0"/>
              <w:rPr>
                <w:rFonts w:ascii="Times New Roman" w:eastAsia="Times New Roman" w:hAnsi="Times New Roman"/>
                <w:sz w:val="24"/>
                <w:szCs w:val="24"/>
              </w:rPr>
            </w:pPr>
            <w:r>
              <w:rPr>
                <w:rFonts w:ascii="Times New Roman" w:eastAsia="Times New Roman" w:hAnsi="Times New Roman"/>
                <w:sz w:val="24"/>
                <w:szCs w:val="24"/>
              </w:rPr>
              <w:t>2</w:t>
            </w:r>
          </w:p>
        </w:tc>
        <w:tc>
          <w:tcPr>
            <w:tcW w:w="2930" w:type="dxa"/>
          </w:tcPr>
          <w:p w:rsidR="00894A61" w:rsidRDefault="00894A61" w:rsidP="009251E7">
            <w:pPr>
              <w:pStyle w:val="afff"/>
              <w:ind w:left="0"/>
              <w:rPr>
                <w:rFonts w:ascii="Times New Roman" w:eastAsia="Times New Roman" w:hAnsi="Times New Roman"/>
                <w:sz w:val="24"/>
                <w:szCs w:val="24"/>
              </w:rPr>
            </w:pPr>
            <w:r>
              <w:rPr>
                <w:rFonts w:ascii="Times New Roman" w:eastAsia="Times New Roman" w:hAnsi="Times New Roman"/>
                <w:sz w:val="24"/>
                <w:szCs w:val="24"/>
              </w:rPr>
              <w:t>Бензин АИ-95</w:t>
            </w:r>
          </w:p>
        </w:tc>
        <w:tc>
          <w:tcPr>
            <w:tcW w:w="1859" w:type="dxa"/>
          </w:tcPr>
          <w:p w:rsidR="00894A61" w:rsidRDefault="00894A61" w:rsidP="009251E7">
            <w:pPr>
              <w:pStyle w:val="afff"/>
              <w:ind w:left="0"/>
              <w:rPr>
                <w:rFonts w:ascii="Times New Roman" w:eastAsia="Times New Roman" w:hAnsi="Times New Roman"/>
                <w:sz w:val="24"/>
                <w:szCs w:val="24"/>
              </w:rPr>
            </w:pPr>
            <w:r>
              <w:rPr>
                <w:rFonts w:ascii="Times New Roman" w:eastAsia="Times New Roman" w:hAnsi="Times New Roman"/>
                <w:sz w:val="24"/>
                <w:szCs w:val="24"/>
              </w:rPr>
              <w:t>литр.</w:t>
            </w:r>
          </w:p>
        </w:tc>
        <w:tc>
          <w:tcPr>
            <w:tcW w:w="1800" w:type="dxa"/>
          </w:tcPr>
          <w:p w:rsidR="00894A61" w:rsidRDefault="009251E7" w:rsidP="009251E7">
            <w:pPr>
              <w:pStyle w:val="afff"/>
              <w:ind w:left="0"/>
              <w:rPr>
                <w:rFonts w:ascii="Times New Roman" w:eastAsia="Times New Roman" w:hAnsi="Times New Roman"/>
                <w:sz w:val="24"/>
                <w:szCs w:val="24"/>
              </w:rPr>
            </w:pPr>
            <w:r>
              <w:rPr>
                <w:rFonts w:ascii="Times New Roman" w:eastAsia="Times New Roman" w:hAnsi="Times New Roman"/>
                <w:sz w:val="24"/>
                <w:szCs w:val="24"/>
              </w:rPr>
              <w:t>1177</w:t>
            </w:r>
          </w:p>
        </w:tc>
        <w:tc>
          <w:tcPr>
            <w:tcW w:w="1800" w:type="dxa"/>
          </w:tcPr>
          <w:p w:rsidR="00894A61" w:rsidRDefault="009251E7" w:rsidP="009251E7">
            <w:pPr>
              <w:pStyle w:val="afff"/>
              <w:ind w:left="0"/>
              <w:rPr>
                <w:rFonts w:ascii="Times New Roman" w:eastAsia="Times New Roman" w:hAnsi="Times New Roman"/>
                <w:sz w:val="24"/>
                <w:szCs w:val="24"/>
              </w:rPr>
            </w:pPr>
            <w:r>
              <w:rPr>
                <w:rFonts w:ascii="Times New Roman" w:eastAsia="Times New Roman" w:hAnsi="Times New Roman"/>
                <w:sz w:val="24"/>
                <w:szCs w:val="24"/>
              </w:rPr>
              <w:t>28248</w:t>
            </w:r>
          </w:p>
        </w:tc>
      </w:tr>
      <w:tr w:rsidR="00894A61" w:rsidTr="009251E7">
        <w:tc>
          <w:tcPr>
            <w:tcW w:w="445" w:type="dxa"/>
          </w:tcPr>
          <w:p w:rsidR="00894A61" w:rsidRDefault="00894A61" w:rsidP="009251E7">
            <w:pPr>
              <w:pStyle w:val="afff"/>
              <w:ind w:left="0"/>
              <w:rPr>
                <w:rFonts w:ascii="Times New Roman" w:eastAsia="Times New Roman" w:hAnsi="Times New Roman"/>
                <w:sz w:val="24"/>
                <w:szCs w:val="24"/>
              </w:rPr>
            </w:pPr>
            <w:r>
              <w:rPr>
                <w:rFonts w:ascii="Times New Roman" w:eastAsia="Times New Roman" w:hAnsi="Times New Roman"/>
                <w:sz w:val="24"/>
                <w:szCs w:val="24"/>
              </w:rPr>
              <w:t>3</w:t>
            </w:r>
          </w:p>
        </w:tc>
        <w:tc>
          <w:tcPr>
            <w:tcW w:w="2930" w:type="dxa"/>
          </w:tcPr>
          <w:p w:rsidR="00894A61" w:rsidRDefault="00894A61" w:rsidP="009251E7">
            <w:pPr>
              <w:pStyle w:val="afff"/>
              <w:ind w:left="0"/>
              <w:rPr>
                <w:rFonts w:ascii="Times New Roman" w:eastAsia="Times New Roman" w:hAnsi="Times New Roman"/>
                <w:sz w:val="24"/>
                <w:szCs w:val="24"/>
              </w:rPr>
            </w:pPr>
            <w:r>
              <w:rPr>
                <w:rFonts w:ascii="Times New Roman" w:eastAsia="Times New Roman" w:hAnsi="Times New Roman"/>
                <w:sz w:val="24"/>
                <w:szCs w:val="24"/>
              </w:rPr>
              <w:t>Дизельное топливо</w:t>
            </w:r>
          </w:p>
        </w:tc>
        <w:tc>
          <w:tcPr>
            <w:tcW w:w="1859" w:type="dxa"/>
          </w:tcPr>
          <w:p w:rsidR="00894A61" w:rsidRDefault="00894A61" w:rsidP="009251E7">
            <w:pPr>
              <w:pStyle w:val="afff"/>
              <w:ind w:left="0"/>
              <w:rPr>
                <w:rFonts w:ascii="Times New Roman" w:eastAsia="Times New Roman" w:hAnsi="Times New Roman"/>
                <w:sz w:val="24"/>
                <w:szCs w:val="24"/>
              </w:rPr>
            </w:pPr>
            <w:r>
              <w:rPr>
                <w:rFonts w:ascii="Times New Roman" w:eastAsia="Times New Roman" w:hAnsi="Times New Roman"/>
                <w:sz w:val="24"/>
                <w:szCs w:val="24"/>
              </w:rPr>
              <w:t>литр.</w:t>
            </w:r>
          </w:p>
        </w:tc>
        <w:tc>
          <w:tcPr>
            <w:tcW w:w="1800" w:type="dxa"/>
          </w:tcPr>
          <w:p w:rsidR="00894A61" w:rsidRDefault="009251E7" w:rsidP="009251E7">
            <w:pPr>
              <w:pStyle w:val="afff"/>
              <w:ind w:left="0"/>
              <w:rPr>
                <w:rFonts w:ascii="Times New Roman" w:eastAsia="Times New Roman" w:hAnsi="Times New Roman"/>
                <w:sz w:val="24"/>
                <w:szCs w:val="24"/>
              </w:rPr>
            </w:pPr>
            <w:r>
              <w:rPr>
                <w:rFonts w:ascii="Times New Roman" w:eastAsia="Times New Roman" w:hAnsi="Times New Roman"/>
                <w:sz w:val="24"/>
                <w:szCs w:val="24"/>
              </w:rPr>
              <w:t>3196</w:t>
            </w:r>
          </w:p>
        </w:tc>
        <w:tc>
          <w:tcPr>
            <w:tcW w:w="1800" w:type="dxa"/>
          </w:tcPr>
          <w:p w:rsidR="00894A61" w:rsidRDefault="009251E7" w:rsidP="009251E7">
            <w:pPr>
              <w:pStyle w:val="afff"/>
              <w:ind w:left="0"/>
              <w:rPr>
                <w:rFonts w:ascii="Times New Roman" w:eastAsia="Times New Roman" w:hAnsi="Times New Roman"/>
                <w:sz w:val="24"/>
                <w:szCs w:val="24"/>
              </w:rPr>
            </w:pPr>
            <w:r>
              <w:rPr>
                <w:rFonts w:ascii="Times New Roman" w:eastAsia="Times New Roman" w:hAnsi="Times New Roman"/>
                <w:sz w:val="24"/>
                <w:szCs w:val="24"/>
              </w:rPr>
              <w:t>76704</w:t>
            </w:r>
          </w:p>
        </w:tc>
      </w:tr>
    </w:tbl>
    <w:p w:rsidR="0083438D" w:rsidRDefault="0083438D" w:rsidP="00894A61">
      <w:pPr>
        <w:spacing w:after="0"/>
        <w:ind w:firstLine="426"/>
        <w:rPr>
          <w:b/>
        </w:rPr>
      </w:pPr>
    </w:p>
    <w:p w:rsidR="00894A61" w:rsidRDefault="00894A61" w:rsidP="00894A61">
      <w:pPr>
        <w:spacing w:after="0"/>
        <w:ind w:firstLine="426"/>
      </w:pPr>
      <w:r w:rsidRPr="00AB52FD">
        <w:rPr>
          <w:b/>
        </w:rPr>
        <w:t>3</w:t>
      </w:r>
      <w:r>
        <w:t>.</w:t>
      </w:r>
      <w:r w:rsidRPr="00AB52FD">
        <w:rPr>
          <w:b/>
        </w:rPr>
        <w:t>Технические требования</w:t>
      </w:r>
    </w:p>
    <w:p w:rsidR="00894A61" w:rsidRDefault="00894A61" w:rsidP="00894A61">
      <w:pPr>
        <w:spacing w:after="0"/>
        <w:ind w:firstLine="426"/>
      </w:pPr>
      <w:r>
        <w:t>Поставляемое топливо должно соответствовать ГОСТ:</w:t>
      </w:r>
    </w:p>
    <w:p w:rsidR="00894A61" w:rsidRDefault="00894A61" w:rsidP="00894A61">
      <w:pPr>
        <w:spacing w:after="0"/>
        <w:ind w:firstLine="426"/>
      </w:pPr>
      <w:r>
        <w:t>3.1. Бензин АИ 92 ГОСТ 51105-97</w:t>
      </w:r>
    </w:p>
    <w:p w:rsidR="00894A61" w:rsidRDefault="00894A61" w:rsidP="00894A61">
      <w:pPr>
        <w:spacing w:after="0"/>
        <w:ind w:firstLine="426"/>
      </w:pPr>
      <w:r>
        <w:t xml:space="preserve">3.2. Бензин АИ 95 ГОСТ </w:t>
      </w:r>
      <w:proofErr w:type="gramStart"/>
      <w:r>
        <w:t>Р</w:t>
      </w:r>
      <w:proofErr w:type="gramEnd"/>
      <w:r>
        <w:t xml:space="preserve"> 51866-2002 ( ЕН-228-2004)</w:t>
      </w:r>
    </w:p>
    <w:p w:rsidR="00894A61" w:rsidRDefault="00894A61" w:rsidP="00894A61">
      <w:pPr>
        <w:spacing w:after="0"/>
        <w:ind w:firstLine="426"/>
      </w:pPr>
      <w:r>
        <w:t>3.3. Топливо дизельное ТУ 38.301-19-155-2009</w:t>
      </w:r>
    </w:p>
    <w:p w:rsidR="0083438D" w:rsidRDefault="0083438D" w:rsidP="00894A61">
      <w:pPr>
        <w:spacing w:after="0"/>
        <w:ind w:firstLine="426"/>
        <w:rPr>
          <w:b/>
        </w:rPr>
      </w:pPr>
    </w:p>
    <w:p w:rsidR="00894A61" w:rsidRDefault="00894A61" w:rsidP="00894A61">
      <w:pPr>
        <w:spacing w:after="0"/>
        <w:ind w:firstLine="426"/>
      </w:pPr>
      <w:r w:rsidRPr="00AB52FD">
        <w:rPr>
          <w:b/>
        </w:rPr>
        <w:t>4</w:t>
      </w:r>
      <w:r>
        <w:t>.</w:t>
      </w:r>
      <w:r w:rsidRPr="00AB52FD">
        <w:rPr>
          <w:b/>
        </w:rPr>
        <w:t>Прием и контроль топлива</w:t>
      </w:r>
    </w:p>
    <w:p w:rsidR="00894A61" w:rsidRDefault="00894A61" w:rsidP="00894A61">
      <w:pPr>
        <w:spacing w:after="0"/>
        <w:ind w:firstLine="426"/>
      </w:pPr>
      <w:r>
        <w:t>4.1. Приемка топлива осуществляется представителем Заказчика.</w:t>
      </w:r>
    </w:p>
    <w:p w:rsidR="00894A61" w:rsidRDefault="00894A61" w:rsidP="00894A61">
      <w:pPr>
        <w:spacing w:after="0"/>
        <w:ind w:firstLine="426"/>
      </w:pPr>
      <w:r>
        <w:t>4.2. Топливо, не соответствующее требованиям настоящего технического задания замен</w:t>
      </w:r>
      <w:r>
        <w:t>я</w:t>
      </w:r>
      <w:r>
        <w:t>ется поставщиком за свой счет.</w:t>
      </w:r>
    </w:p>
    <w:p w:rsidR="00894A61" w:rsidRDefault="00894A61" w:rsidP="00894A61">
      <w:pPr>
        <w:spacing w:after="0"/>
        <w:ind w:firstLine="426"/>
      </w:pPr>
      <w:r w:rsidRPr="00AB52FD">
        <w:rPr>
          <w:b/>
        </w:rPr>
        <w:t>5</w:t>
      </w:r>
      <w:r>
        <w:t xml:space="preserve">. </w:t>
      </w:r>
      <w:r w:rsidRPr="00AB52FD">
        <w:rPr>
          <w:b/>
        </w:rPr>
        <w:t>Сроки поставки товара</w:t>
      </w:r>
    </w:p>
    <w:p w:rsidR="00894A61" w:rsidRDefault="00894A61" w:rsidP="00894A61">
      <w:pPr>
        <w:spacing w:after="0"/>
        <w:ind w:firstLine="426"/>
      </w:pPr>
      <w:r>
        <w:t>5.1. Срок поставки: до 3</w:t>
      </w:r>
      <w:r w:rsidR="006F78A4">
        <w:t>0</w:t>
      </w:r>
      <w:r>
        <w:t xml:space="preserve"> </w:t>
      </w:r>
      <w:r w:rsidR="006F78A4">
        <w:t>июня</w:t>
      </w:r>
      <w:r>
        <w:t xml:space="preserve"> 20</w:t>
      </w:r>
      <w:r w:rsidR="006F78A4">
        <w:t>19</w:t>
      </w:r>
      <w:r>
        <w:t xml:space="preserve"> г.</w:t>
      </w:r>
    </w:p>
    <w:p w:rsidR="00894A61" w:rsidRDefault="00894A61" w:rsidP="00894A61">
      <w:pPr>
        <w:spacing w:after="0"/>
        <w:ind w:firstLine="426"/>
      </w:pPr>
      <w:r>
        <w:t>5.3. Точные сроки поставки топлива указываются в договоре, заключенным между Зака</w:t>
      </w:r>
      <w:r>
        <w:t>з</w:t>
      </w:r>
      <w:r>
        <w:t>чиком и Поставщиком.</w:t>
      </w:r>
    </w:p>
    <w:p w:rsidR="0083438D" w:rsidRDefault="0083438D" w:rsidP="00894A61">
      <w:pPr>
        <w:spacing w:after="0"/>
        <w:ind w:firstLine="426"/>
        <w:rPr>
          <w:b/>
        </w:rPr>
      </w:pPr>
    </w:p>
    <w:p w:rsidR="00894A61" w:rsidRDefault="00894A61" w:rsidP="00894A61">
      <w:pPr>
        <w:spacing w:after="0"/>
        <w:ind w:firstLine="426"/>
      </w:pPr>
      <w:r w:rsidRPr="00AB52FD">
        <w:rPr>
          <w:b/>
        </w:rPr>
        <w:t>6</w:t>
      </w:r>
      <w:r>
        <w:t xml:space="preserve">. </w:t>
      </w:r>
      <w:r w:rsidRPr="00AB52FD">
        <w:rPr>
          <w:b/>
        </w:rPr>
        <w:t>Стоимость и условия поставки</w:t>
      </w:r>
    </w:p>
    <w:p w:rsidR="00894A61" w:rsidRDefault="00894A61" w:rsidP="00894A61">
      <w:pPr>
        <w:spacing w:after="0"/>
        <w:ind w:firstLine="426"/>
      </w:pPr>
      <w:r>
        <w:t xml:space="preserve">6.1. Начальная максимальная стоимость поставка </w:t>
      </w:r>
      <w:r w:rsidR="006F78A4">
        <w:t>4</w:t>
      </w:r>
      <w:r w:rsidR="000D4117">
        <w:t xml:space="preserve"> </w:t>
      </w:r>
      <w:r w:rsidR="006F78A4">
        <w:t>8</w:t>
      </w:r>
      <w:r w:rsidR="000D4117">
        <w:t>00</w:t>
      </w:r>
      <w:r>
        <w:t xml:space="preserve"> </w:t>
      </w:r>
      <w:r w:rsidR="000D4117">
        <w:t>0</w:t>
      </w:r>
      <w:r>
        <w:t>00 руб. в том числе НДС.</w:t>
      </w:r>
    </w:p>
    <w:p w:rsidR="00894A61" w:rsidRDefault="00894A61" w:rsidP="00894A61">
      <w:pPr>
        <w:spacing w:after="0"/>
        <w:ind w:firstLine="426"/>
      </w:pPr>
      <w:r>
        <w:t>6.2. Ежемесячно поставщик формирует отчет об объемах поставки топлива и направляет на согласование Заказчику.</w:t>
      </w:r>
    </w:p>
    <w:p w:rsidR="00894A61" w:rsidRDefault="00894A61" w:rsidP="00894A61">
      <w:pPr>
        <w:spacing w:after="0"/>
        <w:ind w:firstLine="426"/>
      </w:pPr>
      <w:r>
        <w:t>6.3. Оплата производится в соответствии с условиями договора поставки.</w:t>
      </w:r>
    </w:p>
    <w:p w:rsidR="0083438D" w:rsidRDefault="0083438D" w:rsidP="00894A61">
      <w:pPr>
        <w:spacing w:after="0"/>
        <w:ind w:firstLine="426"/>
        <w:rPr>
          <w:b/>
        </w:rPr>
      </w:pPr>
    </w:p>
    <w:p w:rsidR="006F78A4" w:rsidRDefault="006F78A4" w:rsidP="00894A61">
      <w:pPr>
        <w:spacing w:after="0"/>
        <w:ind w:firstLine="426"/>
        <w:rPr>
          <w:b/>
        </w:rPr>
      </w:pPr>
    </w:p>
    <w:p w:rsidR="006F78A4" w:rsidRDefault="006F78A4" w:rsidP="00894A61">
      <w:pPr>
        <w:spacing w:after="0"/>
        <w:ind w:firstLine="426"/>
        <w:rPr>
          <w:b/>
        </w:rPr>
      </w:pPr>
    </w:p>
    <w:p w:rsidR="00894A61" w:rsidRDefault="00894A61" w:rsidP="00894A61">
      <w:pPr>
        <w:spacing w:after="0"/>
        <w:ind w:firstLine="426"/>
      </w:pPr>
      <w:r w:rsidRPr="00AB52FD">
        <w:rPr>
          <w:b/>
        </w:rPr>
        <w:lastRenderedPageBreak/>
        <w:t>7</w:t>
      </w:r>
      <w:r>
        <w:t>.</w:t>
      </w:r>
      <w:r w:rsidRPr="00AB52FD">
        <w:rPr>
          <w:b/>
        </w:rPr>
        <w:t>Экологические требования</w:t>
      </w:r>
      <w:r>
        <w:t xml:space="preserve"> </w:t>
      </w:r>
    </w:p>
    <w:p w:rsidR="00894A61" w:rsidRPr="004F2D3C" w:rsidRDefault="00894A61" w:rsidP="00894A61">
      <w:pPr>
        <w:spacing w:after="0"/>
        <w:ind w:firstLine="426"/>
      </w:pPr>
      <w:r>
        <w:t>7.1. Топливо должно быть экологически безопасным и не должно наносить вред окружа</w:t>
      </w:r>
      <w:r>
        <w:t>ю</w:t>
      </w:r>
      <w:r>
        <w:t>щей среде.</w:t>
      </w:r>
    </w:p>
    <w:p w:rsidR="0083438D" w:rsidRDefault="0083438D" w:rsidP="00894A61">
      <w:pPr>
        <w:spacing w:after="0"/>
        <w:ind w:firstLine="426"/>
        <w:rPr>
          <w:b/>
        </w:rPr>
      </w:pPr>
    </w:p>
    <w:p w:rsidR="00894A61" w:rsidRPr="00AB52FD" w:rsidRDefault="00894A61" w:rsidP="00894A61">
      <w:pPr>
        <w:spacing w:after="0"/>
        <w:ind w:firstLine="426"/>
        <w:rPr>
          <w:b/>
        </w:rPr>
      </w:pPr>
      <w:r w:rsidRPr="00AB52FD">
        <w:rPr>
          <w:b/>
        </w:rPr>
        <w:t xml:space="preserve">8. Гарантийные обстоятельства </w:t>
      </w:r>
    </w:p>
    <w:p w:rsidR="00894A61" w:rsidRDefault="00894A61" w:rsidP="00894A61">
      <w:pPr>
        <w:spacing w:after="0"/>
        <w:ind w:firstLine="426"/>
      </w:pPr>
      <w:r>
        <w:t>8.1. Изготовитель (Поставщик) гарантирует качество поставляемого топлива требованиям технического задания.</w:t>
      </w:r>
    </w:p>
    <w:p w:rsidR="00894A61" w:rsidRPr="002528A7" w:rsidRDefault="00894A61" w:rsidP="00894A61">
      <w:pPr>
        <w:spacing w:after="0"/>
        <w:ind w:firstLine="426"/>
      </w:pPr>
      <w:r>
        <w:t>8.2. Гарантийные обязательства указываются в договоре поставки.</w:t>
      </w:r>
    </w:p>
    <w:p w:rsidR="0083438D" w:rsidRDefault="0083438D" w:rsidP="009251E7">
      <w:pPr>
        <w:spacing w:after="0" w:line="240" w:lineRule="atLeast"/>
        <w:jc w:val="center"/>
      </w:pPr>
    </w:p>
    <w:p w:rsidR="0083438D" w:rsidRDefault="0083438D" w:rsidP="0083438D">
      <w:pPr>
        <w:spacing w:after="0" w:line="240" w:lineRule="atLeast"/>
        <w:jc w:val="left"/>
      </w:pPr>
    </w:p>
    <w:p w:rsidR="0083438D" w:rsidRDefault="0083438D" w:rsidP="0083438D">
      <w:pPr>
        <w:spacing w:after="0" w:line="240" w:lineRule="atLeast"/>
        <w:jc w:val="left"/>
      </w:pPr>
    </w:p>
    <w:p w:rsidR="008333BB" w:rsidRDefault="0083438D" w:rsidP="0083438D">
      <w:pPr>
        <w:spacing w:after="0" w:line="240" w:lineRule="atLeast"/>
        <w:jc w:val="left"/>
      </w:pPr>
      <w:r>
        <w:t>Начальник транспортного участк</w:t>
      </w:r>
      <w:proofErr w:type="gramStart"/>
      <w:r>
        <w:t>а</w:t>
      </w:r>
      <w:r w:rsidR="00894A61">
        <w:t xml:space="preserve"> </w:t>
      </w:r>
      <w:r w:rsidR="00894A61" w:rsidRPr="004173DA">
        <w:t xml:space="preserve"> ООО</w:t>
      </w:r>
      <w:proofErr w:type="gramEnd"/>
      <w:r w:rsidR="00894A61" w:rsidRPr="004173DA">
        <w:t xml:space="preserve"> «</w:t>
      </w:r>
      <w:r w:rsidR="00894A61">
        <w:t>ОЭСК</w:t>
      </w:r>
      <w:r w:rsidR="00894A61" w:rsidRPr="004173DA">
        <w:t>» _</w:t>
      </w:r>
      <w:r w:rsidR="00894A61">
        <w:t>_________________ З.А. Никитюк</w:t>
      </w:r>
    </w:p>
    <w:p w:rsidR="0083438D" w:rsidRDefault="0083438D" w:rsidP="0083438D">
      <w:pPr>
        <w:spacing w:after="0" w:line="240" w:lineRule="atLeast"/>
        <w:jc w:val="left"/>
      </w:pPr>
    </w:p>
    <w:p w:rsidR="0083438D" w:rsidRDefault="0083438D" w:rsidP="0083438D">
      <w:pPr>
        <w:spacing w:after="0" w:line="240" w:lineRule="atLeast"/>
        <w:jc w:val="left"/>
      </w:pPr>
    </w:p>
    <w:p w:rsidR="0083438D" w:rsidRDefault="0083438D" w:rsidP="0083438D">
      <w:pPr>
        <w:spacing w:after="0" w:line="240" w:lineRule="atLeast"/>
        <w:jc w:val="left"/>
      </w:pPr>
    </w:p>
    <w:p w:rsidR="0083438D" w:rsidRPr="008333BB" w:rsidRDefault="0083438D" w:rsidP="0083438D">
      <w:pPr>
        <w:spacing w:after="0" w:line="240" w:lineRule="atLeast"/>
        <w:jc w:val="left"/>
      </w:pPr>
      <w:r>
        <w:t xml:space="preserve">Главный инженер </w:t>
      </w:r>
      <w:r w:rsidRPr="004173DA">
        <w:t>ООО «</w:t>
      </w:r>
      <w:r>
        <w:t>ОЭСК</w:t>
      </w:r>
      <w:r w:rsidRPr="004173DA">
        <w:t>» _</w:t>
      </w:r>
      <w:r>
        <w:t>_________________ Шахов А.Ю.</w:t>
      </w:r>
    </w:p>
    <w:sectPr w:rsidR="0083438D" w:rsidRPr="008333BB" w:rsidSect="0027004D">
      <w:headerReference w:type="default" r:id="rId76"/>
      <w:pgSz w:w="11906" w:h="16838"/>
      <w:pgMar w:top="1134" w:right="907" w:bottom="56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4117" w:rsidRDefault="000D4117">
      <w:r>
        <w:separator/>
      </w:r>
    </w:p>
  </w:endnote>
  <w:endnote w:type="continuationSeparator" w:id="0">
    <w:p w:rsidR="000D4117" w:rsidRDefault="000D411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ET">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TimesDL">
    <w:altName w:val="Times New Roman"/>
    <w:charset w:val="00"/>
    <w:family w:val="auto"/>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lbany WT J">
    <w:altName w:val="Arial Unicode MS"/>
    <w:charset w:val="80"/>
    <w:family w:val="swiss"/>
    <w:pitch w:val="variable"/>
    <w:sig w:usb0="00000000" w:usb1="E99F7C73" w:usb2="0000001E" w:usb3="00000000" w:csb0="001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4117" w:rsidRDefault="000D4117">
      <w:r>
        <w:separator/>
      </w:r>
    </w:p>
  </w:footnote>
  <w:footnote w:type="continuationSeparator" w:id="0">
    <w:p w:rsidR="000D4117" w:rsidRDefault="000D411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117" w:rsidRPr="00A80EBF" w:rsidRDefault="005010C8">
    <w:pPr>
      <w:pStyle w:val="a5"/>
      <w:jc w:val="right"/>
      <w:rPr>
        <w:sz w:val="20"/>
      </w:rPr>
    </w:pPr>
    <w:r w:rsidRPr="00A80EBF">
      <w:rPr>
        <w:sz w:val="20"/>
      </w:rPr>
      <w:fldChar w:fldCharType="begin"/>
    </w:r>
    <w:r w:rsidR="000D4117" w:rsidRPr="00A80EBF">
      <w:rPr>
        <w:sz w:val="20"/>
      </w:rPr>
      <w:instrText xml:space="preserve"> PAGE   \* MERGEFORMAT </w:instrText>
    </w:r>
    <w:r w:rsidRPr="00A80EBF">
      <w:rPr>
        <w:sz w:val="20"/>
      </w:rPr>
      <w:fldChar w:fldCharType="separate"/>
    </w:r>
    <w:r w:rsidR="00F7174C">
      <w:rPr>
        <w:sz w:val="20"/>
      </w:rPr>
      <w:t>40</w:t>
    </w:r>
    <w:r w:rsidRPr="00A80EBF">
      <w:rPr>
        <w:sz w:val="20"/>
      </w:rPr>
      <w:fldChar w:fldCharType="end"/>
    </w:r>
  </w:p>
  <w:p w:rsidR="000D4117" w:rsidRDefault="000D4117" w:rsidP="00571E13">
    <w:pPr>
      <w:spacing w:after="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117" w:rsidRDefault="000D4117">
    <w:pPr>
      <w:pStyle w:val="a5"/>
      <w:spacing w:before="0" w:after="0"/>
      <w:rPr>
        <w:rFonts w:ascii="Times New Roman" w:hAnsi="Times New Roman"/>
        <w:b/>
        <w:i/>
        <w:sz w:val="20"/>
      </w:rPr>
    </w:pPr>
    <w:r>
      <w:rPr>
        <w:rFonts w:ascii="Times New Roman" w:hAnsi="Times New Roman"/>
        <w:b/>
        <w:i/>
        <w:sz w:val="20"/>
      </w:rPr>
      <w:t xml:space="preserve">РАЗДЕЛ </w:t>
    </w:r>
    <w:r>
      <w:rPr>
        <w:rFonts w:ascii="Times New Roman" w:hAnsi="Times New Roman"/>
        <w:b/>
        <w:i/>
        <w:sz w:val="20"/>
        <w:lang w:val="en-US"/>
      </w:rPr>
      <w:t>I</w:t>
    </w:r>
    <w:r>
      <w:rPr>
        <w:rFonts w:ascii="Times New Roman" w:hAnsi="Times New Roman"/>
        <w:b/>
        <w:i/>
        <w:sz w:val="20"/>
      </w:rPr>
      <w:t>.3. Информационная карта конкурса</w:t>
    </w:r>
  </w:p>
  <w:p w:rsidR="000D4117" w:rsidRDefault="000D4117">
    <w:pPr>
      <w:pStyle w:val="a5"/>
      <w:spacing w:before="0" w:after="0"/>
    </w:pPr>
    <w:r>
      <w:rPr>
        <w:rFonts w:ascii="Times New Roman" w:hAnsi="Times New Roman"/>
        <w:i/>
        <w:sz w:val="20"/>
      </w:rPr>
      <w:t xml:space="preserve">Открытый конкурс на право заключения договора на ________________________ </w:t>
    </w:r>
    <w:r>
      <w:rPr>
        <w:rFonts w:ascii="Times New Roman" w:hAnsi="Times New Roman"/>
        <w:i/>
        <w:color w:val="0000FF"/>
        <w:sz w:val="20"/>
      </w:rPr>
      <w:t>(указать вид работ (товара, услуг))</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117" w:rsidRPr="00A80EBF" w:rsidRDefault="005010C8">
    <w:pPr>
      <w:pStyle w:val="a5"/>
      <w:jc w:val="right"/>
      <w:rPr>
        <w:sz w:val="20"/>
      </w:rPr>
    </w:pPr>
    <w:r w:rsidRPr="00A80EBF">
      <w:rPr>
        <w:sz w:val="20"/>
      </w:rPr>
      <w:fldChar w:fldCharType="begin"/>
    </w:r>
    <w:r w:rsidR="000D4117" w:rsidRPr="00A80EBF">
      <w:rPr>
        <w:sz w:val="20"/>
      </w:rPr>
      <w:instrText xml:space="preserve"> PAGE   \* MERGEFORMAT </w:instrText>
    </w:r>
    <w:r w:rsidRPr="00A80EBF">
      <w:rPr>
        <w:sz w:val="20"/>
      </w:rPr>
      <w:fldChar w:fldCharType="separate"/>
    </w:r>
    <w:r w:rsidR="00F7174C">
      <w:rPr>
        <w:sz w:val="20"/>
      </w:rPr>
      <w:t>51</w:t>
    </w:r>
    <w:r w:rsidRPr="00A80EBF">
      <w:rPr>
        <w:sz w:val="20"/>
      </w:rPr>
      <w:fldChar w:fldCharType="end"/>
    </w:r>
  </w:p>
  <w:p w:rsidR="000D4117" w:rsidRDefault="000D4117" w:rsidP="00571E13">
    <w:pPr>
      <w:spacing w:after="0"/>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117" w:rsidRPr="00110B92" w:rsidRDefault="005010C8">
    <w:pPr>
      <w:pStyle w:val="a5"/>
      <w:jc w:val="right"/>
      <w:rPr>
        <w:sz w:val="20"/>
      </w:rPr>
    </w:pPr>
    <w:r w:rsidRPr="00110B92">
      <w:rPr>
        <w:sz w:val="20"/>
      </w:rPr>
      <w:fldChar w:fldCharType="begin"/>
    </w:r>
    <w:r w:rsidR="000D4117" w:rsidRPr="00110B92">
      <w:rPr>
        <w:sz w:val="20"/>
      </w:rPr>
      <w:instrText xml:space="preserve"> PAGE   \* MERGEFORMAT </w:instrText>
    </w:r>
    <w:r w:rsidRPr="00110B92">
      <w:rPr>
        <w:sz w:val="20"/>
      </w:rPr>
      <w:fldChar w:fldCharType="separate"/>
    </w:r>
    <w:r w:rsidR="00F7174C">
      <w:rPr>
        <w:sz w:val="20"/>
      </w:rPr>
      <w:t>72</w:t>
    </w:r>
    <w:r w:rsidRPr="00110B92">
      <w:rPr>
        <w:sz w:val="20"/>
      </w:rPr>
      <w:fldChar w:fldCharType="end"/>
    </w:r>
  </w:p>
  <w:p w:rsidR="000D4117" w:rsidRDefault="000D4117">
    <w:pPr>
      <w:pStyle w:val="a5"/>
      <w:spacing w:before="0" w:after="0"/>
      <w:rPr>
        <w:rFonts w:ascii="Times New Roman" w:hAnsi="Times New Roman"/>
        <w:i/>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F7CCA"/>
    <w:multiLevelType w:val="hybridMultilevel"/>
    <w:tmpl w:val="15304D8A"/>
    <w:lvl w:ilvl="0" w:tplc="0419000F">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5B6B6E"/>
    <w:multiLevelType w:val="multilevel"/>
    <w:tmpl w:val="7FFC4338"/>
    <w:lvl w:ilvl="0">
      <w:start w:val="8"/>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FB55065"/>
    <w:multiLevelType w:val="hybridMultilevel"/>
    <w:tmpl w:val="59F45714"/>
    <w:lvl w:ilvl="0" w:tplc="47307A3E">
      <w:start w:val="1"/>
      <w:numFmt w:val="decimal"/>
      <w:lvlText w:val="%1."/>
      <w:lvlJc w:val="left"/>
      <w:pPr>
        <w:tabs>
          <w:tab w:val="num" w:pos="1300"/>
        </w:tabs>
        <w:ind w:left="1300" w:hanging="900"/>
      </w:pPr>
    </w:lvl>
    <w:lvl w:ilvl="1" w:tplc="04190003">
      <w:numFmt w:val="none"/>
      <w:lvlText w:val=""/>
      <w:lvlJc w:val="left"/>
      <w:pPr>
        <w:tabs>
          <w:tab w:val="num" w:pos="360"/>
        </w:tabs>
        <w:ind w:left="0" w:firstLine="0"/>
      </w:pPr>
    </w:lvl>
    <w:lvl w:ilvl="2" w:tplc="04190005">
      <w:numFmt w:val="none"/>
      <w:lvlText w:val=""/>
      <w:lvlJc w:val="left"/>
      <w:pPr>
        <w:tabs>
          <w:tab w:val="num" w:pos="360"/>
        </w:tabs>
        <w:ind w:left="0" w:firstLine="0"/>
      </w:pPr>
    </w:lvl>
    <w:lvl w:ilvl="3" w:tplc="04190001">
      <w:numFmt w:val="none"/>
      <w:lvlText w:val=""/>
      <w:lvlJc w:val="left"/>
      <w:pPr>
        <w:tabs>
          <w:tab w:val="num" w:pos="360"/>
        </w:tabs>
        <w:ind w:left="0" w:firstLine="0"/>
      </w:pPr>
    </w:lvl>
    <w:lvl w:ilvl="4" w:tplc="04190003">
      <w:numFmt w:val="none"/>
      <w:lvlText w:val=""/>
      <w:lvlJc w:val="left"/>
      <w:pPr>
        <w:tabs>
          <w:tab w:val="num" w:pos="360"/>
        </w:tabs>
        <w:ind w:left="0" w:firstLine="0"/>
      </w:pPr>
    </w:lvl>
    <w:lvl w:ilvl="5" w:tplc="04190005">
      <w:numFmt w:val="none"/>
      <w:lvlText w:val=""/>
      <w:lvlJc w:val="left"/>
      <w:pPr>
        <w:tabs>
          <w:tab w:val="num" w:pos="360"/>
        </w:tabs>
        <w:ind w:left="0" w:firstLine="0"/>
      </w:pPr>
    </w:lvl>
    <w:lvl w:ilvl="6" w:tplc="04190001">
      <w:numFmt w:val="none"/>
      <w:lvlText w:val=""/>
      <w:lvlJc w:val="left"/>
      <w:pPr>
        <w:tabs>
          <w:tab w:val="num" w:pos="360"/>
        </w:tabs>
        <w:ind w:left="0" w:firstLine="0"/>
      </w:pPr>
    </w:lvl>
    <w:lvl w:ilvl="7" w:tplc="04190003">
      <w:numFmt w:val="none"/>
      <w:lvlText w:val=""/>
      <w:lvlJc w:val="left"/>
      <w:pPr>
        <w:tabs>
          <w:tab w:val="num" w:pos="360"/>
        </w:tabs>
        <w:ind w:left="0" w:firstLine="0"/>
      </w:pPr>
    </w:lvl>
    <w:lvl w:ilvl="8" w:tplc="04190005">
      <w:numFmt w:val="none"/>
      <w:lvlText w:val=""/>
      <w:lvlJc w:val="left"/>
      <w:pPr>
        <w:tabs>
          <w:tab w:val="num" w:pos="360"/>
        </w:tabs>
        <w:ind w:left="0" w:firstLine="0"/>
      </w:pPr>
    </w:lvl>
  </w:abstractNum>
  <w:abstractNum w:abstractNumId="3">
    <w:nsid w:val="10640950"/>
    <w:multiLevelType w:val="hybridMultilevel"/>
    <w:tmpl w:val="D14621F2"/>
    <w:lvl w:ilvl="0" w:tplc="5B5E88C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18941D13"/>
    <w:multiLevelType w:val="hybridMultilevel"/>
    <w:tmpl w:val="55A28A02"/>
    <w:lvl w:ilvl="0" w:tplc="04190001">
      <w:start w:val="1"/>
      <w:numFmt w:val="bullet"/>
      <w:lvlText w:val=""/>
      <w:lvlJc w:val="left"/>
      <w:pPr>
        <w:tabs>
          <w:tab w:val="num" w:pos="781"/>
        </w:tabs>
        <w:ind w:left="781" w:hanging="360"/>
      </w:pPr>
      <w:rPr>
        <w:rFonts w:ascii="Symbol" w:hAnsi="Symbol" w:hint="default"/>
      </w:rPr>
    </w:lvl>
    <w:lvl w:ilvl="1" w:tplc="04190003" w:tentative="1">
      <w:start w:val="1"/>
      <w:numFmt w:val="bullet"/>
      <w:lvlText w:val="o"/>
      <w:lvlJc w:val="left"/>
      <w:pPr>
        <w:tabs>
          <w:tab w:val="num" w:pos="1501"/>
        </w:tabs>
        <w:ind w:left="1501" w:hanging="360"/>
      </w:pPr>
      <w:rPr>
        <w:rFonts w:ascii="Courier New" w:hAnsi="Courier New" w:cs="Courier New" w:hint="default"/>
      </w:rPr>
    </w:lvl>
    <w:lvl w:ilvl="2" w:tplc="04190005" w:tentative="1">
      <w:start w:val="1"/>
      <w:numFmt w:val="bullet"/>
      <w:lvlText w:val=""/>
      <w:lvlJc w:val="left"/>
      <w:pPr>
        <w:tabs>
          <w:tab w:val="num" w:pos="2221"/>
        </w:tabs>
        <w:ind w:left="2221" w:hanging="360"/>
      </w:pPr>
      <w:rPr>
        <w:rFonts w:ascii="Wingdings" w:hAnsi="Wingdings" w:hint="default"/>
      </w:rPr>
    </w:lvl>
    <w:lvl w:ilvl="3" w:tplc="04190001" w:tentative="1">
      <w:start w:val="1"/>
      <w:numFmt w:val="bullet"/>
      <w:lvlText w:val=""/>
      <w:lvlJc w:val="left"/>
      <w:pPr>
        <w:tabs>
          <w:tab w:val="num" w:pos="2941"/>
        </w:tabs>
        <w:ind w:left="2941" w:hanging="360"/>
      </w:pPr>
      <w:rPr>
        <w:rFonts w:ascii="Symbol" w:hAnsi="Symbol" w:hint="default"/>
      </w:rPr>
    </w:lvl>
    <w:lvl w:ilvl="4" w:tplc="04190003" w:tentative="1">
      <w:start w:val="1"/>
      <w:numFmt w:val="bullet"/>
      <w:lvlText w:val="o"/>
      <w:lvlJc w:val="left"/>
      <w:pPr>
        <w:tabs>
          <w:tab w:val="num" w:pos="3661"/>
        </w:tabs>
        <w:ind w:left="3661" w:hanging="360"/>
      </w:pPr>
      <w:rPr>
        <w:rFonts w:ascii="Courier New" w:hAnsi="Courier New" w:cs="Courier New" w:hint="default"/>
      </w:rPr>
    </w:lvl>
    <w:lvl w:ilvl="5" w:tplc="04190005" w:tentative="1">
      <w:start w:val="1"/>
      <w:numFmt w:val="bullet"/>
      <w:lvlText w:val=""/>
      <w:lvlJc w:val="left"/>
      <w:pPr>
        <w:tabs>
          <w:tab w:val="num" w:pos="4381"/>
        </w:tabs>
        <w:ind w:left="4381" w:hanging="360"/>
      </w:pPr>
      <w:rPr>
        <w:rFonts w:ascii="Wingdings" w:hAnsi="Wingdings" w:hint="default"/>
      </w:rPr>
    </w:lvl>
    <w:lvl w:ilvl="6" w:tplc="04190001" w:tentative="1">
      <w:start w:val="1"/>
      <w:numFmt w:val="bullet"/>
      <w:lvlText w:val=""/>
      <w:lvlJc w:val="left"/>
      <w:pPr>
        <w:tabs>
          <w:tab w:val="num" w:pos="5101"/>
        </w:tabs>
        <w:ind w:left="5101" w:hanging="360"/>
      </w:pPr>
      <w:rPr>
        <w:rFonts w:ascii="Symbol" w:hAnsi="Symbol" w:hint="default"/>
      </w:rPr>
    </w:lvl>
    <w:lvl w:ilvl="7" w:tplc="04190003" w:tentative="1">
      <w:start w:val="1"/>
      <w:numFmt w:val="bullet"/>
      <w:lvlText w:val="o"/>
      <w:lvlJc w:val="left"/>
      <w:pPr>
        <w:tabs>
          <w:tab w:val="num" w:pos="5821"/>
        </w:tabs>
        <w:ind w:left="5821" w:hanging="360"/>
      </w:pPr>
      <w:rPr>
        <w:rFonts w:ascii="Courier New" w:hAnsi="Courier New" w:cs="Courier New" w:hint="default"/>
      </w:rPr>
    </w:lvl>
    <w:lvl w:ilvl="8" w:tplc="04190005" w:tentative="1">
      <w:start w:val="1"/>
      <w:numFmt w:val="bullet"/>
      <w:lvlText w:val=""/>
      <w:lvlJc w:val="left"/>
      <w:pPr>
        <w:tabs>
          <w:tab w:val="num" w:pos="6541"/>
        </w:tabs>
        <w:ind w:left="6541" w:hanging="360"/>
      </w:pPr>
      <w:rPr>
        <w:rFonts w:ascii="Wingdings" w:hAnsi="Wingdings" w:hint="default"/>
      </w:rPr>
    </w:lvl>
  </w:abstractNum>
  <w:abstractNum w:abstractNumId="5">
    <w:nsid w:val="1CFB738E"/>
    <w:multiLevelType w:val="multilevel"/>
    <w:tmpl w:val="D9B8DFE6"/>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2846377A"/>
    <w:multiLevelType w:val="hybridMultilevel"/>
    <w:tmpl w:val="7F4E40FE"/>
    <w:lvl w:ilvl="0" w:tplc="94FCF358">
      <w:start w:val="1"/>
      <w:numFmt w:val="decimal"/>
      <w:lvlText w:val="2.%1"/>
      <w:lvlJc w:val="left"/>
      <w:pPr>
        <w:tabs>
          <w:tab w:val="num" w:pos="0"/>
        </w:tabs>
        <w:ind w:left="0" w:firstLine="0"/>
      </w:pPr>
      <w:rPr>
        <w:rFonts w:hint="default"/>
        <w:b w:val="0"/>
      </w:rPr>
    </w:lvl>
    <w:lvl w:ilvl="1" w:tplc="04190019" w:tentative="1">
      <w:start w:val="1"/>
      <w:numFmt w:val="lowerLetter"/>
      <w:lvlText w:val="%2."/>
      <w:lvlJc w:val="left"/>
      <w:pPr>
        <w:tabs>
          <w:tab w:val="num" w:pos="374"/>
        </w:tabs>
        <w:ind w:left="374" w:hanging="360"/>
      </w:pPr>
    </w:lvl>
    <w:lvl w:ilvl="2" w:tplc="0419001B" w:tentative="1">
      <w:start w:val="1"/>
      <w:numFmt w:val="lowerRoman"/>
      <w:lvlText w:val="%3."/>
      <w:lvlJc w:val="right"/>
      <w:pPr>
        <w:tabs>
          <w:tab w:val="num" w:pos="1094"/>
        </w:tabs>
        <w:ind w:left="1094" w:hanging="180"/>
      </w:pPr>
    </w:lvl>
    <w:lvl w:ilvl="3" w:tplc="0419000F" w:tentative="1">
      <w:start w:val="1"/>
      <w:numFmt w:val="decimal"/>
      <w:lvlText w:val="%4."/>
      <w:lvlJc w:val="left"/>
      <w:pPr>
        <w:tabs>
          <w:tab w:val="num" w:pos="1814"/>
        </w:tabs>
        <w:ind w:left="1814" w:hanging="360"/>
      </w:pPr>
    </w:lvl>
    <w:lvl w:ilvl="4" w:tplc="04190019" w:tentative="1">
      <w:start w:val="1"/>
      <w:numFmt w:val="lowerLetter"/>
      <w:lvlText w:val="%5."/>
      <w:lvlJc w:val="left"/>
      <w:pPr>
        <w:tabs>
          <w:tab w:val="num" w:pos="2534"/>
        </w:tabs>
        <w:ind w:left="2534" w:hanging="360"/>
      </w:pPr>
    </w:lvl>
    <w:lvl w:ilvl="5" w:tplc="0419001B" w:tentative="1">
      <w:start w:val="1"/>
      <w:numFmt w:val="lowerRoman"/>
      <w:lvlText w:val="%6."/>
      <w:lvlJc w:val="right"/>
      <w:pPr>
        <w:tabs>
          <w:tab w:val="num" w:pos="3254"/>
        </w:tabs>
        <w:ind w:left="3254" w:hanging="180"/>
      </w:pPr>
    </w:lvl>
    <w:lvl w:ilvl="6" w:tplc="0419000F" w:tentative="1">
      <w:start w:val="1"/>
      <w:numFmt w:val="decimal"/>
      <w:lvlText w:val="%7."/>
      <w:lvlJc w:val="left"/>
      <w:pPr>
        <w:tabs>
          <w:tab w:val="num" w:pos="3974"/>
        </w:tabs>
        <w:ind w:left="3974" w:hanging="360"/>
      </w:pPr>
    </w:lvl>
    <w:lvl w:ilvl="7" w:tplc="04190019" w:tentative="1">
      <w:start w:val="1"/>
      <w:numFmt w:val="lowerLetter"/>
      <w:lvlText w:val="%8."/>
      <w:lvlJc w:val="left"/>
      <w:pPr>
        <w:tabs>
          <w:tab w:val="num" w:pos="4694"/>
        </w:tabs>
        <w:ind w:left="4694" w:hanging="360"/>
      </w:pPr>
    </w:lvl>
    <w:lvl w:ilvl="8" w:tplc="0419001B" w:tentative="1">
      <w:start w:val="1"/>
      <w:numFmt w:val="lowerRoman"/>
      <w:lvlText w:val="%9."/>
      <w:lvlJc w:val="right"/>
      <w:pPr>
        <w:tabs>
          <w:tab w:val="num" w:pos="5414"/>
        </w:tabs>
        <w:ind w:left="5414" w:hanging="180"/>
      </w:pPr>
    </w:lvl>
  </w:abstractNum>
  <w:abstractNum w:abstractNumId="7">
    <w:nsid w:val="29F60495"/>
    <w:multiLevelType w:val="multilevel"/>
    <w:tmpl w:val="046AD0B6"/>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2FD40369"/>
    <w:multiLevelType w:val="singleLevel"/>
    <w:tmpl w:val="C37E4D28"/>
    <w:lvl w:ilvl="0">
      <w:start w:val="1"/>
      <w:numFmt w:val="decimal"/>
      <w:lvlText w:val="%1"/>
      <w:lvlJc w:val="left"/>
      <w:pPr>
        <w:tabs>
          <w:tab w:val="num" w:pos="360"/>
        </w:tabs>
        <w:ind w:left="0" w:firstLine="0"/>
      </w:pPr>
      <w:rPr>
        <w:rFonts w:cs="Times New Roman"/>
      </w:rPr>
    </w:lvl>
  </w:abstractNum>
  <w:abstractNum w:abstractNumId="9">
    <w:nsid w:val="326F13DF"/>
    <w:multiLevelType w:val="multilevel"/>
    <w:tmpl w:val="3708B8DA"/>
    <w:lvl w:ilvl="0">
      <w:start w:val="1"/>
      <w:numFmt w:val="decimal"/>
      <w:lvlText w:val="%1."/>
      <w:lvlJc w:val="left"/>
      <w:pPr>
        <w:tabs>
          <w:tab w:val="num" w:pos="360"/>
        </w:tabs>
        <w:ind w:left="360" w:hanging="360"/>
      </w:pPr>
      <w:rPr>
        <w:rFonts w:hint="default"/>
        <w:b/>
        <w:i w:val="0"/>
        <w:sz w:val="24"/>
        <w:szCs w:val="24"/>
      </w:rPr>
    </w:lvl>
    <w:lvl w:ilvl="1">
      <w:start w:val="1"/>
      <w:numFmt w:val="decimal"/>
      <w:lvlText w:val="%1.%2."/>
      <w:lvlJc w:val="left"/>
      <w:pPr>
        <w:tabs>
          <w:tab w:val="num" w:pos="792"/>
        </w:tabs>
        <w:ind w:left="792" w:hanging="432"/>
      </w:pPr>
      <w:rPr>
        <w:rFonts w:hint="default"/>
        <w:b/>
        <w:i w:val="0"/>
      </w:rPr>
    </w:lvl>
    <w:lvl w:ilvl="2">
      <w:start w:val="1"/>
      <w:numFmt w:val="decimal"/>
      <w:lvlText w:val="%1.%2.%3."/>
      <w:lvlJc w:val="left"/>
      <w:pPr>
        <w:tabs>
          <w:tab w:val="num" w:pos="1430"/>
        </w:tabs>
        <w:ind w:left="1214" w:hanging="504"/>
      </w:pPr>
      <w:rPr>
        <w:rFonts w:hint="default"/>
        <w:b w:val="0"/>
        <w:i w:val="0"/>
      </w:rPr>
    </w:lvl>
    <w:lvl w:ilvl="3">
      <w:start w:val="1"/>
      <w:numFmt w:val="decimal"/>
      <w:lvlText w:val="%1.%2.%3.%4."/>
      <w:lvlJc w:val="left"/>
      <w:pPr>
        <w:tabs>
          <w:tab w:val="num" w:pos="1855"/>
        </w:tabs>
        <w:ind w:left="1783" w:hanging="648"/>
      </w:pPr>
      <w:rPr>
        <w:rFonts w:hint="default"/>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39AC3EE6"/>
    <w:multiLevelType w:val="hybridMultilevel"/>
    <w:tmpl w:val="19C29A9E"/>
    <w:lvl w:ilvl="0" w:tplc="2E6E8794">
      <w:start w:val="1"/>
      <w:numFmt w:val="bullet"/>
      <w:lvlText w:val=""/>
      <w:lvlJc w:val="left"/>
      <w:pPr>
        <w:ind w:left="1287" w:hanging="360"/>
      </w:pPr>
      <w:rPr>
        <w:rFonts w:ascii="Symbol" w:hAnsi="Symbol" w:hint="default"/>
        <w:sz w:val="24"/>
        <w:szCs w:val="24"/>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3A0225AD"/>
    <w:multiLevelType w:val="multilevel"/>
    <w:tmpl w:val="51FE1078"/>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A38292A"/>
    <w:multiLevelType w:val="multilevel"/>
    <w:tmpl w:val="F0E2A258"/>
    <w:styleLink w:val="5"/>
    <w:lvl w:ilvl="0">
      <w:start w:val="1"/>
      <w:numFmt w:val="decimal"/>
      <w:lvlText w:val="%1."/>
      <w:lvlJc w:val="left"/>
      <w:pPr>
        <w:tabs>
          <w:tab w:val="num" w:pos="360"/>
        </w:tabs>
        <w:ind w:left="360" w:hanging="360"/>
      </w:pPr>
    </w:lvl>
    <w:lvl w:ilvl="1">
      <w:start w:val="1"/>
      <w:numFmt w:val="decimal"/>
      <w:lvlText w:val="%1.%2."/>
      <w:lvlJc w:val="left"/>
      <w:pPr>
        <w:tabs>
          <w:tab w:val="num" w:pos="1980"/>
        </w:tabs>
        <w:ind w:left="1692" w:hanging="432"/>
      </w:pPr>
    </w:lvl>
    <w:lvl w:ilvl="2">
      <w:start w:val="1"/>
      <w:numFmt w:val="decimal"/>
      <w:lvlText w:val="%1.%2.%3."/>
      <w:lvlJc w:val="left"/>
      <w:pPr>
        <w:tabs>
          <w:tab w:val="num" w:pos="1980"/>
        </w:tabs>
        <w:ind w:left="1404" w:hanging="504"/>
      </w:pPr>
      <w:rPr>
        <w:i w:val="0"/>
        <w:color w:val="auto"/>
      </w:r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3">
    <w:nsid w:val="3DD66C7F"/>
    <w:multiLevelType w:val="multilevel"/>
    <w:tmpl w:val="E81C3738"/>
    <w:lvl w:ilvl="0">
      <w:start w:val="1"/>
      <w:numFmt w:val="decimal"/>
      <w:lvlText w:val="%1."/>
      <w:lvlJc w:val="left"/>
      <w:pPr>
        <w:ind w:left="720" w:hanging="360"/>
      </w:pPr>
    </w:lvl>
    <w:lvl w:ilvl="1">
      <w:start w:val="1"/>
      <w:numFmt w:val="decimal"/>
      <w:isLgl/>
      <w:lvlText w:val="%1.%2"/>
      <w:lvlJc w:val="left"/>
      <w:pPr>
        <w:ind w:left="502"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42057CED"/>
    <w:multiLevelType w:val="hybridMultilevel"/>
    <w:tmpl w:val="EDE61306"/>
    <w:lvl w:ilvl="0" w:tplc="FFFFFFFF">
      <w:start w:val="1"/>
      <w:numFmt w:val="decimal"/>
      <w:lvlText w:val="%1."/>
      <w:lvlJc w:val="left"/>
      <w:pPr>
        <w:tabs>
          <w:tab w:val="num" w:pos="720"/>
        </w:tabs>
        <w:ind w:left="720" w:hanging="360"/>
      </w:pPr>
    </w:lvl>
    <w:lvl w:ilvl="1" w:tplc="04190001">
      <w:start w:val="1"/>
      <w:numFmt w:val="bullet"/>
      <w:lvlText w:val=""/>
      <w:lvlJc w:val="left"/>
      <w:pPr>
        <w:tabs>
          <w:tab w:val="num" w:pos="360"/>
        </w:tabs>
        <w:ind w:left="360" w:hanging="360"/>
      </w:pPr>
      <w:rPr>
        <w:rFonts w:ascii="Symbol" w:hAnsi="Symbol" w:hint="default"/>
      </w:r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15">
    <w:nsid w:val="423E1925"/>
    <w:multiLevelType w:val="multilevel"/>
    <w:tmpl w:val="BEC4EA3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6">
    <w:nsid w:val="45731C1C"/>
    <w:multiLevelType w:val="hybridMultilevel"/>
    <w:tmpl w:val="0DD4EF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48FE6ACD"/>
    <w:multiLevelType w:val="hybridMultilevel"/>
    <w:tmpl w:val="FCECB286"/>
    <w:lvl w:ilvl="0" w:tplc="FFFFFFFF">
      <w:start w:val="1"/>
      <w:numFmt w:val="decimal"/>
      <w:lvlText w:val="%1."/>
      <w:lvlJc w:val="left"/>
      <w:pPr>
        <w:tabs>
          <w:tab w:val="num" w:pos="720"/>
        </w:tabs>
        <w:ind w:left="720" w:hanging="360"/>
      </w:pPr>
      <w:rPr>
        <w:rFonts w:ascii="Times New Roman" w:eastAsia="Times New Roman" w:hAnsi="Times New Roman" w:cs="Times New Roman"/>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18">
    <w:nsid w:val="4AE4542D"/>
    <w:multiLevelType w:val="multilevel"/>
    <w:tmpl w:val="20F8235A"/>
    <w:lvl w:ilvl="0">
      <w:start w:val="1"/>
      <w:numFmt w:val="decimal"/>
      <w:lvlText w:val="%1."/>
      <w:lvlJc w:val="left"/>
      <w:pPr>
        <w:tabs>
          <w:tab w:val="num" w:pos="992"/>
        </w:tabs>
        <w:ind w:left="0" w:firstLine="709"/>
      </w:pPr>
      <w:rPr>
        <w:rFonts w:ascii="Times New Roman" w:hAnsi="Times New Roman" w:hint="default"/>
        <w:b/>
        <w:i w:val="0"/>
        <w:sz w:val="24"/>
        <w:szCs w:val="24"/>
      </w:rPr>
    </w:lvl>
    <w:lvl w:ilvl="1">
      <w:start w:val="1"/>
      <w:numFmt w:val="decimal"/>
      <w:lvlText w:val="%1.%2."/>
      <w:lvlJc w:val="left"/>
      <w:pPr>
        <w:tabs>
          <w:tab w:val="num" w:pos="1134"/>
        </w:tabs>
        <w:ind w:left="142" w:firstLine="709"/>
      </w:pPr>
      <w:rPr>
        <w:rFonts w:hint="default"/>
        <w:b w:val="0"/>
      </w:rPr>
    </w:lvl>
    <w:lvl w:ilvl="2">
      <w:start w:val="1"/>
      <w:numFmt w:val="decimal"/>
      <w:lvlText w:val="%1.%2.%3."/>
      <w:lvlJc w:val="left"/>
      <w:pPr>
        <w:tabs>
          <w:tab w:val="num" w:pos="1276"/>
        </w:tabs>
        <w:ind w:left="284" w:firstLine="709"/>
      </w:pPr>
      <w:rPr>
        <w:rFonts w:hint="default"/>
      </w:rPr>
    </w:lvl>
    <w:lvl w:ilvl="3">
      <w:start w:val="1"/>
      <w:numFmt w:val="decimal"/>
      <w:lvlText w:val="%1.%2.%3.%4."/>
      <w:lvlJc w:val="left"/>
      <w:pPr>
        <w:tabs>
          <w:tab w:val="num" w:pos="1418"/>
        </w:tabs>
        <w:ind w:left="426" w:firstLine="709"/>
      </w:pPr>
      <w:rPr>
        <w:rFonts w:hint="default"/>
      </w:rPr>
    </w:lvl>
    <w:lvl w:ilvl="4">
      <w:start w:val="1"/>
      <w:numFmt w:val="decimal"/>
      <w:lvlText w:val="%1.%2.%3.%4.%5."/>
      <w:lvlJc w:val="left"/>
      <w:pPr>
        <w:tabs>
          <w:tab w:val="num" w:pos="1560"/>
        </w:tabs>
        <w:ind w:left="568" w:firstLine="709"/>
      </w:pPr>
      <w:rPr>
        <w:rFonts w:hint="default"/>
      </w:rPr>
    </w:lvl>
    <w:lvl w:ilvl="5">
      <w:start w:val="1"/>
      <w:numFmt w:val="decimal"/>
      <w:lvlText w:val="%1.%2.%3.%4.%5.%6."/>
      <w:lvlJc w:val="left"/>
      <w:pPr>
        <w:tabs>
          <w:tab w:val="num" w:pos="1702"/>
        </w:tabs>
        <w:ind w:left="710" w:firstLine="709"/>
      </w:pPr>
      <w:rPr>
        <w:rFonts w:hint="default"/>
      </w:rPr>
    </w:lvl>
    <w:lvl w:ilvl="6">
      <w:start w:val="1"/>
      <w:numFmt w:val="decimal"/>
      <w:lvlText w:val="%1.%2.%3.%4.%5.%6.%7."/>
      <w:lvlJc w:val="left"/>
      <w:pPr>
        <w:tabs>
          <w:tab w:val="num" w:pos="1844"/>
        </w:tabs>
        <w:ind w:left="852" w:firstLine="709"/>
      </w:pPr>
      <w:rPr>
        <w:rFonts w:hint="default"/>
      </w:rPr>
    </w:lvl>
    <w:lvl w:ilvl="7">
      <w:start w:val="1"/>
      <w:numFmt w:val="decimal"/>
      <w:lvlText w:val="%1.%2.%3.%4.%5.%6.%7.%8."/>
      <w:lvlJc w:val="left"/>
      <w:pPr>
        <w:tabs>
          <w:tab w:val="num" w:pos="1986"/>
        </w:tabs>
        <w:ind w:left="994" w:firstLine="709"/>
      </w:pPr>
      <w:rPr>
        <w:rFonts w:hint="default"/>
      </w:rPr>
    </w:lvl>
    <w:lvl w:ilvl="8">
      <w:start w:val="1"/>
      <w:numFmt w:val="decimal"/>
      <w:lvlText w:val="%1.%2.%3.%4.%5.%6.%7.%8.%9."/>
      <w:lvlJc w:val="left"/>
      <w:pPr>
        <w:tabs>
          <w:tab w:val="num" w:pos="2128"/>
        </w:tabs>
        <w:ind w:left="1136" w:firstLine="709"/>
      </w:pPr>
      <w:rPr>
        <w:rFonts w:hint="default"/>
      </w:rPr>
    </w:lvl>
  </w:abstractNum>
  <w:abstractNum w:abstractNumId="19">
    <w:nsid w:val="4BA1321B"/>
    <w:multiLevelType w:val="multilevel"/>
    <w:tmpl w:val="F160B8B0"/>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2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0"/>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21">
    <w:nsid w:val="50D67315"/>
    <w:multiLevelType w:val="multilevel"/>
    <w:tmpl w:val="6BA07AF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55AE353B"/>
    <w:multiLevelType w:val="hybridMultilevel"/>
    <w:tmpl w:val="C1288DD0"/>
    <w:lvl w:ilvl="0" w:tplc="3AFAE872">
      <w:start w:val="1"/>
      <w:numFmt w:val="bullet"/>
      <w:lvlText w:val=""/>
      <w:lvlJc w:val="left"/>
      <w:pPr>
        <w:tabs>
          <w:tab w:val="num" w:pos="966"/>
        </w:tabs>
        <w:ind w:left="966"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23">
    <w:nsid w:val="56FF2D9B"/>
    <w:multiLevelType w:val="hybridMultilevel"/>
    <w:tmpl w:val="1B98EC1E"/>
    <w:lvl w:ilvl="0" w:tplc="0122EA4C">
      <w:start w:val="1"/>
      <w:numFmt w:val="decimal"/>
      <w:lvlText w:val="%1."/>
      <w:lvlJc w:val="left"/>
      <w:pPr>
        <w:tabs>
          <w:tab w:val="num" w:pos="1070"/>
        </w:tabs>
        <w:ind w:left="1070" w:hanging="360"/>
      </w:pPr>
      <w:rPr>
        <w:rFonts w:hint="default"/>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57BF0B9D"/>
    <w:multiLevelType w:val="multilevel"/>
    <w:tmpl w:val="D5D6340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nsid w:val="5A787551"/>
    <w:multiLevelType w:val="hybridMultilevel"/>
    <w:tmpl w:val="FD08D112"/>
    <w:lvl w:ilvl="0" w:tplc="0E38C3FC">
      <w:start w:val="1"/>
      <w:numFmt w:val="decimal"/>
      <w:lvlText w:val="1.%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2971097"/>
    <w:multiLevelType w:val="multilevel"/>
    <w:tmpl w:val="47A85718"/>
    <w:lvl w:ilvl="0">
      <w:start w:val="1"/>
      <w:numFmt w:val="decimal"/>
      <w:lvlText w:val="%1."/>
      <w:lvlJc w:val="left"/>
      <w:pPr>
        <w:tabs>
          <w:tab w:val="num" w:pos="360"/>
        </w:tabs>
        <w:ind w:left="360" w:hanging="360"/>
      </w:pPr>
      <w:rPr>
        <w:rFonts w:hint="default"/>
        <w:b/>
        <w:sz w:val="24"/>
        <w:szCs w:val="24"/>
      </w:rPr>
    </w:lvl>
    <w:lvl w:ilvl="1">
      <w:start w:val="1"/>
      <w:numFmt w:val="decimal"/>
      <w:lvlText w:val="%1.%2."/>
      <w:lvlJc w:val="left"/>
      <w:pPr>
        <w:tabs>
          <w:tab w:val="num" w:pos="792"/>
        </w:tabs>
        <w:ind w:left="792" w:hanging="432"/>
      </w:pPr>
      <w:rPr>
        <w:rFonts w:hint="default"/>
        <w:b/>
      </w:rPr>
    </w:lvl>
    <w:lvl w:ilvl="2">
      <w:start w:val="1"/>
      <w:numFmt w:val="decimal"/>
      <w:lvlText w:val="%1.%2.%3."/>
      <w:lvlJc w:val="left"/>
      <w:pPr>
        <w:tabs>
          <w:tab w:val="num" w:pos="1440"/>
        </w:tabs>
        <w:ind w:left="1224" w:hanging="504"/>
      </w:pPr>
      <w:rPr>
        <w:rFonts w:hint="default"/>
        <w:b w:val="0"/>
        <w:i w:val="0"/>
      </w:rPr>
    </w:lvl>
    <w:lvl w:ilvl="3">
      <w:start w:val="1"/>
      <w:numFmt w:val="bullet"/>
      <w:lvlText w:val=""/>
      <w:lvlJc w:val="left"/>
      <w:pPr>
        <w:tabs>
          <w:tab w:val="num" w:pos="1495"/>
        </w:tabs>
        <w:ind w:left="1495" w:hanging="360"/>
      </w:pPr>
      <w:rPr>
        <w:rFonts w:ascii="Symbol" w:hAnsi="Symbol" w:hint="default"/>
        <w:b/>
        <w:sz w:val="24"/>
        <w:szCs w:val="24"/>
      </w:rPr>
    </w:lvl>
    <w:lvl w:ilvl="4">
      <w:start w:val="1"/>
      <w:numFmt w:val="bullet"/>
      <w:lvlText w:val=""/>
      <w:lvlJc w:val="left"/>
      <w:pPr>
        <w:tabs>
          <w:tab w:val="num" w:pos="1800"/>
        </w:tabs>
        <w:ind w:left="1800" w:hanging="360"/>
      </w:pPr>
      <w:rPr>
        <w:rFonts w:ascii="Symbol" w:hAnsi="Symbol" w:hint="default"/>
        <w:b/>
        <w:sz w:val="24"/>
        <w:szCs w:val="24"/>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nsid w:val="63143AD5"/>
    <w:multiLevelType w:val="multilevel"/>
    <w:tmpl w:val="855CAD3E"/>
    <w:lvl w:ilvl="0">
      <w:start w:val="2"/>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nsid w:val="66576A2D"/>
    <w:multiLevelType w:val="hybridMultilevel"/>
    <w:tmpl w:val="31AC1864"/>
    <w:lvl w:ilvl="0" w:tplc="795C52B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67A14C26"/>
    <w:multiLevelType w:val="multilevel"/>
    <w:tmpl w:val="18086B00"/>
    <w:lvl w:ilvl="0">
      <w:start w:val="4"/>
      <w:numFmt w:val="decimal"/>
      <w:lvlText w:val="%1."/>
      <w:lvlJc w:val="left"/>
      <w:pPr>
        <w:tabs>
          <w:tab w:val="num" w:pos="2126"/>
        </w:tabs>
        <w:ind w:left="1134" w:firstLine="709"/>
      </w:pPr>
      <w:rPr>
        <w:rFonts w:ascii="Times New Roman" w:hAnsi="Times New Roman" w:hint="default"/>
        <w:b/>
        <w:i w:val="0"/>
        <w:sz w:val="24"/>
        <w:szCs w:val="24"/>
      </w:rPr>
    </w:lvl>
    <w:lvl w:ilvl="1">
      <w:start w:val="1"/>
      <w:numFmt w:val="decimal"/>
      <w:lvlText w:val="%1.%2."/>
      <w:lvlJc w:val="left"/>
      <w:pPr>
        <w:tabs>
          <w:tab w:val="num" w:pos="1134"/>
        </w:tabs>
        <w:ind w:left="142" w:firstLine="709"/>
      </w:pPr>
      <w:rPr>
        <w:rFonts w:hint="default"/>
        <w:b w:val="0"/>
      </w:rPr>
    </w:lvl>
    <w:lvl w:ilvl="2">
      <w:start w:val="1"/>
      <w:numFmt w:val="decimal"/>
      <w:lvlText w:val="%1.%2.%3."/>
      <w:lvlJc w:val="left"/>
      <w:pPr>
        <w:tabs>
          <w:tab w:val="num" w:pos="1276"/>
        </w:tabs>
        <w:ind w:left="284" w:firstLine="709"/>
      </w:pPr>
      <w:rPr>
        <w:rFonts w:hint="default"/>
      </w:rPr>
    </w:lvl>
    <w:lvl w:ilvl="3">
      <w:start w:val="1"/>
      <w:numFmt w:val="decimal"/>
      <w:lvlText w:val="%1.%2.%3.%4."/>
      <w:lvlJc w:val="left"/>
      <w:pPr>
        <w:tabs>
          <w:tab w:val="num" w:pos="1418"/>
        </w:tabs>
        <w:ind w:left="426" w:firstLine="709"/>
      </w:pPr>
      <w:rPr>
        <w:rFonts w:hint="default"/>
      </w:rPr>
    </w:lvl>
    <w:lvl w:ilvl="4">
      <w:start w:val="1"/>
      <w:numFmt w:val="decimal"/>
      <w:lvlText w:val="%1.%2.%3.%4.%5."/>
      <w:lvlJc w:val="left"/>
      <w:pPr>
        <w:tabs>
          <w:tab w:val="num" w:pos="1560"/>
        </w:tabs>
        <w:ind w:left="568" w:firstLine="709"/>
      </w:pPr>
      <w:rPr>
        <w:rFonts w:hint="default"/>
      </w:rPr>
    </w:lvl>
    <w:lvl w:ilvl="5">
      <w:start w:val="1"/>
      <w:numFmt w:val="decimal"/>
      <w:lvlText w:val="%1.%2.%3.%4.%5.%6."/>
      <w:lvlJc w:val="left"/>
      <w:pPr>
        <w:tabs>
          <w:tab w:val="num" w:pos="1702"/>
        </w:tabs>
        <w:ind w:left="710" w:firstLine="709"/>
      </w:pPr>
      <w:rPr>
        <w:rFonts w:hint="default"/>
      </w:rPr>
    </w:lvl>
    <w:lvl w:ilvl="6">
      <w:start w:val="1"/>
      <w:numFmt w:val="decimal"/>
      <w:lvlText w:val="%1.%2.%3.%4.%5.%6.%7."/>
      <w:lvlJc w:val="left"/>
      <w:pPr>
        <w:tabs>
          <w:tab w:val="num" w:pos="1844"/>
        </w:tabs>
        <w:ind w:left="852" w:firstLine="709"/>
      </w:pPr>
      <w:rPr>
        <w:rFonts w:hint="default"/>
      </w:rPr>
    </w:lvl>
    <w:lvl w:ilvl="7">
      <w:start w:val="1"/>
      <w:numFmt w:val="decimal"/>
      <w:lvlText w:val="%1.%2.%3.%4.%5.%6.%7.%8."/>
      <w:lvlJc w:val="left"/>
      <w:pPr>
        <w:tabs>
          <w:tab w:val="num" w:pos="1986"/>
        </w:tabs>
        <w:ind w:left="994" w:firstLine="709"/>
      </w:pPr>
      <w:rPr>
        <w:rFonts w:hint="default"/>
      </w:rPr>
    </w:lvl>
    <w:lvl w:ilvl="8">
      <w:start w:val="1"/>
      <w:numFmt w:val="decimal"/>
      <w:lvlText w:val="%1.%2.%3.%4.%5.%6.%7.%8.%9."/>
      <w:lvlJc w:val="left"/>
      <w:pPr>
        <w:tabs>
          <w:tab w:val="num" w:pos="2128"/>
        </w:tabs>
        <w:ind w:left="1136" w:firstLine="709"/>
      </w:pPr>
      <w:rPr>
        <w:rFonts w:hint="default"/>
      </w:rPr>
    </w:lvl>
  </w:abstractNum>
  <w:abstractNum w:abstractNumId="30">
    <w:nsid w:val="682F281F"/>
    <w:multiLevelType w:val="multilevel"/>
    <w:tmpl w:val="C48A9BFE"/>
    <w:lvl w:ilvl="0">
      <w:start w:val="6"/>
      <w:numFmt w:val="decimal"/>
      <w:lvlText w:val="%1."/>
      <w:lvlJc w:val="left"/>
      <w:pPr>
        <w:tabs>
          <w:tab w:val="num" w:pos="360"/>
        </w:tabs>
        <w:ind w:left="360" w:hanging="360"/>
      </w:pPr>
      <w:rPr>
        <w:rFonts w:hint="default"/>
        <w:color w:val="000000"/>
      </w:rPr>
    </w:lvl>
    <w:lvl w:ilvl="1">
      <w:start w:val="1"/>
      <w:numFmt w:val="decimal"/>
      <w:lvlText w:val="%1.%2."/>
      <w:lvlJc w:val="left"/>
      <w:pPr>
        <w:tabs>
          <w:tab w:val="num" w:pos="360"/>
        </w:tabs>
        <w:ind w:left="360" w:hanging="36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abstractNum w:abstractNumId="31">
    <w:nsid w:val="6C8C1557"/>
    <w:multiLevelType w:val="multilevel"/>
    <w:tmpl w:val="B0DC920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32">
    <w:nsid w:val="6D145F02"/>
    <w:multiLevelType w:val="hybridMultilevel"/>
    <w:tmpl w:val="6A76B614"/>
    <w:lvl w:ilvl="0" w:tplc="9F1C926A">
      <w:start w:val="1"/>
      <w:numFmt w:val="decimal"/>
      <w:lvlText w:val="3.%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D2F0166"/>
    <w:multiLevelType w:val="multilevel"/>
    <w:tmpl w:val="924015D4"/>
    <w:lvl w:ilvl="0">
      <w:start w:val="1"/>
      <w:numFmt w:val="bullet"/>
      <w:lvlText w:val=""/>
      <w:lvlJc w:val="left"/>
      <w:pPr>
        <w:tabs>
          <w:tab w:val="num" w:pos="992"/>
        </w:tabs>
        <w:ind w:left="0" w:firstLine="709"/>
      </w:pPr>
      <w:rPr>
        <w:rFonts w:ascii="Symbol" w:hAnsi="Symbol" w:hint="default"/>
        <w:b/>
        <w:i w:val="0"/>
        <w:sz w:val="24"/>
        <w:szCs w:val="24"/>
      </w:rPr>
    </w:lvl>
    <w:lvl w:ilvl="1">
      <w:start w:val="1"/>
      <w:numFmt w:val="decimal"/>
      <w:lvlText w:val="%1.%2."/>
      <w:lvlJc w:val="left"/>
      <w:pPr>
        <w:tabs>
          <w:tab w:val="num" w:pos="1134"/>
        </w:tabs>
        <w:ind w:left="142" w:firstLine="709"/>
      </w:pPr>
      <w:rPr>
        <w:rFonts w:hint="default"/>
        <w:b w:val="0"/>
      </w:rPr>
    </w:lvl>
    <w:lvl w:ilvl="2">
      <w:start w:val="1"/>
      <w:numFmt w:val="decimal"/>
      <w:lvlText w:val="%1.%2.%3."/>
      <w:lvlJc w:val="left"/>
      <w:pPr>
        <w:tabs>
          <w:tab w:val="num" w:pos="1276"/>
        </w:tabs>
        <w:ind w:left="284" w:firstLine="709"/>
      </w:pPr>
      <w:rPr>
        <w:rFonts w:hint="default"/>
      </w:rPr>
    </w:lvl>
    <w:lvl w:ilvl="3">
      <w:start w:val="1"/>
      <w:numFmt w:val="decimal"/>
      <w:lvlText w:val="%1.%2.%3.%4."/>
      <w:lvlJc w:val="left"/>
      <w:pPr>
        <w:tabs>
          <w:tab w:val="num" w:pos="1418"/>
        </w:tabs>
        <w:ind w:left="426" w:firstLine="709"/>
      </w:pPr>
      <w:rPr>
        <w:rFonts w:hint="default"/>
      </w:rPr>
    </w:lvl>
    <w:lvl w:ilvl="4">
      <w:start w:val="1"/>
      <w:numFmt w:val="decimal"/>
      <w:lvlText w:val="%1.%2.%3.%4.%5."/>
      <w:lvlJc w:val="left"/>
      <w:pPr>
        <w:tabs>
          <w:tab w:val="num" w:pos="1560"/>
        </w:tabs>
        <w:ind w:left="568" w:firstLine="709"/>
      </w:pPr>
      <w:rPr>
        <w:rFonts w:hint="default"/>
      </w:rPr>
    </w:lvl>
    <w:lvl w:ilvl="5">
      <w:start w:val="1"/>
      <w:numFmt w:val="decimal"/>
      <w:lvlText w:val="%1.%2.%3.%4.%5.%6."/>
      <w:lvlJc w:val="left"/>
      <w:pPr>
        <w:tabs>
          <w:tab w:val="num" w:pos="1702"/>
        </w:tabs>
        <w:ind w:left="710" w:firstLine="709"/>
      </w:pPr>
      <w:rPr>
        <w:rFonts w:hint="default"/>
      </w:rPr>
    </w:lvl>
    <w:lvl w:ilvl="6">
      <w:start w:val="1"/>
      <w:numFmt w:val="decimal"/>
      <w:lvlText w:val="%1.%2.%3.%4.%5.%6.%7."/>
      <w:lvlJc w:val="left"/>
      <w:pPr>
        <w:tabs>
          <w:tab w:val="num" w:pos="1844"/>
        </w:tabs>
        <w:ind w:left="852" w:firstLine="709"/>
      </w:pPr>
      <w:rPr>
        <w:rFonts w:hint="default"/>
      </w:rPr>
    </w:lvl>
    <w:lvl w:ilvl="7">
      <w:start w:val="1"/>
      <w:numFmt w:val="decimal"/>
      <w:lvlText w:val="%1.%2.%3.%4.%5.%6.%7.%8."/>
      <w:lvlJc w:val="left"/>
      <w:pPr>
        <w:tabs>
          <w:tab w:val="num" w:pos="1986"/>
        </w:tabs>
        <w:ind w:left="994" w:firstLine="709"/>
      </w:pPr>
      <w:rPr>
        <w:rFonts w:hint="default"/>
      </w:rPr>
    </w:lvl>
    <w:lvl w:ilvl="8">
      <w:start w:val="1"/>
      <w:numFmt w:val="decimal"/>
      <w:lvlText w:val="%1.%2.%3.%4.%5.%6.%7.%8.%9."/>
      <w:lvlJc w:val="left"/>
      <w:pPr>
        <w:tabs>
          <w:tab w:val="num" w:pos="2128"/>
        </w:tabs>
        <w:ind w:left="1136" w:firstLine="709"/>
      </w:pPr>
      <w:rPr>
        <w:rFonts w:hint="default"/>
      </w:rPr>
    </w:lvl>
  </w:abstractNum>
  <w:abstractNum w:abstractNumId="34">
    <w:nsid w:val="7097256A"/>
    <w:multiLevelType w:val="multilevel"/>
    <w:tmpl w:val="6EBC9AB2"/>
    <w:lvl w:ilvl="0">
      <w:start w:val="1"/>
      <w:numFmt w:val="none"/>
      <w:lvlText w:val="8."/>
      <w:lvlJc w:val="left"/>
      <w:pPr>
        <w:tabs>
          <w:tab w:val="num" w:pos="360"/>
        </w:tabs>
        <w:ind w:left="360" w:hanging="360"/>
      </w:pPr>
      <w:rPr>
        <w:rFonts w:hint="default"/>
        <w:b/>
        <w:sz w:val="24"/>
        <w:szCs w:val="24"/>
      </w:rPr>
    </w:lvl>
    <w:lvl w:ilvl="1">
      <w:start w:val="2"/>
      <w:numFmt w:val="decimal"/>
      <w:lvlText w:val="5.%2."/>
      <w:lvlJc w:val="left"/>
      <w:pPr>
        <w:tabs>
          <w:tab w:val="num" w:pos="792"/>
        </w:tabs>
        <w:ind w:left="792" w:hanging="432"/>
      </w:pPr>
      <w:rPr>
        <w:rFonts w:hint="default"/>
        <w:b/>
        <w:i w:val="0"/>
      </w:rPr>
    </w:lvl>
    <w:lvl w:ilvl="2">
      <w:start w:val="1"/>
      <w:numFmt w:val="decimal"/>
      <w:lvlText w:val="5.%2.%3."/>
      <w:lvlJc w:val="left"/>
      <w:pPr>
        <w:tabs>
          <w:tab w:val="num" w:pos="1440"/>
        </w:tabs>
        <w:ind w:left="1224" w:hanging="504"/>
      </w:pPr>
      <w:rPr>
        <w:rFonts w:hint="default"/>
        <w:b w:val="0"/>
        <w:i w:val="0"/>
      </w:rPr>
    </w:lvl>
    <w:lvl w:ilvl="3">
      <w:start w:val="1"/>
      <w:numFmt w:val="decimal"/>
      <w:lvlText w:val="%1.%2.%3.%4."/>
      <w:lvlJc w:val="left"/>
      <w:pPr>
        <w:tabs>
          <w:tab w:val="num" w:pos="1855"/>
        </w:tabs>
        <w:ind w:left="1783" w:hanging="648"/>
      </w:pPr>
      <w:rPr>
        <w:rFonts w:hint="default"/>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nsid w:val="755511A0"/>
    <w:multiLevelType w:val="hybridMultilevel"/>
    <w:tmpl w:val="CA222480"/>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8"/>
    <w:lvlOverride w:ilvl="0">
      <w:startOverride w:val="1"/>
    </w:lvlOverride>
  </w:num>
  <w:num w:numId="4">
    <w:abstractNumId w:val="12"/>
  </w:num>
  <w:num w:numId="5">
    <w:abstractNumId w:val="35"/>
  </w:num>
  <w:num w:numId="6">
    <w:abstractNumId w:val="3"/>
  </w:num>
  <w:num w:numId="7">
    <w:abstractNumId w:val="4"/>
  </w:num>
  <w:num w:numId="8">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num>
  <w:num w:numId="10">
    <w:abstractNumId w:val="13"/>
  </w:num>
  <w:num w:numId="11">
    <w:abstractNumId w:val="11"/>
  </w:num>
  <w:num w:numId="12">
    <w:abstractNumId w:val="32"/>
  </w:num>
  <w:num w:numId="13">
    <w:abstractNumId w:val="9"/>
  </w:num>
  <w:num w:numId="14">
    <w:abstractNumId w:val="24"/>
  </w:num>
  <w:num w:numId="15">
    <w:abstractNumId w:val="6"/>
  </w:num>
  <w:num w:numId="16">
    <w:abstractNumId w:val="26"/>
  </w:num>
  <w:num w:numId="17">
    <w:abstractNumId w:val="34"/>
  </w:num>
  <w:num w:numId="18">
    <w:abstractNumId w:val="27"/>
  </w:num>
  <w:num w:numId="19">
    <w:abstractNumId w:val="31"/>
  </w:num>
  <w:num w:numId="20">
    <w:abstractNumId w:val="15"/>
  </w:num>
  <w:num w:numId="21">
    <w:abstractNumId w:val="7"/>
  </w:num>
  <w:num w:numId="22">
    <w:abstractNumId w:val="18"/>
  </w:num>
  <w:num w:numId="23">
    <w:abstractNumId w:val="33"/>
  </w:num>
  <w:num w:numId="24">
    <w:abstractNumId w:val="29"/>
  </w:num>
  <w:num w:numId="25">
    <w:abstractNumId w:val="28"/>
  </w:num>
  <w:num w:numId="26">
    <w:abstractNumId w:val="10"/>
  </w:num>
  <w:num w:numId="27">
    <w:abstractNumId w:val="19"/>
  </w:num>
  <w:num w:numId="28">
    <w:abstractNumId w:val="21"/>
  </w:num>
  <w:num w:numId="29">
    <w:abstractNumId w:val="0"/>
  </w:num>
  <w:num w:numId="30">
    <w:abstractNumId w:val="25"/>
  </w:num>
  <w:num w:numId="31">
    <w:abstractNumId w:val="17"/>
  </w:num>
  <w:num w:numId="32">
    <w:abstractNumId w:val="14"/>
  </w:num>
  <w:num w:numId="33">
    <w:abstractNumId w:val="5"/>
  </w:num>
  <w:num w:numId="34">
    <w:abstractNumId w:val="1"/>
  </w:num>
  <w:num w:numId="35">
    <w:abstractNumId w:val="30"/>
  </w:num>
  <w:num w:numId="36">
    <w:abstractNumId w:val="23"/>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grammar="clean"/>
  <w:stylePaneFormatFilter w:val="3F08"/>
  <w:defaultTabStop w:val="708"/>
  <w:autoHyphenation/>
  <w:drawingGridHorizontalSpacing w:val="120"/>
  <w:displayHorizontalDrawingGridEvery w:val="2"/>
  <w:characterSpacingControl w:val="doNotCompress"/>
  <w:hdrShapeDefaults>
    <o:shapedefaults v:ext="edit" spidmax="51201"/>
  </w:hdrShapeDefaults>
  <w:footnotePr>
    <w:footnote w:id="-1"/>
    <w:footnote w:id="0"/>
  </w:footnotePr>
  <w:endnotePr>
    <w:endnote w:id="-1"/>
    <w:endnote w:id="0"/>
  </w:endnotePr>
  <w:compat/>
  <w:rsids>
    <w:rsidRoot w:val="00D717A8"/>
    <w:rsid w:val="000001B9"/>
    <w:rsid w:val="0000250F"/>
    <w:rsid w:val="0000256E"/>
    <w:rsid w:val="0000447A"/>
    <w:rsid w:val="00006E0F"/>
    <w:rsid w:val="00013AD8"/>
    <w:rsid w:val="000144AE"/>
    <w:rsid w:val="00014828"/>
    <w:rsid w:val="00015FEF"/>
    <w:rsid w:val="00020D50"/>
    <w:rsid w:val="000237BB"/>
    <w:rsid w:val="0002726B"/>
    <w:rsid w:val="00027DDD"/>
    <w:rsid w:val="000308D7"/>
    <w:rsid w:val="00030D63"/>
    <w:rsid w:val="00031588"/>
    <w:rsid w:val="0003209B"/>
    <w:rsid w:val="00032659"/>
    <w:rsid w:val="0003297A"/>
    <w:rsid w:val="00034807"/>
    <w:rsid w:val="0003598C"/>
    <w:rsid w:val="00035C3B"/>
    <w:rsid w:val="000363E7"/>
    <w:rsid w:val="00036622"/>
    <w:rsid w:val="00037DF7"/>
    <w:rsid w:val="0004068D"/>
    <w:rsid w:val="00042085"/>
    <w:rsid w:val="00042E83"/>
    <w:rsid w:val="00043A86"/>
    <w:rsid w:val="00043E6B"/>
    <w:rsid w:val="0004792B"/>
    <w:rsid w:val="0005187D"/>
    <w:rsid w:val="000540E4"/>
    <w:rsid w:val="0005511A"/>
    <w:rsid w:val="000555F3"/>
    <w:rsid w:val="00056EEF"/>
    <w:rsid w:val="00057E71"/>
    <w:rsid w:val="0006146A"/>
    <w:rsid w:val="00062289"/>
    <w:rsid w:val="00063175"/>
    <w:rsid w:val="0006469D"/>
    <w:rsid w:val="0006496C"/>
    <w:rsid w:val="00064CD1"/>
    <w:rsid w:val="0006542E"/>
    <w:rsid w:val="00065ECD"/>
    <w:rsid w:val="000667AD"/>
    <w:rsid w:val="00067BFC"/>
    <w:rsid w:val="00070E99"/>
    <w:rsid w:val="00071554"/>
    <w:rsid w:val="00072DE5"/>
    <w:rsid w:val="00076055"/>
    <w:rsid w:val="00082A08"/>
    <w:rsid w:val="00084FF1"/>
    <w:rsid w:val="00085F4B"/>
    <w:rsid w:val="00085F4E"/>
    <w:rsid w:val="00087C3A"/>
    <w:rsid w:val="000904AA"/>
    <w:rsid w:val="00091DC2"/>
    <w:rsid w:val="0009308C"/>
    <w:rsid w:val="00093C29"/>
    <w:rsid w:val="00093C82"/>
    <w:rsid w:val="0009469B"/>
    <w:rsid w:val="0009705B"/>
    <w:rsid w:val="00097209"/>
    <w:rsid w:val="000A1AF0"/>
    <w:rsid w:val="000A3F16"/>
    <w:rsid w:val="000A3F2E"/>
    <w:rsid w:val="000A574C"/>
    <w:rsid w:val="000B092B"/>
    <w:rsid w:val="000B09DA"/>
    <w:rsid w:val="000B7A35"/>
    <w:rsid w:val="000C35DE"/>
    <w:rsid w:val="000C429A"/>
    <w:rsid w:val="000C5291"/>
    <w:rsid w:val="000C68EB"/>
    <w:rsid w:val="000C69F6"/>
    <w:rsid w:val="000C7F2E"/>
    <w:rsid w:val="000D1019"/>
    <w:rsid w:val="000D1210"/>
    <w:rsid w:val="000D3295"/>
    <w:rsid w:val="000D3909"/>
    <w:rsid w:val="000D4117"/>
    <w:rsid w:val="000E0ADD"/>
    <w:rsid w:val="000E5B97"/>
    <w:rsid w:val="000E5E99"/>
    <w:rsid w:val="000E749A"/>
    <w:rsid w:val="000F0794"/>
    <w:rsid w:val="000F08C9"/>
    <w:rsid w:val="000F154A"/>
    <w:rsid w:val="000F2E4D"/>
    <w:rsid w:val="000F2F2C"/>
    <w:rsid w:val="000F46ED"/>
    <w:rsid w:val="000F4977"/>
    <w:rsid w:val="000F6245"/>
    <w:rsid w:val="000F63B6"/>
    <w:rsid w:val="000F645F"/>
    <w:rsid w:val="000F78CF"/>
    <w:rsid w:val="000F7935"/>
    <w:rsid w:val="001010C2"/>
    <w:rsid w:val="00101623"/>
    <w:rsid w:val="00103B06"/>
    <w:rsid w:val="001057FC"/>
    <w:rsid w:val="00107BC4"/>
    <w:rsid w:val="00107F06"/>
    <w:rsid w:val="00110B92"/>
    <w:rsid w:val="00111CFE"/>
    <w:rsid w:val="00112F7B"/>
    <w:rsid w:val="0011320D"/>
    <w:rsid w:val="00113579"/>
    <w:rsid w:val="00113BFF"/>
    <w:rsid w:val="00113F4D"/>
    <w:rsid w:val="001155D7"/>
    <w:rsid w:val="00116138"/>
    <w:rsid w:val="001222FA"/>
    <w:rsid w:val="001224BE"/>
    <w:rsid w:val="00122993"/>
    <w:rsid w:val="001240A3"/>
    <w:rsid w:val="00124F0B"/>
    <w:rsid w:val="00125242"/>
    <w:rsid w:val="001310BB"/>
    <w:rsid w:val="00131CE5"/>
    <w:rsid w:val="00132E89"/>
    <w:rsid w:val="00133F7D"/>
    <w:rsid w:val="00134528"/>
    <w:rsid w:val="00137219"/>
    <w:rsid w:val="001376BD"/>
    <w:rsid w:val="00137808"/>
    <w:rsid w:val="00140656"/>
    <w:rsid w:val="001407A4"/>
    <w:rsid w:val="0014099B"/>
    <w:rsid w:val="00142E6B"/>
    <w:rsid w:val="0014368D"/>
    <w:rsid w:val="00143E1B"/>
    <w:rsid w:val="00145E63"/>
    <w:rsid w:val="001509BB"/>
    <w:rsid w:val="00152100"/>
    <w:rsid w:val="00152642"/>
    <w:rsid w:val="00154F3D"/>
    <w:rsid w:val="00155224"/>
    <w:rsid w:val="001564F6"/>
    <w:rsid w:val="00156F93"/>
    <w:rsid w:val="00157305"/>
    <w:rsid w:val="001626F1"/>
    <w:rsid w:val="00162ACA"/>
    <w:rsid w:val="001630FE"/>
    <w:rsid w:val="001659DA"/>
    <w:rsid w:val="00166A4A"/>
    <w:rsid w:val="001700EC"/>
    <w:rsid w:val="001719DE"/>
    <w:rsid w:val="00171F73"/>
    <w:rsid w:val="00172405"/>
    <w:rsid w:val="001735FB"/>
    <w:rsid w:val="001746E9"/>
    <w:rsid w:val="00174EA3"/>
    <w:rsid w:val="00175D7E"/>
    <w:rsid w:val="00175E6D"/>
    <w:rsid w:val="00177917"/>
    <w:rsid w:val="00177B4E"/>
    <w:rsid w:val="00180922"/>
    <w:rsid w:val="00180E1A"/>
    <w:rsid w:val="00181565"/>
    <w:rsid w:val="00182666"/>
    <w:rsid w:val="00182D64"/>
    <w:rsid w:val="0018347B"/>
    <w:rsid w:val="00190976"/>
    <w:rsid w:val="00193B83"/>
    <w:rsid w:val="00194EB4"/>
    <w:rsid w:val="0019683B"/>
    <w:rsid w:val="0019724B"/>
    <w:rsid w:val="001A4581"/>
    <w:rsid w:val="001A5DB0"/>
    <w:rsid w:val="001A6D99"/>
    <w:rsid w:val="001A71FF"/>
    <w:rsid w:val="001A72A4"/>
    <w:rsid w:val="001A78E8"/>
    <w:rsid w:val="001A7B14"/>
    <w:rsid w:val="001B0A58"/>
    <w:rsid w:val="001B1274"/>
    <w:rsid w:val="001B14F0"/>
    <w:rsid w:val="001B26F7"/>
    <w:rsid w:val="001B563C"/>
    <w:rsid w:val="001B6391"/>
    <w:rsid w:val="001C3217"/>
    <w:rsid w:val="001C34F4"/>
    <w:rsid w:val="001C47B3"/>
    <w:rsid w:val="001D214D"/>
    <w:rsid w:val="001D360D"/>
    <w:rsid w:val="001D3E61"/>
    <w:rsid w:val="001D4C21"/>
    <w:rsid w:val="001D7A95"/>
    <w:rsid w:val="001E0534"/>
    <w:rsid w:val="001E1398"/>
    <w:rsid w:val="001E19EC"/>
    <w:rsid w:val="001E2144"/>
    <w:rsid w:val="001E5680"/>
    <w:rsid w:val="001E7F3B"/>
    <w:rsid w:val="001F30AC"/>
    <w:rsid w:val="001F40B5"/>
    <w:rsid w:val="001F41CD"/>
    <w:rsid w:val="001F46F1"/>
    <w:rsid w:val="001F4DCE"/>
    <w:rsid w:val="001F581E"/>
    <w:rsid w:val="0020106E"/>
    <w:rsid w:val="00201E42"/>
    <w:rsid w:val="00202DE5"/>
    <w:rsid w:val="00206C38"/>
    <w:rsid w:val="002106C7"/>
    <w:rsid w:val="00213A9A"/>
    <w:rsid w:val="00216B89"/>
    <w:rsid w:val="0021779A"/>
    <w:rsid w:val="00217844"/>
    <w:rsid w:val="0022051C"/>
    <w:rsid w:val="0022318B"/>
    <w:rsid w:val="00223507"/>
    <w:rsid w:val="00223AD6"/>
    <w:rsid w:val="00224638"/>
    <w:rsid w:val="00224F00"/>
    <w:rsid w:val="002269D5"/>
    <w:rsid w:val="002275A8"/>
    <w:rsid w:val="002304E9"/>
    <w:rsid w:val="00230553"/>
    <w:rsid w:val="00230906"/>
    <w:rsid w:val="002320E8"/>
    <w:rsid w:val="00235491"/>
    <w:rsid w:val="00235F2B"/>
    <w:rsid w:val="00236CE9"/>
    <w:rsid w:val="00237483"/>
    <w:rsid w:val="002401A6"/>
    <w:rsid w:val="002426E2"/>
    <w:rsid w:val="00252CC2"/>
    <w:rsid w:val="00253197"/>
    <w:rsid w:val="00253AAB"/>
    <w:rsid w:val="00254CC2"/>
    <w:rsid w:val="002562F1"/>
    <w:rsid w:val="00256B44"/>
    <w:rsid w:val="00257E4B"/>
    <w:rsid w:val="00257E6E"/>
    <w:rsid w:val="00257FFD"/>
    <w:rsid w:val="00260379"/>
    <w:rsid w:val="00260CBF"/>
    <w:rsid w:val="00262590"/>
    <w:rsid w:val="002632F4"/>
    <w:rsid w:val="002665B8"/>
    <w:rsid w:val="0027004D"/>
    <w:rsid w:val="0027085C"/>
    <w:rsid w:val="002709A3"/>
    <w:rsid w:val="002714FF"/>
    <w:rsid w:val="0027167F"/>
    <w:rsid w:val="0027204F"/>
    <w:rsid w:val="00272A3C"/>
    <w:rsid w:val="00273FCE"/>
    <w:rsid w:val="00274BE4"/>
    <w:rsid w:val="00274E1E"/>
    <w:rsid w:val="00274E4C"/>
    <w:rsid w:val="002751F7"/>
    <w:rsid w:val="0027531C"/>
    <w:rsid w:val="002809B2"/>
    <w:rsid w:val="00281255"/>
    <w:rsid w:val="00282FFE"/>
    <w:rsid w:val="002836AE"/>
    <w:rsid w:val="00283BF2"/>
    <w:rsid w:val="0028422F"/>
    <w:rsid w:val="00284297"/>
    <w:rsid w:val="002846D1"/>
    <w:rsid w:val="00287E29"/>
    <w:rsid w:val="00290B1F"/>
    <w:rsid w:val="00290DE7"/>
    <w:rsid w:val="00292BFB"/>
    <w:rsid w:val="002943CF"/>
    <w:rsid w:val="0029594A"/>
    <w:rsid w:val="00297FBA"/>
    <w:rsid w:val="002A15CF"/>
    <w:rsid w:val="002A3DB3"/>
    <w:rsid w:val="002A6139"/>
    <w:rsid w:val="002A6589"/>
    <w:rsid w:val="002A6BE6"/>
    <w:rsid w:val="002A6ED7"/>
    <w:rsid w:val="002A6F83"/>
    <w:rsid w:val="002A7E30"/>
    <w:rsid w:val="002B06D3"/>
    <w:rsid w:val="002B0D24"/>
    <w:rsid w:val="002B3CAA"/>
    <w:rsid w:val="002B46ED"/>
    <w:rsid w:val="002B5253"/>
    <w:rsid w:val="002B6044"/>
    <w:rsid w:val="002B66A7"/>
    <w:rsid w:val="002C01D8"/>
    <w:rsid w:val="002C0D84"/>
    <w:rsid w:val="002C3889"/>
    <w:rsid w:val="002C5747"/>
    <w:rsid w:val="002C584D"/>
    <w:rsid w:val="002D00FB"/>
    <w:rsid w:val="002D0240"/>
    <w:rsid w:val="002D064C"/>
    <w:rsid w:val="002D0BED"/>
    <w:rsid w:val="002D27E7"/>
    <w:rsid w:val="002D3352"/>
    <w:rsid w:val="002D40B4"/>
    <w:rsid w:val="002D417C"/>
    <w:rsid w:val="002D47E5"/>
    <w:rsid w:val="002D4BB0"/>
    <w:rsid w:val="002D7448"/>
    <w:rsid w:val="002E183F"/>
    <w:rsid w:val="002E2100"/>
    <w:rsid w:val="002E2DF1"/>
    <w:rsid w:val="002E2F46"/>
    <w:rsid w:val="002E336A"/>
    <w:rsid w:val="002E4F70"/>
    <w:rsid w:val="002F00D6"/>
    <w:rsid w:val="002F0775"/>
    <w:rsid w:val="002F0BB5"/>
    <w:rsid w:val="002F2972"/>
    <w:rsid w:val="002F4289"/>
    <w:rsid w:val="002F4EFE"/>
    <w:rsid w:val="00301CBF"/>
    <w:rsid w:val="003029AF"/>
    <w:rsid w:val="00302E65"/>
    <w:rsid w:val="0030354B"/>
    <w:rsid w:val="00303999"/>
    <w:rsid w:val="00311F68"/>
    <w:rsid w:val="003140BF"/>
    <w:rsid w:val="0032178F"/>
    <w:rsid w:val="003232CE"/>
    <w:rsid w:val="00323831"/>
    <w:rsid w:val="00324331"/>
    <w:rsid w:val="00326C2E"/>
    <w:rsid w:val="00330CC8"/>
    <w:rsid w:val="00331F9A"/>
    <w:rsid w:val="0033277A"/>
    <w:rsid w:val="00332BE5"/>
    <w:rsid w:val="003336F3"/>
    <w:rsid w:val="00333AEF"/>
    <w:rsid w:val="00334027"/>
    <w:rsid w:val="00335DEA"/>
    <w:rsid w:val="003364BD"/>
    <w:rsid w:val="00336D67"/>
    <w:rsid w:val="00337EDB"/>
    <w:rsid w:val="003407EF"/>
    <w:rsid w:val="00341B83"/>
    <w:rsid w:val="003426DF"/>
    <w:rsid w:val="00342834"/>
    <w:rsid w:val="00343C6B"/>
    <w:rsid w:val="00350B22"/>
    <w:rsid w:val="00350B34"/>
    <w:rsid w:val="00351A4F"/>
    <w:rsid w:val="00352531"/>
    <w:rsid w:val="00354077"/>
    <w:rsid w:val="003540C6"/>
    <w:rsid w:val="00354A41"/>
    <w:rsid w:val="00354B34"/>
    <w:rsid w:val="00355A72"/>
    <w:rsid w:val="00356F47"/>
    <w:rsid w:val="003608A1"/>
    <w:rsid w:val="00361486"/>
    <w:rsid w:val="00363F71"/>
    <w:rsid w:val="003640C6"/>
    <w:rsid w:val="00365920"/>
    <w:rsid w:val="003668BC"/>
    <w:rsid w:val="00370753"/>
    <w:rsid w:val="0037079C"/>
    <w:rsid w:val="003719D8"/>
    <w:rsid w:val="00372F80"/>
    <w:rsid w:val="0037597B"/>
    <w:rsid w:val="003762CA"/>
    <w:rsid w:val="00380DB7"/>
    <w:rsid w:val="00381AEC"/>
    <w:rsid w:val="00382BAD"/>
    <w:rsid w:val="00383A3C"/>
    <w:rsid w:val="00383B96"/>
    <w:rsid w:val="00385AF3"/>
    <w:rsid w:val="00386889"/>
    <w:rsid w:val="00386C96"/>
    <w:rsid w:val="00386F0A"/>
    <w:rsid w:val="00391E20"/>
    <w:rsid w:val="00392EA4"/>
    <w:rsid w:val="003973C1"/>
    <w:rsid w:val="00397563"/>
    <w:rsid w:val="003A1568"/>
    <w:rsid w:val="003A20CE"/>
    <w:rsid w:val="003A4BF2"/>
    <w:rsid w:val="003A4C91"/>
    <w:rsid w:val="003A4D29"/>
    <w:rsid w:val="003A676B"/>
    <w:rsid w:val="003A6ADA"/>
    <w:rsid w:val="003A7B66"/>
    <w:rsid w:val="003B0D8C"/>
    <w:rsid w:val="003B2397"/>
    <w:rsid w:val="003B23DF"/>
    <w:rsid w:val="003B4A43"/>
    <w:rsid w:val="003B71D4"/>
    <w:rsid w:val="003C19CE"/>
    <w:rsid w:val="003C49B2"/>
    <w:rsid w:val="003C551A"/>
    <w:rsid w:val="003C5C38"/>
    <w:rsid w:val="003C652A"/>
    <w:rsid w:val="003C7F2B"/>
    <w:rsid w:val="003D2E4D"/>
    <w:rsid w:val="003E1C2E"/>
    <w:rsid w:val="003E2A43"/>
    <w:rsid w:val="003E2DC0"/>
    <w:rsid w:val="003E4005"/>
    <w:rsid w:val="003E4541"/>
    <w:rsid w:val="003E4CEF"/>
    <w:rsid w:val="003E514F"/>
    <w:rsid w:val="003E5D3D"/>
    <w:rsid w:val="003E79BA"/>
    <w:rsid w:val="003F1872"/>
    <w:rsid w:val="003F41F3"/>
    <w:rsid w:val="003F45A4"/>
    <w:rsid w:val="003F4E86"/>
    <w:rsid w:val="003F5487"/>
    <w:rsid w:val="003F6A7F"/>
    <w:rsid w:val="003F7243"/>
    <w:rsid w:val="003F7965"/>
    <w:rsid w:val="004000D5"/>
    <w:rsid w:val="00400EE4"/>
    <w:rsid w:val="0040105F"/>
    <w:rsid w:val="004012B8"/>
    <w:rsid w:val="00401783"/>
    <w:rsid w:val="004025B2"/>
    <w:rsid w:val="00402FEF"/>
    <w:rsid w:val="00403B32"/>
    <w:rsid w:val="00403BF8"/>
    <w:rsid w:val="0040534F"/>
    <w:rsid w:val="004062DF"/>
    <w:rsid w:val="004072BA"/>
    <w:rsid w:val="00411577"/>
    <w:rsid w:val="00413952"/>
    <w:rsid w:val="0041575E"/>
    <w:rsid w:val="004159AB"/>
    <w:rsid w:val="00415A0D"/>
    <w:rsid w:val="00420858"/>
    <w:rsid w:val="00421A47"/>
    <w:rsid w:val="00421A59"/>
    <w:rsid w:val="004255BC"/>
    <w:rsid w:val="00426479"/>
    <w:rsid w:val="004275C2"/>
    <w:rsid w:val="00431CC5"/>
    <w:rsid w:val="00432AEE"/>
    <w:rsid w:val="0043556B"/>
    <w:rsid w:val="00435E31"/>
    <w:rsid w:val="0043659D"/>
    <w:rsid w:val="004365F4"/>
    <w:rsid w:val="00437789"/>
    <w:rsid w:val="00437D3D"/>
    <w:rsid w:val="004407B0"/>
    <w:rsid w:val="004415A9"/>
    <w:rsid w:val="00442D22"/>
    <w:rsid w:val="00443836"/>
    <w:rsid w:val="00444915"/>
    <w:rsid w:val="004470F0"/>
    <w:rsid w:val="004473FA"/>
    <w:rsid w:val="004506A9"/>
    <w:rsid w:val="00451392"/>
    <w:rsid w:val="00451A25"/>
    <w:rsid w:val="00452696"/>
    <w:rsid w:val="00452F1D"/>
    <w:rsid w:val="00453EA3"/>
    <w:rsid w:val="00454B96"/>
    <w:rsid w:val="00455143"/>
    <w:rsid w:val="0045676F"/>
    <w:rsid w:val="00457A37"/>
    <w:rsid w:val="00463769"/>
    <w:rsid w:val="00463BC9"/>
    <w:rsid w:val="004643A0"/>
    <w:rsid w:val="0046522E"/>
    <w:rsid w:val="00465E39"/>
    <w:rsid w:val="00467B23"/>
    <w:rsid w:val="00471076"/>
    <w:rsid w:val="0047356D"/>
    <w:rsid w:val="004756DD"/>
    <w:rsid w:val="00475A33"/>
    <w:rsid w:val="00475B85"/>
    <w:rsid w:val="00475B9E"/>
    <w:rsid w:val="0047600A"/>
    <w:rsid w:val="00476396"/>
    <w:rsid w:val="00481C18"/>
    <w:rsid w:val="00482C93"/>
    <w:rsid w:val="00484E8B"/>
    <w:rsid w:val="00485097"/>
    <w:rsid w:val="004867BA"/>
    <w:rsid w:val="00486E88"/>
    <w:rsid w:val="0049204A"/>
    <w:rsid w:val="00494F55"/>
    <w:rsid w:val="004957CE"/>
    <w:rsid w:val="00496F36"/>
    <w:rsid w:val="004972CA"/>
    <w:rsid w:val="004A6D2E"/>
    <w:rsid w:val="004A6DEC"/>
    <w:rsid w:val="004B2550"/>
    <w:rsid w:val="004B3FA7"/>
    <w:rsid w:val="004B67FF"/>
    <w:rsid w:val="004B6B61"/>
    <w:rsid w:val="004C2C8F"/>
    <w:rsid w:val="004C4C60"/>
    <w:rsid w:val="004C566C"/>
    <w:rsid w:val="004C6603"/>
    <w:rsid w:val="004C6C81"/>
    <w:rsid w:val="004C6E63"/>
    <w:rsid w:val="004C77A8"/>
    <w:rsid w:val="004C7E01"/>
    <w:rsid w:val="004D0191"/>
    <w:rsid w:val="004D0AB1"/>
    <w:rsid w:val="004D0F58"/>
    <w:rsid w:val="004D1052"/>
    <w:rsid w:val="004D3A24"/>
    <w:rsid w:val="004D400D"/>
    <w:rsid w:val="004D43AB"/>
    <w:rsid w:val="004D70B1"/>
    <w:rsid w:val="004E1C30"/>
    <w:rsid w:val="004E1CF9"/>
    <w:rsid w:val="004E595E"/>
    <w:rsid w:val="004E598B"/>
    <w:rsid w:val="004F0E37"/>
    <w:rsid w:val="004F26A9"/>
    <w:rsid w:val="004F493D"/>
    <w:rsid w:val="004F4A72"/>
    <w:rsid w:val="004F4B26"/>
    <w:rsid w:val="004F53D9"/>
    <w:rsid w:val="004F7B4A"/>
    <w:rsid w:val="005010C8"/>
    <w:rsid w:val="00501DC0"/>
    <w:rsid w:val="005025DC"/>
    <w:rsid w:val="005044AF"/>
    <w:rsid w:val="00504516"/>
    <w:rsid w:val="00507C31"/>
    <w:rsid w:val="00510035"/>
    <w:rsid w:val="00511F65"/>
    <w:rsid w:val="005135B9"/>
    <w:rsid w:val="00515EF0"/>
    <w:rsid w:val="00516566"/>
    <w:rsid w:val="0052047C"/>
    <w:rsid w:val="005205FC"/>
    <w:rsid w:val="00520D38"/>
    <w:rsid w:val="00521BA0"/>
    <w:rsid w:val="005221AE"/>
    <w:rsid w:val="0052453B"/>
    <w:rsid w:val="0053214F"/>
    <w:rsid w:val="0053271A"/>
    <w:rsid w:val="0053525B"/>
    <w:rsid w:val="00536193"/>
    <w:rsid w:val="00537EC9"/>
    <w:rsid w:val="005405DF"/>
    <w:rsid w:val="00541DAA"/>
    <w:rsid w:val="00545266"/>
    <w:rsid w:val="00551372"/>
    <w:rsid w:val="005528EC"/>
    <w:rsid w:val="00553CE8"/>
    <w:rsid w:val="00555667"/>
    <w:rsid w:val="005559D5"/>
    <w:rsid w:val="005562F8"/>
    <w:rsid w:val="00556E2F"/>
    <w:rsid w:val="0055785A"/>
    <w:rsid w:val="00560005"/>
    <w:rsid w:val="00561288"/>
    <w:rsid w:val="00562067"/>
    <w:rsid w:val="00563113"/>
    <w:rsid w:val="00563C06"/>
    <w:rsid w:val="00563F5B"/>
    <w:rsid w:val="0056567C"/>
    <w:rsid w:val="005663B9"/>
    <w:rsid w:val="00571E13"/>
    <w:rsid w:val="005730A8"/>
    <w:rsid w:val="005755CD"/>
    <w:rsid w:val="00575637"/>
    <w:rsid w:val="00575925"/>
    <w:rsid w:val="005759A8"/>
    <w:rsid w:val="00576AA3"/>
    <w:rsid w:val="00581743"/>
    <w:rsid w:val="00581E10"/>
    <w:rsid w:val="0058209C"/>
    <w:rsid w:val="00584D79"/>
    <w:rsid w:val="0058606E"/>
    <w:rsid w:val="00590F48"/>
    <w:rsid w:val="00593FCF"/>
    <w:rsid w:val="0059685F"/>
    <w:rsid w:val="005A4B9D"/>
    <w:rsid w:val="005A5A57"/>
    <w:rsid w:val="005A72EA"/>
    <w:rsid w:val="005B1D83"/>
    <w:rsid w:val="005B2060"/>
    <w:rsid w:val="005B3BFA"/>
    <w:rsid w:val="005B426F"/>
    <w:rsid w:val="005B45A7"/>
    <w:rsid w:val="005B4D31"/>
    <w:rsid w:val="005B53E5"/>
    <w:rsid w:val="005B5D4C"/>
    <w:rsid w:val="005B7FE5"/>
    <w:rsid w:val="005C0755"/>
    <w:rsid w:val="005C11C9"/>
    <w:rsid w:val="005C2B2E"/>
    <w:rsid w:val="005C5702"/>
    <w:rsid w:val="005C67AA"/>
    <w:rsid w:val="005C7995"/>
    <w:rsid w:val="005D0CD1"/>
    <w:rsid w:val="005D1435"/>
    <w:rsid w:val="005D2D1B"/>
    <w:rsid w:val="005D35FB"/>
    <w:rsid w:val="005D3858"/>
    <w:rsid w:val="005D5D3E"/>
    <w:rsid w:val="005D6251"/>
    <w:rsid w:val="005D7637"/>
    <w:rsid w:val="005E16F7"/>
    <w:rsid w:val="005E25B0"/>
    <w:rsid w:val="005E59A3"/>
    <w:rsid w:val="005E62B8"/>
    <w:rsid w:val="005F0920"/>
    <w:rsid w:val="005F0D2B"/>
    <w:rsid w:val="005F1F38"/>
    <w:rsid w:val="005F2909"/>
    <w:rsid w:val="005F2E9C"/>
    <w:rsid w:val="005F33DC"/>
    <w:rsid w:val="005F5B0B"/>
    <w:rsid w:val="00600664"/>
    <w:rsid w:val="00600CFB"/>
    <w:rsid w:val="006011AD"/>
    <w:rsid w:val="006016EB"/>
    <w:rsid w:val="0060704A"/>
    <w:rsid w:val="00610098"/>
    <w:rsid w:val="00610BA5"/>
    <w:rsid w:val="00611F7F"/>
    <w:rsid w:val="0061206B"/>
    <w:rsid w:val="006131A3"/>
    <w:rsid w:val="00614FB0"/>
    <w:rsid w:val="006203E4"/>
    <w:rsid w:val="00622530"/>
    <w:rsid w:val="00623156"/>
    <w:rsid w:val="00623FBB"/>
    <w:rsid w:val="00624575"/>
    <w:rsid w:val="006266D6"/>
    <w:rsid w:val="00631807"/>
    <w:rsid w:val="00635B7C"/>
    <w:rsid w:val="00636B30"/>
    <w:rsid w:val="006371AF"/>
    <w:rsid w:val="0064176F"/>
    <w:rsid w:val="00641940"/>
    <w:rsid w:val="006420E7"/>
    <w:rsid w:val="006425E0"/>
    <w:rsid w:val="006427E9"/>
    <w:rsid w:val="006436A0"/>
    <w:rsid w:val="0064426E"/>
    <w:rsid w:val="00644FA5"/>
    <w:rsid w:val="00645C0C"/>
    <w:rsid w:val="00646E41"/>
    <w:rsid w:val="00652567"/>
    <w:rsid w:val="006525FB"/>
    <w:rsid w:val="00655032"/>
    <w:rsid w:val="0066093D"/>
    <w:rsid w:val="00661372"/>
    <w:rsid w:val="00663FD1"/>
    <w:rsid w:val="00664AED"/>
    <w:rsid w:val="00664C5A"/>
    <w:rsid w:val="0066516B"/>
    <w:rsid w:val="00665332"/>
    <w:rsid w:val="00671E73"/>
    <w:rsid w:val="006742EE"/>
    <w:rsid w:val="006743DD"/>
    <w:rsid w:val="00675342"/>
    <w:rsid w:val="0067592B"/>
    <w:rsid w:val="00675C84"/>
    <w:rsid w:val="00680A29"/>
    <w:rsid w:val="00680F31"/>
    <w:rsid w:val="00682240"/>
    <w:rsid w:val="00682D59"/>
    <w:rsid w:val="00682DE1"/>
    <w:rsid w:val="00683C71"/>
    <w:rsid w:val="00684911"/>
    <w:rsid w:val="0068522A"/>
    <w:rsid w:val="00687759"/>
    <w:rsid w:val="006902A9"/>
    <w:rsid w:val="006903C6"/>
    <w:rsid w:val="0069195F"/>
    <w:rsid w:val="006934EC"/>
    <w:rsid w:val="00694AE6"/>
    <w:rsid w:val="006A0A9A"/>
    <w:rsid w:val="006A61B8"/>
    <w:rsid w:val="006A719D"/>
    <w:rsid w:val="006B0550"/>
    <w:rsid w:val="006B19F7"/>
    <w:rsid w:val="006B270E"/>
    <w:rsid w:val="006B282E"/>
    <w:rsid w:val="006B4489"/>
    <w:rsid w:val="006B54BD"/>
    <w:rsid w:val="006B610F"/>
    <w:rsid w:val="006B7834"/>
    <w:rsid w:val="006C26CB"/>
    <w:rsid w:val="006C405E"/>
    <w:rsid w:val="006C4BCC"/>
    <w:rsid w:val="006C4F48"/>
    <w:rsid w:val="006C5BFA"/>
    <w:rsid w:val="006C636C"/>
    <w:rsid w:val="006C7EBB"/>
    <w:rsid w:val="006D09BC"/>
    <w:rsid w:val="006D1DCE"/>
    <w:rsid w:val="006D2132"/>
    <w:rsid w:val="006D3371"/>
    <w:rsid w:val="006D3467"/>
    <w:rsid w:val="006D3AC5"/>
    <w:rsid w:val="006D511E"/>
    <w:rsid w:val="006D6DDD"/>
    <w:rsid w:val="006D7EE0"/>
    <w:rsid w:val="006E108C"/>
    <w:rsid w:val="006E1ED6"/>
    <w:rsid w:val="006E22C2"/>
    <w:rsid w:val="006E4A69"/>
    <w:rsid w:val="006E67F3"/>
    <w:rsid w:val="006F2F16"/>
    <w:rsid w:val="006F31FC"/>
    <w:rsid w:val="006F36A3"/>
    <w:rsid w:val="006F4B1E"/>
    <w:rsid w:val="006F4CF8"/>
    <w:rsid w:val="006F5133"/>
    <w:rsid w:val="006F5EA4"/>
    <w:rsid w:val="006F78A4"/>
    <w:rsid w:val="006F7FED"/>
    <w:rsid w:val="007009D4"/>
    <w:rsid w:val="00700B67"/>
    <w:rsid w:val="00700E58"/>
    <w:rsid w:val="00702662"/>
    <w:rsid w:val="0070341A"/>
    <w:rsid w:val="00706F83"/>
    <w:rsid w:val="007103E1"/>
    <w:rsid w:val="00712532"/>
    <w:rsid w:val="00713EC6"/>
    <w:rsid w:val="007158FE"/>
    <w:rsid w:val="00715C21"/>
    <w:rsid w:val="007171E4"/>
    <w:rsid w:val="00717C4C"/>
    <w:rsid w:val="0072101C"/>
    <w:rsid w:val="0072271E"/>
    <w:rsid w:val="00724056"/>
    <w:rsid w:val="00726A65"/>
    <w:rsid w:val="00727AC6"/>
    <w:rsid w:val="0073100C"/>
    <w:rsid w:val="00732CB5"/>
    <w:rsid w:val="00733149"/>
    <w:rsid w:val="0073383E"/>
    <w:rsid w:val="00733EF6"/>
    <w:rsid w:val="00736299"/>
    <w:rsid w:val="00736D69"/>
    <w:rsid w:val="007376D5"/>
    <w:rsid w:val="00744012"/>
    <w:rsid w:val="00744B5C"/>
    <w:rsid w:val="00752136"/>
    <w:rsid w:val="007532C7"/>
    <w:rsid w:val="007533E7"/>
    <w:rsid w:val="007549EF"/>
    <w:rsid w:val="00755286"/>
    <w:rsid w:val="00755559"/>
    <w:rsid w:val="00756027"/>
    <w:rsid w:val="007608B7"/>
    <w:rsid w:val="0076392A"/>
    <w:rsid w:val="007646A7"/>
    <w:rsid w:val="00766246"/>
    <w:rsid w:val="00767D7B"/>
    <w:rsid w:val="00767E18"/>
    <w:rsid w:val="00770695"/>
    <w:rsid w:val="007713AC"/>
    <w:rsid w:val="00771B39"/>
    <w:rsid w:val="00771F86"/>
    <w:rsid w:val="007728AF"/>
    <w:rsid w:val="00776DE2"/>
    <w:rsid w:val="0077716F"/>
    <w:rsid w:val="00777ACD"/>
    <w:rsid w:val="00782CD4"/>
    <w:rsid w:val="00784539"/>
    <w:rsid w:val="00786CC9"/>
    <w:rsid w:val="007874DE"/>
    <w:rsid w:val="007909F9"/>
    <w:rsid w:val="007910A3"/>
    <w:rsid w:val="0079154E"/>
    <w:rsid w:val="007917B7"/>
    <w:rsid w:val="00793945"/>
    <w:rsid w:val="00794F0B"/>
    <w:rsid w:val="00797F34"/>
    <w:rsid w:val="00797FAE"/>
    <w:rsid w:val="007A22B1"/>
    <w:rsid w:val="007A7FAD"/>
    <w:rsid w:val="007B0D82"/>
    <w:rsid w:val="007B119E"/>
    <w:rsid w:val="007B198C"/>
    <w:rsid w:val="007B19A8"/>
    <w:rsid w:val="007B279A"/>
    <w:rsid w:val="007B28DA"/>
    <w:rsid w:val="007B2D24"/>
    <w:rsid w:val="007B50F4"/>
    <w:rsid w:val="007B5355"/>
    <w:rsid w:val="007C01C9"/>
    <w:rsid w:val="007C036C"/>
    <w:rsid w:val="007C0BE8"/>
    <w:rsid w:val="007C168F"/>
    <w:rsid w:val="007C1C9F"/>
    <w:rsid w:val="007C3113"/>
    <w:rsid w:val="007C418A"/>
    <w:rsid w:val="007C74BE"/>
    <w:rsid w:val="007C7566"/>
    <w:rsid w:val="007C78D9"/>
    <w:rsid w:val="007D0531"/>
    <w:rsid w:val="007D1917"/>
    <w:rsid w:val="007D3B04"/>
    <w:rsid w:val="007D3CEE"/>
    <w:rsid w:val="007D50B1"/>
    <w:rsid w:val="007D7799"/>
    <w:rsid w:val="007E0663"/>
    <w:rsid w:val="007E313D"/>
    <w:rsid w:val="007E3739"/>
    <w:rsid w:val="007E43C6"/>
    <w:rsid w:val="007E4842"/>
    <w:rsid w:val="007E578D"/>
    <w:rsid w:val="007E59ED"/>
    <w:rsid w:val="007F0987"/>
    <w:rsid w:val="007F1819"/>
    <w:rsid w:val="007F1AA4"/>
    <w:rsid w:val="007F203B"/>
    <w:rsid w:val="007F23B5"/>
    <w:rsid w:val="007F2715"/>
    <w:rsid w:val="007F2B1C"/>
    <w:rsid w:val="007F2F36"/>
    <w:rsid w:val="007F4240"/>
    <w:rsid w:val="007F546E"/>
    <w:rsid w:val="007F5C6C"/>
    <w:rsid w:val="007F6177"/>
    <w:rsid w:val="007F7236"/>
    <w:rsid w:val="00800FA1"/>
    <w:rsid w:val="00801D5B"/>
    <w:rsid w:val="00803261"/>
    <w:rsid w:val="008103F7"/>
    <w:rsid w:val="00810EF9"/>
    <w:rsid w:val="008129F0"/>
    <w:rsid w:val="00814CBA"/>
    <w:rsid w:val="00816859"/>
    <w:rsid w:val="00816969"/>
    <w:rsid w:val="00820FC7"/>
    <w:rsid w:val="0082130C"/>
    <w:rsid w:val="00821DBA"/>
    <w:rsid w:val="0082266A"/>
    <w:rsid w:val="00823365"/>
    <w:rsid w:val="00823968"/>
    <w:rsid w:val="0082405E"/>
    <w:rsid w:val="0082445E"/>
    <w:rsid w:val="00827718"/>
    <w:rsid w:val="00827B26"/>
    <w:rsid w:val="00831918"/>
    <w:rsid w:val="00832747"/>
    <w:rsid w:val="008333BB"/>
    <w:rsid w:val="00833FC6"/>
    <w:rsid w:val="008342C7"/>
    <w:rsid w:val="0083438D"/>
    <w:rsid w:val="00835332"/>
    <w:rsid w:val="0083541D"/>
    <w:rsid w:val="008378A0"/>
    <w:rsid w:val="00837B80"/>
    <w:rsid w:val="00842BB4"/>
    <w:rsid w:val="00844C82"/>
    <w:rsid w:val="00845AC1"/>
    <w:rsid w:val="00852623"/>
    <w:rsid w:val="0085295E"/>
    <w:rsid w:val="00854D96"/>
    <w:rsid w:val="008557B2"/>
    <w:rsid w:val="008563A1"/>
    <w:rsid w:val="00861A0F"/>
    <w:rsid w:val="00862F4B"/>
    <w:rsid w:val="0086466E"/>
    <w:rsid w:val="00865487"/>
    <w:rsid w:val="00865B7E"/>
    <w:rsid w:val="00870C52"/>
    <w:rsid w:val="00873098"/>
    <w:rsid w:val="00873810"/>
    <w:rsid w:val="00880267"/>
    <w:rsid w:val="008872F2"/>
    <w:rsid w:val="00890AC4"/>
    <w:rsid w:val="0089133D"/>
    <w:rsid w:val="00891E64"/>
    <w:rsid w:val="00892370"/>
    <w:rsid w:val="008923D2"/>
    <w:rsid w:val="00892695"/>
    <w:rsid w:val="0089396D"/>
    <w:rsid w:val="00894A61"/>
    <w:rsid w:val="00895E43"/>
    <w:rsid w:val="008964DD"/>
    <w:rsid w:val="00897322"/>
    <w:rsid w:val="00897AAB"/>
    <w:rsid w:val="008A2D13"/>
    <w:rsid w:val="008A318C"/>
    <w:rsid w:val="008A3827"/>
    <w:rsid w:val="008B0DF9"/>
    <w:rsid w:val="008B11B5"/>
    <w:rsid w:val="008B1A95"/>
    <w:rsid w:val="008B2771"/>
    <w:rsid w:val="008B3802"/>
    <w:rsid w:val="008B3AFE"/>
    <w:rsid w:val="008B4EC9"/>
    <w:rsid w:val="008B637C"/>
    <w:rsid w:val="008B7E71"/>
    <w:rsid w:val="008C03F1"/>
    <w:rsid w:val="008C0D8C"/>
    <w:rsid w:val="008C0E51"/>
    <w:rsid w:val="008C20F2"/>
    <w:rsid w:val="008C2799"/>
    <w:rsid w:val="008C736E"/>
    <w:rsid w:val="008C7998"/>
    <w:rsid w:val="008D060A"/>
    <w:rsid w:val="008D7EB9"/>
    <w:rsid w:val="008E037F"/>
    <w:rsid w:val="008E09D0"/>
    <w:rsid w:val="008E0E20"/>
    <w:rsid w:val="008E0F4C"/>
    <w:rsid w:val="008E2443"/>
    <w:rsid w:val="008E24BB"/>
    <w:rsid w:val="008E2A8A"/>
    <w:rsid w:val="008E31CC"/>
    <w:rsid w:val="008E3D8D"/>
    <w:rsid w:val="008E65C0"/>
    <w:rsid w:val="008E6FA1"/>
    <w:rsid w:val="008E7CCE"/>
    <w:rsid w:val="008F1EBC"/>
    <w:rsid w:val="008F4910"/>
    <w:rsid w:val="008F585D"/>
    <w:rsid w:val="00900E33"/>
    <w:rsid w:val="00903609"/>
    <w:rsid w:val="00903649"/>
    <w:rsid w:val="0090383E"/>
    <w:rsid w:val="009050BA"/>
    <w:rsid w:val="009052D1"/>
    <w:rsid w:val="00906577"/>
    <w:rsid w:val="00910C86"/>
    <w:rsid w:val="00911D0D"/>
    <w:rsid w:val="0091234C"/>
    <w:rsid w:val="009123FB"/>
    <w:rsid w:val="00912E6C"/>
    <w:rsid w:val="00917B3C"/>
    <w:rsid w:val="0092210E"/>
    <w:rsid w:val="00922BA9"/>
    <w:rsid w:val="009240C1"/>
    <w:rsid w:val="009248DB"/>
    <w:rsid w:val="0092510B"/>
    <w:rsid w:val="009251E7"/>
    <w:rsid w:val="00925F06"/>
    <w:rsid w:val="00927154"/>
    <w:rsid w:val="00927D21"/>
    <w:rsid w:val="00927D61"/>
    <w:rsid w:val="00930ED2"/>
    <w:rsid w:val="009332D9"/>
    <w:rsid w:val="009336C9"/>
    <w:rsid w:val="00934660"/>
    <w:rsid w:val="009359D7"/>
    <w:rsid w:val="00936806"/>
    <w:rsid w:val="009379CC"/>
    <w:rsid w:val="00940789"/>
    <w:rsid w:val="00940AF0"/>
    <w:rsid w:val="00941CC4"/>
    <w:rsid w:val="009464EC"/>
    <w:rsid w:val="0095023D"/>
    <w:rsid w:val="009516BB"/>
    <w:rsid w:val="009539D2"/>
    <w:rsid w:val="009558DA"/>
    <w:rsid w:val="00955BB2"/>
    <w:rsid w:val="009561A4"/>
    <w:rsid w:val="00957C38"/>
    <w:rsid w:val="00960242"/>
    <w:rsid w:val="00961F1A"/>
    <w:rsid w:val="00963FA8"/>
    <w:rsid w:val="00966CBB"/>
    <w:rsid w:val="00970A84"/>
    <w:rsid w:val="009717E2"/>
    <w:rsid w:val="00973962"/>
    <w:rsid w:val="00975725"/>
    <w:rsid w:val="00976348"/>
    <w:rsid w:val="00977068"/>
    <w:rsid w:val="00983167"/>
    <w:rsid w:val="00983665"/>
    <w:rsid w:val="00986A9A"/>
    <w:rsid w:val="00986C3A"/>
    <w:rsid w:val="0098712C"/>
    <w:rsid w:val="00991805"/>
    <w:rsid w:val="0099353A"/>
    <w:rsid w:val="009953DF"/>
    <w:rsid w:val="00995896"/>
    <w:rsid w:val="0099597B"/>
    <w:rsid w:val="009A0BBA"/>
    <w:rsid w:val="009A4F32"/>
    <w:rsid w:val="009B0AFD"/>
    <w:rsid w:val="009B13E5"/>
    <w:rsid w:val="009B2CFC"/>
    <w:rsid w:val="009B5B9B"/>
    <w:rsid w:val="009B698C"/>
    <w:rsid w:val="009B6A73"/>
    <w:rsid w:val="009B6CC3"/>
    <w:rsid w:val="009C1BF1"/>
    <w:rsid w:val="009C2EF5"/>
    <w:rsid w:val="009C3BE5"/>
    <w:rsid w:val="009C3F50"/>
    <w:rsid w:val="009C407F"/>
    <w:rsid w:val="009C496C"/>
    <w:rsid w:val="009C4DB7"/>
    <w:rsid w:val="009C4FE8"/>
    <w:rsid w:val="009C5165"/>
    <w:rsid w:val="009C52AC"/>
    <w:rsid w:val="009C7DFC"/>
    <w:rsid w:val="009D0E9A"/>
    <w:rsid w:val="009D2186"/>
    <w:rsid w:val="009D3071"/>
    <w:rsid w:val="009D41E4"/>
    <w:rsid w:val="009D5082"/>
    <w:rsid w:val="009D5F69"/>
    <w:rsid w:val="009D624C"/>
    <w:rsid w:val="009D6882"/>
    <w:rsid w:val="009E1D1D"/>
    <w:rsid w:val="009E24EB"/>
    <w:rsid w:val="009E3E2D"/>
    <w:rsid w:val="009E4AFA"/>
    <w:rsid w:val="009E51E8"/>
    <w:rsid w:val="009E638E"/>
    <w:rsid w:val="009F0F4B"/>
    <w:rsid w:val="009F1B0F"/>
    <w:rsid w:val="009F1CAA"/>
    <w:rsid w:val="009F1CE9"/>
    <w:rsid w:val="009F3697"/>
    <w:rsid w:val="009F4834"/>
    <w:rsid w:val="009F7A94"/>
    <w:rsid w:val="00A000FE"/>
    <w:rsid w:val="00A00306"/>
    <w:rsid w:val="00A00481"/>
    <w:rsid w:val="00A021B5"/>
    <w:rsid w:val="00A03A43"/>
    <w:rsid w:val="00A0489E"/>
    <w:rsid w:val="00A05012"/>
    <w:rsid w:val="00A10174"/>
    <w:rsid w:val="00A1031A"/>
    <w:rsid w:val="00A11D7F"/>
    <w:rsid w:val="00A142A8"/>
    <w:rsid w:val="00A14CE5"/>
    <w:rsid w:val="00A14D47"/>
    <w:rsid w:val="00A17108"/>
    <w:rsid w:val="00A17985"/>
    <w:rsid w:val="00A24B69"/>
    <w:rsid w:val="00A24E3A"/>
    <w:rsid w:val="00A25007"/>
    <w:rsid w:val="00A25692"/>
    <w:rsid w:val="00A2650B"/>
    <w:rsid w:val="00A311F7"/>
    <w:rsid w:val="00A342A7"/>
    <w:rsid w:val="00A34BDB"/>
    <w:rsid w:val="00A36B67"/>
    <w:rsid w:val="00A36ECE"/>
    <w:rsid w:val="00A4129A"/>
    <w:rsid w:val="00A41793"/>
    <w:rsid w:val="00A42440"/>
    <w:rsid w:val="00A43B74"/>
    <w:rsid w:val="00A45DB7"/>
    <w:rsid w:val="00A50966"/>
    <w:rsid w:val="00A50D54"/>
    <w:rsid w:val="00A51A93"/>
    <w:rsid w:val="00A51B72"/>
    <w:rsid w:val="00A51FB7"/>
    <w:rsid w:val="00A523F9"/>
    <w:rsid w:val="00A527F4"/>
    <w:rsid w:val="00A531AC"/>
    <w:rsid w:val="00A55E37"/>
    <w:rsid w:val="00A57FC5"/>
    <w:rsid w:val="00A61D0C"/>
    <w:rsid w:val="00A63160"/>
    <w:rsid w:val="00A63509"/>
    <w:rsid w:val="00A64BEB"/>
    <w:rsid w:val="00A65B15"/>
    <w:rsid w:val="00A65EF3"/>
    <w:rsid w:val="00A673B2"/>
    <w:rsid w:val="00A70083"/>
    <w:rsid w:val="00A70459"/>
    <w:rsid w:val="00A71B80"/>
    <w:rsid w:val="00A73553"/>
    <w:rsid w:val="00A735EB"/>
    <w:rsid w:val="00A75C71"/>
    <w:rsid w:val="00A763EB"/>
    <w:rsid w:val="00A8030B"/>
    <w:rsid w:val="00A80EBF"/>
    <w:rsid w:val="00A8158D"/>
    <w:rsid w:val="00A82A63"/>
    <w:rsid w:val="00A84F75"/>
    <w:rsid w:val="00A87896"/>
    <w:rsid w:val="00A87A5E"/>
    <w:rsid w:val="00A9043F"/>
    <w:rsid w:val="00A9135F"/>
    <w:rsid w:val="00A932CE"/>
    <w:rsid w:val="00A94062"/>
    <w:rsid w:val="00A95910"/>
    <w:rsid w:val="00A95FF2"/>
    <w:rsid w:val="00AA190C"/>
    <w:rsid w:val="00AA2226"/>
    <w:rsid w:val="00AA7F2C"/>
    <w:rsid w:val="00AB0A73"/>
    <w:rsid w:val="00AB4743"/>
    <w:rsid w:val="00AB4D81"/>
    <w:rsid w:val="00AB79CA"/>
    <w:rsid w:val="00AC3232"/>
    <w:rsid w:val="00AC3311"/>
    <w:rsid w:val="00AC3CF4"/>
    <w:rsid w:val="00AC4EFB"/>
    <w:rsid w:val="00AC60DE"/>
    <w:rsid w:val="00AC6E9F"/>
    <w:rsid w:val="00AC704A"/>
    <w:rsid w:val="00AC78C5"/>
    <w:rsid w:val="00AC7C7D"/>
    <w:rsid w:val="00AD00C7"/>
    <w:rsid w:val="00AD0387"/>
    <w:rsid w:val="00AD22E2"/>
    <w:rsid w:val="00AD2823"/>
    <w:rsid w:val="00AD28FC"/>
    <w:rsid w:val="00AD425E"/>
    <w:rsid w:val="00AD4D78"/>
    <w:rsid w:val="00AD54F0"/>
    <w:rsid w:val="00AD5C8D"/>
    <w:rsid w:val="00AD7B98"/>
    <w:rsid w:val="00AE0444"/>
    <w:rsid w:val="00AE067F"/>
    <w:rsid w:val="00AE52EE"/>
    <w:rsid w:val="00AE584F"/>
    <w:rsid w:val="00AE7493"/>
    <w:rsid w:val="00AE74F3"/>
    <w:rsid w:val="00AE7F35"/>
    <w:rsid w:val="00AF0A2C"/>
    <w:rsid w:val="00AF0C1B"/>
    <w:rsid w:val="00AF10FB"/>
    <w:rsid w:val="00AF175D"/>
    <w:rsid w:val="00AF1AB8"/>
    <w:rsid w:val="00AF1B75"/>
    <w:rsid w:val="00AF5F34"/>
    <w:rsid w:val="00AF5F5E"/>
    <w:rsid w:val="00AF64BA"/>
    <w:rsid w:val="00AF757F"/>
    <w:rsid w:val="00AF772B"/>
    <w:rsid w:val="00AF775E"/>
    <w:rsid w:val="00B00F98"/>
    <w:rsid w:val="00B01C2B"/>
    <w:rsid w:val="00B02C10"/>
    <w:rsid w:val="00B041A8"/>
    <w:rsid w:val="00B05183"/>
    <w:rsid w:val="00B05590"/>
    <w:rsid w:val="00B077F2"/>
    <w:rsid w:val="00B10BA3"/>
    <w:rsid w:val="00B11228"/>
    <w:rsid w:val="00B11A24"/>
    <w:rsid w:val="00B11AD4"/>
    <w:rsid w:val="00B13DFE"/>
    <w:rsid w:val="00B14ACC"/>
    <w:rsid w:val="00B14DDC"/>
    <w:rsid w:val="00B1525E"/>
    <w:rsid w:val="00B16200"/>
    <w:rsid w:val="00B17448"/>
    <w:rsid w:val="00B17B98"/>
    <w:rsid w:val="00B17FEA"/>
    <w:rsid w:val="00B20D73"/>
    <w:rsid w:val="00B21D73"/>
    <w:rsid w:val="00B22F60"/>
    <w:rsid w:val="00B24E9F"/>
    <w:rsid w:val="00B26AF4"/>
    <w:rsid w:val="00B2704E"/>
    <w:rsid w:val="00B27D03"/>
    <w:rsid w:val="00B3057A"/>
    <w:rsid w:val="00B30DC9"/>
    <w:rsid w:val="00B336E1"/>
    <w:rsid w:val="00B4156B"/>
    <w:rsid w:val="00B417C5"/>
    <w:rsid w:val="00B430B6"/>
    <w:rsid w:val="00B43694"/>
    <w:rsid w:val="00B440CF"/>
    <w:rsid w:val="00B450A9"/>
    <w:rsid w:val="00B4734F"/>
    <w:rsid w:val="00B51107"/>
    <w:rsid w:val="00B51798"/>
    <w:rsid w:val="00B548BD"/>
    <w:rsid w:val="00B57173"/>
    <w:rsid w:val="00B613E3"/>
    <w:rsid w:val="00B61995"/>
    <w:rsid w:val="00B61D65"/>
    <w:rsid w:val="00B63AA8"/>
    <w:rsid w:val="00B65B51"/>
    <w:rsid w:val="00B676F6"/>
    <w:rsid w:val="00B7326E"/>
    <w:rsid w:val="00B742D1"/>
    <w:rsid w:val="00B76DB9"/>
    <w:rsid w:val="00B827C2"/>
    <w:rsid w:val="00B87911"/>
    <w:rsid w:val="00B90027"/>
    <w:rsid w:val="00B90EF4"/>
    <w:rsid w:val="00B94652"/>
    <w:rsid w:val="00B9467B"/>
    <w:rsid w:val="00B94EF1"/>
    <w:rsid w:val="00B956AE"/>
    <w:rsid w:val="00B97ADB"/>
    <w:rsid w:val="00B97B58"/>
    <w:rsid w:val="00BA0BB3"/>
    <w:rsid w:val="00BA253C"/>
    <w:rsid w:val="00BA3D55"/>
    <w:rsid w:val="00BA588E"/>
    <w:rsid w:val="00BA6F75"/>
    <w:rsid w:val="00BB0310"/>
    <w:rsid w:val="00BB234A"/>
    <w:rsid w:val="00BB5D52"/>
    <w:rsid w:val="00BB7B33"/>
    <w:rsid w:val="00BC0059"/>
    <w:rsid w:val="00BC0BC5"/>
    <w:rsid w:val="00BC33CA"/>
    <w:rsid w:val="00BC3FD7"/>
    <w:rsid w:val="00BC4EF5"/>
    <w:rsid w:val="00BC50E7"/>
    <w:rsid w:val="00BC64F4"/>
    <w:rsid w:val="00BC7885"/>
    <w:rsid w:val="00BC7D9E"/>
    <w:rsid w:val="00BD3033"/>
    <w:rsid w:val="00BD4AD3"/>
    <w:rsid w:val="00BD4B01"/>
    <w:rsid w:val="00BD59AF"/>
    <w:rsid w:val="00BD6A4D"/>
    <w:rsid w:val="00BD6DAC"/>
    <w:rsid w:val="00BD78CD"/>
    <w:rsid w:val="00BE1910"/>
    <w:rsid w:val="00BE342B"/>
    <w:rsid w:val="00BE3C14"/>
    <w:rsid w:val="00BE3CC8"/>
    <w:rsid w:val="00BE45DE"/>
    <w:rsid w:val="00BE59A5"/>
    <w:rsid w:val="00BF1E0B"/>
    <w:rsid w:val="00BF4444"/>
    <w:rsid w:val="00BF489E"/>
    <w:rsid w:val="00BF53EA"/>
    <w:rsid w:val="00BF6D79"/>
    <w:rsid w:val="00BF6E83"/>
    <w:rsid w:val="00BF7473"/>
    <w:rsid w:val="00C0306D"/>
    <w:rsid w:val="00C039BD"/>
    <w:rsid w:val="00C05B5A"/>
    <w:rsid w:val="00C0631A"/>
    <w:rsid w:val="00C069B7"/>
    <w:rsid w:val="00C106FB"/>
    <w:rsid w:val="00C116C5"/>
    <w:rsid w:val="00C12B07"/>
    <w:rsid w:val="00C13E48"/>
    <w:rsid w:val="00C20145"/>
    <w:rsid w:val="00C2088A"/>
    <w:rsid w:val="00C20A1E"/>
    <w:rsid w:val="00C20D77"/>
    <w:rsid w:val="00C218D7"/>
    <w:rsid w:val="00C21A5B"/>
    <w:rsid w:val="00C22ACC"/>
    <w:rsid w:val="00C24033"/>
    <w:rsid w:val="00C24B86"/>
    <w:rsid w:val="00C274BB"/>
    <w:rsid w:val="00C322D1"/>
    <w:rsid w:val="00C32FEF"/>
    <w:rsid w:val="00C36AA8"/>
    <w:rsid w:val="00C40504"/>
    <w:rsid w:val="00C40DD6"/>
    <w:rsid w:val="00C41FF4"/>
    <w:rsid w:val="00C438AD"/>
    <w:rsid w:val="00C44938"/>
    <w:rsid w:val="00C44C96"/>
    <w:rsid w:val="00C4595D"/>
    <w:rsid w:val="00C4699F"/>
    <w:rsid w:val="00C521F8"/>
    <w:rsid w:val="00C52D1A"/>
    <w:rsid w:val="00C540C7"/>
    <w:rsid w:val="00C5513E"/>
    <w:rsid w:val="00C565B9"/>
    <w:rsid w:val="00C5787A"/>
    <w:rsid w:val="00C57C45"/>
    <w:rsid w:val="00C601EC"/>
    <w:rsid w:val="00C61DA1"/>
    <w:rsid w:val="00C6249D"/>
    <w:rsid w:val="00C62ADC"/>
    <w:rsid w:val="00C63112"/>
    <w:rsid w:val="00C634FA"/>
    <w:rsid w:val="00C645E8"/>
    <w:rsid w:val="00C65229"/>
    <w:rsid w:val="00C70AC2"/>
    <w:rsid w:val="00C711A4"/>
    <w:rsid w:val="00C720E1"/>
    <w:rsid w:val="00C741D0"/>
    <w:rsid w:val="00C76329"/>
    <w:rsid w:val="00C77A1A"/>
    <w:rsid w:val="00C805A5"/>
    <w:rsid w:val="00C818D3"/>
    <w:rsid w:val="00C818F7"/>
    <w:rsid w:val="00C825D3"/>
    <w:rsid w:val="00C851A2"/>
    <w:rsid w:val="00C85669"/>
    <w:rsid w:val="00C8665F"/>
    <w:rsid w:val="00C87317"/>
    <w:rsid w:val="00C9016D"/>
    <w:rsid w:val="00C904E9"/>
    <w:rsid w:val="00C90BDE"/>
    <w:rsid w:val="00C911C2"/>
    <w:rsid w:val="00C92755"/>
    <w:rsid w:val="00C92E46"/>
    <w:rsid w:val="00C93CE7"/>
    <w:rsid w:val="00C94365"/>
    <w:rsid w:val="00C9548F"/>
    <w:rsid w:val="00CA1079"/>
    <w:rsid w:val="00CA2867"/>
    <w:rsid w:val="00CA3243"/>
    <w:rsid w:val="00CA42B0"/>
    <w:rsid w:val="00CA57F3"/>
    <w:rsid w:val="00CA5D90"/>
    <w:rsid w:val="00CA6795"/>
    <w:rsid w:val="00CA7870"/>
    <w:rsid w:val="00CB1F4A"/>
    <w:rsid w:val="00CB24D3"/>
    <w:rsid w:val="00CB3F7F"/>
    <w:rsid w:val="00CB40C1"/>
    <w:rsid w:val="00CB40C2"/>
    <w:rsid w:val="00CB4ED0"/>
    <w:rsid w:val="00CB7056"/>
    <w:rsid w:val="00CC2441"/>
    <w:rsid w:val="00CC671A"/>
    <w:rsid w:val="00CC677A"/>
    <w:rsid w:val="00CC7244"/>
    <w:rsid w:val="00CC74D9"/>
    <w:rsid w:val="00CC7AFA"/>
    <w:rsid w:val="00CC7FCA"/>
    <w:rsid w:val="00CD2FAD"/>
    <w:rsid w:val="00CD2FC5"/>
    <w:rsid w:val="00CD3238"/>
    <w:rsid w:val="00CD40CF"/>
    <w:rsid w:val="00CD4407"/>
    <w:rsid w:val="00CD7814"/>
    <w:rsid w:val="00CE0DF9"/>
    <w:rsid w:val="00CE1B6E"/>
    <w:rsid w:val="00CE2882"/>
    <w:rsid w:val="00CE35AD"/>
    <w:rsid w:val="00CE4AB2"/>
    <w:rsid w:val="00CE526A"/>
    <w:rsid w:val="00CE673F"/>
    <w:rsid w:val="00CE6989"/>
    <w:rsid w:val="00CE7307"/>
    <w:rsid w:val="00CF1DE9"/>
    <w:rsid w:val="00CF2561"/>
    <w:rsid w:val="00CF7F8C"/>
    <w:rsid w:val="00D01233"/>
    <w:rsid w:val="00D017E4"/>
    <w:rsid w:val="00D01946"/>
    <w:rsid w:val="00D04063"/>
    <w:rsid w:val="00D040E7"/>
    <w:rsid w:val="00D05206"/>
    <w:rsid w:val="00D05479"/>
    <w:rsid w:val="00D076BB"/>
    <w:rsid w:val="00D11393"/>
    <w:rsid w:val="00D120AA"/>
    <w:rsid w:val="00D1223B"/>
    <w:rsid w:val="00D1306F"/>
    <w:rsid w:val="00D13C3C"/>
    <w:rsid w:val="00D1639F"/>
    <w:rsid w:val="00D1705C"/>
    <w:rsid w:val="00D2099C"/>
    <w:rsid w:val="00D20A82"/>
    <w:rsid w:val="00D21061"/>
    <w:rsid w:val="00D214A2"/>
    <w:rsid w:val="00D23555"/>
    <w:rsid w:val="00D24204"/>
    <w:rsid w:val="00D26AB1"/>
    <w:rsid w:val="00D27ACA"/>
    <w:rsid w:val="00D30B05"/>
    <w:rsid w:val="00D30C70"/>
    <w:rsid w:val="00D30D08"/>
    <w:rsid w:val="00D31801"/>
    <w:rsid w:val="00D31C9B"/>
    <w:rsid w:val="00D320E7"/>
    <w:rsid w:val="00D32427"/>
    <w:rsid w:val="00D33562"/>
    <w:rsid w:val="00D36238"/>
    <w:rsid w:val="00D374E0"/>
    <w:rsid w:val="00D3750D"/>
    <w:rsid w:val="00D37984"/>
    <w:rsid w:val="00D427FA"/>
    <w:rsid w:val="00D4300E"/>
    <w:rsid w:val="00D4324B"/>
    <w:rsid w:val="00D44916"/>
    <w:rsid w:val="00D46B31"/>
    <w:rsid w:val="00D50AF1"/>
    <w:rsid w:val="00D515C9"/>
    <w:rsid w:val="00D525D0"/>
    <w:rsid w:val="00D52981"/>
    <w:rsid w:val="00D532EC"/>
    <w:rsid w:val="00D53A57"/>
    <w:rsid w:val="00D54209"/>
    <w:rsid w:val="00D5436B"/>
    <w:rsid w:val="00D55988"/>
    <w:rsid w:val="00D57A0E"/>
    <w:rsid w:val="00D57E90"/>
    <w:rsid w:val="00D62681"/>
    <w:rsid w:val="00D64A25"/>
    <w:rsid w:val="00D67AD0"/>
    <w:rsid w:val="00D717A8"/>
    <w:rsid w:val="00D73B0B"/>
    <w:rsid w:val="00D73F90"/>
    <w:rsid w:val="00D762EE"/>
    <w:rsid w:val="00D77D7A"/>
    <w:rsid w:val="00D801F5"/>
    <w:rsid w:val="00D818BD"/>
    <w:rsid w:val="00D82FE8"/>
    <w:rsid w:val="00D83FDB"/>
    <w:rsid w:val="00D90012"/>
    <w:rsid w:val="00D9152C"/>
    <w:rsid w:val="00D93344"/>
    <w:rsid w:val="00D93C49"/>
    <w:rsid w:val="00D94BBF"/>
    <w:rsid w:val="00D96BB8"/>
    <w:rsid w:val="00D9749B"/>
    <w:rsid w:val="00D9793A"/>
    <w:rsid w:val="00DA1195"/>
    <w:rsid w:val="00DA18E8"/>
    <w:rsid w:val="00DA1BCD"/>
    <w:rsid w:val="00DA4A5F"/>
    <w:rsid w:val="00DA59F1"/>
    <w:rsid w:val="00DA60BC"/>
    <w:rsid w:val="00DA701C"/>
    <w:rsid w:val="00DB0190"/>
    <w:rsid w:val="00DB1457"/>
    <w:rsid w:val="00DB70B8"/>
    <w:rsid w:val="00DC2C6B"/>
    <w:rsid w:val="00DC373E"/>
    <w:rsid w:val="00DC3E71"/>
    <w:rsid w:val="00DC3FCB"/>
    <w:rsid w:val="00DC54A9"/>
    <w:rsid w:val="00DC5D20"/>
    <w:rsid w:val="00DC61A8"/>
    <w:rsid w:val="00DC76D5"/>
    <w:rsid w:val="00DC7B88"/>
    <w:rsid w:val="00DD2748"/>
    <w:rsid w:val="00DD2D60"/>
    <w:rsid w:val="00DD3023"/>
    <w:rsid w:val="00DD3A11"/>
    <w:rsid w:val="00DD5486"/>
    <w:rsid w:val="00DD697D"/>
    <w:rsid w:val="00DD6AA0"/>
    <w:rsid w:val="00DD7EB2"/>
    <w:rsid w:val="00DE2547"/>
    <w:rsid w:val="00DF03EF"/>
    <w:rsid w:val="00DF07FE"/>
    <w:rsid w:val="00DF0CB8"/>
    <w:rsid w:val="00DF19BC"/>
    <w:rsid w:val="00DF32C5"/>
    <w:rsid w:val="00E01405"/>
    <w:rsid w:val="00E016BF"/>
    <w:rsid w:val="00E0506B"/>
    <w:rsid w:val="00E05B8D"/>
    <w:rsid w:val="00E07A2B"/>
    <w:rsid w:val="00E10277"/>
    <w:rsid w:val="00E11139"/>
    <w:rsid w:val="00E11D73"/>
    <w:rsid w:val="00E11E26"/>
    <w:rsid w:val="00E122E9"/>
    <w:rsid w:val="00E126BE"/>
    <w:rsid w:val="00E145DA"/>
    <w:rsid w:val="00E14B47"/>
    <w:rsid w:val="00E168C6"/>
    <w:rsid w:val="00E172A9"/>
    <w:rsid w:val="00E20F30"/>
    <w:rsid w:val="00E22601"/>
    <w:rsid w:val="00E22C8F"/>
    <w:rsid w:val="00E22D7A"/>
    <w:rsid w:val="00E2304A"/>
    <w:rsid w:val="00E23D93"/>
    <w:rsid w:val="00E23F2E"/>
    <w:rsid w:val="00E24DF6"/>
    <w:rsid w:val="00E27C0B"/>
    <w:rsid w:val="00E343C3"/>
    <w:rsid w:val="00E34661"/>
    <w:rsid w:val="00E3672A"/>
    <w:rsid w:val="00E41005"/>
    <w:rsid w:val="00E4128A"/>
    <w:rsid w:val="00E41665"/>
    <w:rsid w:val="00E42511"/>
    <w:rsid w:val="00E466DF"/>
    <w:rsid w:val="00E466FF"/>
    <w:rsid w:val="00E472FE"/>
    <w:rsid w:val="00E47FB7"/>
    <w:rsid w:val="00E53505"/>
    <w:rsid w:val="00E53A87"/>
    <w:rsid w:val="00E54643"/>
    <w:rsid w:val="00E5683D"/>
    <w:rsid w:val="00E56976"/>
    <w:rsid w:val="00E56A61"/>
    <w:rsid w:val="00E57A08"/>
    <w:rsid w:val="00E64FD9"/>
    <w:rsid w:val="00E709FD"/>
    <w:rsid w:val="00E71110"/>
    <w:rsid w:val="00E725B0"/>
    <w:rsid w:val="00E7668A"/>
    <w:rsid w:val="00E83959"/>
    <w:rsid w:val="00E85828"/>
    <w:rsid w:val="00E865ED"/>
    <w:rsid w:val="00E92D45"/>
    <w:rsid w:val="00E93DED"/>
    <w:rsid w:val="00E979B2"/>
    <w:rsid w:val="00EA00B6"/>
    <w:rsid w:val="00EA06F7"/>
    <w:rsid w:val="00EA1A6F"/>
    <w:rsid w:val="00EA32CD"/>
    <w:rsid w:val="00EA3653"/>
    <w:rsid w:val="00EA4CD1"/>
    <w:rsid w:val="00EA4DB1"/>
    <w:rsid w:val="00EA5464"/>
    <w:rsid w:val="00EA6736"/>
    <w:rsid w:val="00EA7033"/>
    <w:rsid w:val="00EB0749"/>
    <w:rsid w:val="00EB0DC6"/>
    <w:rsid w:val="00EB1A3C"/>
    <w:rsid w:val="00EB245C"/>
    <w:rsid w:val="00EB49D4"/>
    <w:rsid w:val="00EB529D"/>
    <w:rsid w:val="00EB5680"/>
    <w:rsid w:val="00EB5D1D"/>
    <w:rsid w:val="00EB5D94"/>
    <w:rsid w:val="00EB7172"/>
    <w:rsid w:val="00EC11FD"/>
    <w:rsid w:val="00EC2455"/>
    <w:rsid w:val="00EC254B"/>
    <w:rsid w:val="00EC2608"/>
    <w:rsid w:val="00EC2799"/>
    <w:rsid w:val="00EC4B23"/>
    <w:rsid w:val="00EC5F34"/>
    <w:rsid w:val="00ED22A8"/>
    <w:rsid w:val="00ED2F9B"/>
    <w:rsid w:val="00ED3534"/>
    <w:rsid w:val="00ED37DB"/>
    <w:rsid w:val="00ED52C2"/>
    <w:rsid w:val="00ED562D"/>
    <w:rsid w:val="00ED7C1E"/>
    <w:rsid w:val="00EE12DD"/>
    <w:rsid w:val="00EE20A7"/>
    <w:rsid w:val="00EE3789"/>
    <w:rsid w:val="00EE44B5"/>
    <w:rsid w:val="00EE5045"/>
    <w:rsid w:val="00EE732D"/>
    <w:rsid w:val="00EE7D61"/>
    <w:rsid w:val="00EF00EA"/>
    <w:rsid w:val="00EF0235"/>
    <w:rsid w:val="00EF0289"/>
    <w:rsid w:val="00EF045B"/>
    <w:rsid w:val="00EF2EEF"/>
    <w:rsid w:val="00EF69D9"/>
    <w:rsid w:val="00F03692"/>
    <w:rsid w:val="00F05159"/>
    <w:rsid w:val="00F06E66"/>
    <w:rsid w:val="00F07F9C"/>
    <w:rsid w:val="00F10483"/>
    <w:rsid w:val="00F10703"/>
    <w:rsid w:val="00F13220"/>
    <w:rsid w:val="00F14171"/>
    <w:rsid w:val="00F15B75"/>
    <w:rsid w:val="00F17434"/>
    <w:rsid w:val="00F20A2E"/>
    <w:rsid w:val="00F20E51"/>
    <w:rsid w:val="00F22443"/>
    <w:rsid w:val="00F23587"/>
    <w:rsid w:val="00F23B4B"/>
    <w:rsid w:val="00F2640C"/>
    <w:rsid w:val="00F264C3"/>
    <w:rsid w:val="00F30550"/>
    <w:rsid w:val="00F31C80"/>
    <w:rsid w:val="00F337A0"/>
    <w:rsid w:val="00F36592"/>
    <w:rsid w:val="00F365F9"/>
    <w:rsid w:val="00F366C8"/>
    <w:rsid w:val="00F402DE"/>
    <w:rsid w:val="00F425FC"/>
    <w:rsid w:val="00F46D07"/>
    <w:rsid w:val="00F47EF7"/>
    <w:rsid w:val="00F504D0"/>
    <w:rsid w:val="00F50D4E"/>
    <w:rsid w:val="00F513CF"/>
    <w:rsid w:val="00F52A57"/>
    <w:rsid w:val="00F53F19"/>
    <w:rsid w:val="00F55C06"/>
    <w:rsid w:val="00F563B1"/>
    <w:rsid w:val="00F605F4"/>
    <w:rsid w:val="00F60E8D"/>
    <w:rsid w:val="00F64504"/>
    <w:rsid w:val="00F64F21"/>
    <w:rsid w:val="00F70457"/>
    <w:rsid w:val="00F7072C"/>
    <w:rsid w:val="00F70EB0"/>
    <w:rsid w:val="00F71373"/>
    <w:rsid w:val="00F714E5"/>
    <w:rsid w:val="00F7154E"/>
    <w:rsid w:val="00F7170D"/>
    <w:rsid w:val="00F7174C"/>
    <w:rsid w:val="00F737D0"/>
    <w:rsid w:val="00F75E2A"/>
    <w:rsid w:val="00F76A29"/>
    <w:rsid w:val="00F82212"/>
    <w:rsid w:val="00F8294A"/>
    <w:rsid w:val="00F84A0E"/>
    <w:rsid w:val="00F86039"/>
    <w:rsid w:val="00F87880"/>
    <w:rsid w:val="00F905C8"/>
    <w:rsid w:val="00F90651"/>
    <w:rsid w:val="00F906D6"/>
    <w:rsid w:val="00F91124"/>
    <w:rsid w:val="00F91A17"/>
    <w:rsid w:val="00F91FD6"/>
    <w:rsid w:val="00F922E4"/>
    <w:rsid w:val="00F9254A"/>
    <w:rsid w:val="00F92A66"/>
    <w:rsid w:val="00F934A6"/>
    <w:rsid w:val="00F93EA0"/>
    <w:rsid w:val="00F95EBB"/>
    <w:rsid w:val="00F963A2"/>
    <w:rsid w:val="00F96494"/>
    <w:rsid w:val="00F97014"/>
    <w:rsid w:val="00F97932"/>
    <w:rsid w:val="00F97BFD"/>
    <w:rsid w:val="00FA03E3"/>
    <w:rsid w:val="00FA127A"/>
    <w:rsid w:val="00FA321A"/>
    <w:rsid w:val="00FA46DF"/>
    <w:rsid w:val="00FA4746"/>
    <w:rsid w:val="00FA4B6F"/>
    <w:rsid w:val="00FA53E5"/>
    <w:rsid w:val="00FA571F"/>
    <w:rsid w:val="00FA698B"/>
    <w:rsid w:val="00FA714A"/>
    <w:rsid w:val="00FA7A27"/>
    <w:rsid w:val="00FB0429"/>
    <w:rsid w:val="00FB2233"/>
    <w:rsid w:val="00FB364A"/>
    <w:rsid w:val="00FB3825"/>
    <w:rsid w:val="00FB4E35"/>
    <w:rsid w:val="00FB568B"/>
    <w:rsid w:val="00FB7389"/>
    <w:rsid w:val="00FC0D5B"/>
    <w:rsid w:val="00FC1023"/>
    <w:rsid w:val="00FC1E0C"/>
    <w:rsid w:val="00FC51C3"/>
    <w:rsid w:val="00FC548F"/>
    <w:rsid w:val="00FC553A"/>
    <w:rsid w:val="00FC5760"/>
    <w:rsid w:val="00FC7850"/>
    <w:rsid w:val="00FC7CE0"/>
    <w:rsid w:val="00FD060D"/>
    <w:rsid w:val="00FD07D6"/>
    <w:rsid w:val="00FD1921"/>
    <w:rsid w:val="00FD2E65"/>
    <w:rsid w:val="00FD333C"/>
    <w:rsid w:val="00FD6405"/>
    <w:rsid w:val="00FD7471"/>
    <w:rsid w:val="00FE0A99"/>
    <w:rsid w:val="00FE0BC5"/>
    <w:rsid w:val="00FE6D11"/>
    <w:rsid w:val="00FE6F2C"/>
    <w:rsid w:val="00FF1072"/>
    <w:rsid w:val="00FF13A5"/>
    <w:rsid w:val="00FF2DEF"/>
    <w:rsid w:val="00FF2DF5"/>
    <w:rsid w:val="00FF4CC1"/>
    <w:rsid w:val="00FF746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
    <w:name w:val="heading 2"/>
    <w:aliases w:val="H2,Заголовок 2 Знак"/>
    <w:basedOn w:val="a"/>
    <w:next w:val="a"/>
    <w:qFormat/>
    <w:rsid w:val="0095023D"/>
    <w:pPr>
      <w:keepNext/>
      <w:jc w:val="center"/>
      <w:outlineLvl w:val="1"/>
    </w:pPr>
    <w:rPr>
      <w:sz w:val="30"/>
      <w:szCs w:val="20"/>
    </w:rPr>
  </w:style>
  <w:style w:type="paragraph" w:styleId="3">
    <w:name w:val="heading 3"/>
    <w:basedOn w:val="a"/>
    <w:next w:val="a"/>
    <w:qFormat/>
    <w:rsid w:val="0095023D"/>
    <w:pPr>
      <w:keepNext/>
      <w:numPr>
        <w:ilvl w:val="2"/>
        <w:numId w:val="1"/>
      </w:numPr>
      <w:spacing w:before="240"/>
      <w:outlineLvl w:val="2"/>
    </w:pPr>
    <w:rPr>
      <w:rFonts w:ascii="Arial" w:hAnsi="Arial"/>
      <w:b/>
      <w:szCs w:val="20"/>
    </w:rPr>
  </w:style>
  <w:style w:type="paragraph" w:styleId="4">
    <w:name w:val="heading 4"/>
    <w:basedOn w:val="a"/>
    <w:next w:val="a"/>
    <w:qFormat/>
    <w:rsid w:val="0095023D"/>
    <w:pPr>
      <w:keepNext/>
      <w:numPr>
        <w:ilvl w:val="3"/>
        <w:numId w:val="1"/>
      </w:numPr>
      <w:spacing w:before="240"/>
      <w:outlineLvl w:val="3"/>
    </w:pPr>
    <w:rPr>
      <w:rFonts w:ascii="Arial" w:hAnsi="Arial"/>
      <w:szCs w:val="20"/>
    </w:rPr>
  </w:style>
  <w:style w:type="paragraph" w:styleId="50">
    <w:name w:val="heading 5"/>
    <w:basedOn w:val="a"/>
    <w:next w:val="a"/>
    <w:qFormat/>
    <w:rsid w:val="0095023D"/>
    <w:pPr>
      <w:numPr>
        <w:ilvl w:val="4"/>
        <w:numId w:val="1"/>
      </w:numPr>
      <w:spacing w:before="240"/>
      <w:outlineLvl w:val="4"/>
    </w:pPr>
    <w:rPr>
      <w:sz w:val="22"/>
      <w:szCs w:val="20"/>
    </w:rPr>
  </w:style>
  <w:style w:type="paragraph" w:styleId="6">
    <w:name w:val="heading 6"/>
    <w:basedOn w:val="a"/>
    <w:next w:val="a"/>
    <w:qFormat/>
    <w:rsid w:val="0095023D"/>
    <w:pPr>
      <w:numPr>
        <w:ilvl w:val="5"/>
        <w:numId w:val="1"/>
      </w:numPr>
      <w:spacing w:before="240"/>
      <w:outlineLvl w:val="5"/>
    </w:pPr>
    <w:rPr>
      <w:i/>
      <w:sz w:val="22"/>
      <w:szCs w:val="20"/>
    </w:rPr>
  </w:style>
  <w:style w:type="paragraph" w:styleId="7">
    <w:name w:val="heading 7"/>
    <w:basedOn w:val="a"/>
    <w:next w:val="a"/>
    <w:qFormat/>
    <w:rsid w:val="0095023D"/>
    <w:pPr>
      <w:numPr>
        <w:ilvl w:val="6"/>
        <w:numId w:val="1"/>
      </w:numPr>
      <w:spacing w:before="240"/>
      <w:outlineLvl w:val="6"/>
    </w:pPr>
    <w:rPr>
      <w:rFonts w:ascii="Arial" w:hAnsi="Arial"/>
      <w:sz w:val="20"/>
      <w:szCs w:val="20"/>
    </w:rPr>
  </w:style>
  <w:style w:type="paragraph" w:styleId="8">
    <w:name w:val="heading 8"/>
    <w:basedOn w:val="a"/>
    <w:next w:val="a"/>
    <w:qFormat/>
    <w:rsid w:val="0095023D"/>
    <w:pPr>
      <w:numPr>
        <w:ilvl w:val="7"/>
        <w:numId w:val="1"/>
      </w:numPr>
      <w:spacing w:before="240"/>
      <w:outlineLvl w:val="7"/>
    </w:pPr>
    <w:rPr>
      <w:rFonts w:ascii="Arial" w:hAnsi="Arial"/>
      <w:i/>
      <w:sz w:val="20"/>
      <w:szCs w:val="20"/>
    </w:rPr>
  </w:style>
  <w:style w:type="paragraph" w:styleId="9">
    <w:name w:val="heading 9"/>
    <w:basedOn w:val="a"/>
    <w:next w:val="a"/>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0">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rsid w:val="0095023D"/>
    <w:rPr>
      <w:color w:val="0000FF"/>
      <w:u w:val="single"/>
    </w:rPr>
  </w:style>
  <w:style w:type="character" w:styleId="a4">
    <w:name w:val="FollowedHyperlink"/>
    <w:rsid w:val="0095023D"/>
    <w:rPr>
      <w:color w:val="800080"/>
      <w:u w:val="single"/>
    </w:rPr>
  </w:style>
  <w:style w:type="paragraph" w:styleId="HTML">
    <w:name w:val="HTML Preformatted"/>
    <w:basedOn w:val="a"/>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1">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uiPriority w:val="99"/>
    <w:rsid w:val="0095023D"/>
    <w:pPr>
      <w:tabs>
        <w:tab w:val="center" w:pos="4153"/>
        <w:tab w:val="right" w:pos="8306"/>
      </w:tabs>
      <w:spacing w:before="120" w:after="120"/>
    </w:pPr>
    <w:rPr>
      <w:rFonts w:ascii="Arial" w:hAnsi="Arial"/>
      <w:noProof/>
      <w:szCs w:val="20"/>
    </w:rPr>
  </w:style>
  <w:style w:type="paragraph" w:styleId="a7">
    <w:name w:val="footer"/>
    <w:basedOn w:val="a"/>
    <w:rsid w:val="0095023D"/>
    <w:pPr>
      <w:tabs>
        <w:tab w:val="center" w:pos="4153"/>
        <w:tab w:val="right" w:pos="8306"/>
      </w:tabs>
    </w:pPr>
    <w:rPr>
      <w:noProof/>
      <w:szCs w:val="20"/>
    </w:rPr>
  </w:style>
  <w:style w:type="paragraph" w:styleId="a8">
    <w:name w:val="envelope address"/>
    <w:basedOn w:val="a"/>
    <w:rsid w:val="0095023D"/>
    <w:pPr>
      <w:framePr w:w="7920" w:h="1980" w:hSpace="180" w:wrap="auto" w:hAnchor="page" w:xAlign="center" w:yAlign="bottom"/>
      <w:ind w:left="2880"/>
    </w:pPr>
    <w:rPr>
      <w:rFonts w:ascii="Arial" w:hAnsi="Arial" w:cs="Arial"/>
    </w:rPr>
  </w:style>
  <w:style w:type="paragraph" w:styleId="21">
    <w:name w:val="envelope return"/>
    <w:basedOn w:val="a"/>
    <w:rsid w:val="0095023D"/>
    <w:rPr>
      <w:rFonts w:ascii="Arial" w:hAnsi="Arial" w:cs="Arial"/>
      <w:sz w:val="20"/>
      <w:szCs w:val="20"/>
    </w:rPr>
  </w:style>
  <w:style w:type="paragraph" w:styleId="a9">
    <w:name w:val="List Bullet"/>
    <w:basedOn w:val="a"/>
    <w:autoRedefine/>
    <w:rsid w:val="0095023D"/>
    <w:pPr>
      <w:widowControl w:val="0"/>
      <w:spacing w:after="0"/>
    </w:pPr>
    <w:rPr>
      <w:sz w:val="22"/>
      <w:szCs w:val="22"/>
    </w:rPr>
  </w:style>
  <w:style w:type="paragraph" w:styleId="aa">
    <w:name w:val="List Number"/>
    <w:basedOn w:val="a"/>
    <w:rsid w:val="0095023D"/>
    <w:pPr>
      <w:tabs>
        <w:tab w:val="num" w:pos="360"/>
      </w:tabs>
      <w:ind w:left="360" w:hanging="360"/>
    </w:pPr>
    <w:rPr>
      <w:szCs w:val="20"/>
    </w:rPr>
  </w:style>
  <w:style w:type="paragraph" w:styleId="22">
    <w:name w:val="List Bullet 2"/>
    <w:basedOn w:val="a"/>
    <w:autoRedefine/>
    <w:rsid w:val="00D04063"/>
    <w:pPr>
      <w:spacing w:line="360" w:lineRule="auto"/>
    </w:pPr>
    <w:rPr>
      <w:szCs w:val="20"/>
    </w:rPr>
  </w:style>
  <w:style w:type="paragraph" w:styleId="32">
    <w:name w:val="List Bullet 3"/>
    <w:basedOn w:val="a"/>
    <w:autoRedefine/>
    <w:rsid w:val="0095023D"/>
    <w:pPr>
      <w:tabs>
        <w:tab w:val="num" w:pos="926"/>
      </w:tabs>
      <w:ind w:left="926" w:hanging="360"/>
    </w:pPr>
    <w:rPr>
      <w:szCs w:val="20"/>
    </w:rPr>
  </w:style>
  <w:style w:type="paragraph" w:styleId="40">
    <w:name w:val="List Bullet 4"/>
    <w:basedOn w:val="a"/>
    <w:autoRedefine/>
    <w:rsid w:val="0095023D"/>
    <w:pPr>
      <w:tabs>
        <w:tab w:val="num" w:pos="1209"/>
      </w:tabs>
      <w:ind w:left="1209" w:hanging="360"/>
    </w:pPr>
    <w:rPr>
      <w:szCs w:val="20"/>
    </w:rPr>
  </w:style>
  <w:style w:type="paragraph" w:styleId="51">
    <w:name w:val="List Bullet 5"/>
    <w:basedOn w:val="a"/>
    <w:autoRedefine/>
    <w:rsid w:val="0095023D"/>
    <w:pPr>
      <w:tabs>
        <w:tab w:val="num" w:pos="1492"/>
      </w:tabs>
      <w:ind w:left="1492" w:hanging="360"/>
    </w:pPr>
    <w:rPr>
      <w:szCs w:val="20"/>
    </w:rPr>
  </w:style>
  <w:style w:type="paragraph" w:styleId="23">
    <w:name w:val="List Number 2"/>
    <w:basedOn w:val="a"/>
    <w:rsid w:val="0095023D"/>
    <w:pPr>
      <w:tabs>
        <w:tab w:val="num" w:pos="643"/>
      </w:tabs>
      <w:ind w:left="643" w:hanging="360"/>
    </w:pPr>
    <w:rPr>
      <w:szCs w:val="20"/>
    </w:rPr>
  </w:style>
  <w:style w:type="paragraph" w:styleId="33">
    <w:name w:val="List Number 3"/>
    <w:basedOn w:val="a"/>
    <w:rsid w:val="0095023D"/>
    <w:pPr>
      <w:tabs>
        <w:tab w:val="num" w:pos="360"/>
      </w:tabs>
    </w:pPr>
    <w:rPr>
      <w:szCs w:val="20"/>
    </w:rPr>
  </w:style>
  <w:style w:type="paragraph" w:styleId="41">
    <w:name w:val="List Number 4"/>
    <w:basedOn w:val="a"/>
    <w:rsid w:val="0095023D"/>
    <w:pPr>
      <w:tabs>
        <w:tab w:val="num" w:pos="1209"/>
      </w:tabs>
      <w:ind w:left="1209" w:hanging="360"/>
    </w:pPr>
    <w:rPr>
      <w:szCs w:val="20"/>
    </w:rPr>
  </w:style>
  <w:style w:type="paragraph" w:styleId="52">
    <w:name w:val="List Number 5"/>
    <w:basedOn w:val="a"/>
    <w:rsid w:val="0095023D"/>
    <w:pPr>
      <w:tabs>
        <w:tab w:val="num" w:pos="1492"/>
      </w:tabs>
      <w:ind w:left="1492" w:hanging="360"/>
    </w:pPr>
    <w:rPr>
      <w:szCs w:val="20"/>
    </w:rPr>
  </w:style>
  <w:style w:type="paragraph" w:styleId="ab">
    <w:name w:val="Title"/>
    <w:basedOn w:val="a"/>
    <w:link w:val="ac"/>
    <w:qFormat/>
    <w:rsid w:val="0095023D"/>
    <w:pPr>
      <w:spacing w:before="240"/>
      <w:jc w:val="center"/>
      <w:outlineLvl w:val="0"/>
    </w:pPr>
    <w:rPr>
      <w:rFonts w:ascii="Arial" w:hAnsi="Arial"/>
      <w:b/>
      <w:kern w:val="28"/>
      <w:sz w:val="32"/>
      <w:szCs w:val="20"/>
    </w:rPr>
  </w:style>
  <w:style w:type="paragraph" w:styleId="ad">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rsid w:val="0095023D"/>
    <w:pPr>
      <w:spacing w:after="120"/>
    </w:pPr>
    <w:rPr>
      <w:szCs w:val="20"/>
    </w:rPr>
  </w:style>
  <w:style w:type="paragraph" w:styleId="ae">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rsid w:val="0095023D"/>
    <w:pPr>
      <w:spacing w:before="60" w:after="0"/>
      <w:ind w:firstLine="851"/>
    </w:pPr>
    <w:rPr>
      <w:szCs w:val="20"/>
    </w:rPr>
  </w:style>
  <w:style w:type="paragraph" w:styleId="af">
    <w:name w:val="Date"/>
    <w:basedOn w:val="a"/>
    <w:next w:val="a"/>
    <w:link w:val="af0"/>
    <w:rsid w:val="0095023D"/>
    <w:rPr>
      <w:szCs w:val="20"/>
    </w:rPr>
  </w:style>
  <w:style w:type="paragraph" w:styleId="24">
    <w:name w:val="Body Text 2"/>
    <w:basedOn w:val="a"/>
    <w:rsid w:val="0095023D"/>
    <w:pPr>
      <w:tabs>
        <w:tab w:val="num" w:pos="2167"/>
      </w:tabs>
      <w:ind w:left="2167" w:hanging="567"/>
    </w:pPr>
    <w:rPr>
      <w:szCs w:val="20"/>
    </w:rPr>
  </w:style>
  <w:style w:type="paragraph" w:styleId="34">
    <w:name w:val="Body Text 3"/>
    <w:basedOn w:val="a"/>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1">
    <w:name w:val="Знак Знак"/>
    <w:aliases w:val=" Знак Знак Знак1,Знак Знак Знак1"/>
    <w:locked/>
    <w:rsid w:val="0095023D"/>
    <w:rPr>
      <w:sz w:val="24"/>
      <w:lang w:val="ru-RU" w:eastAsia="ru-RU" w:bidi="ar-SA"/>
    </w:rPr>
  </w:style>
  <w:style w:type="paragraph" w:styleId="25">
    <w:name w:val="Body Text Indent 2"/>
    <w:aliases w:val="Знак, Знак"/>
    <w:basedOn w:val="a"/>
    <w:link w:val="26"/>
    <w:rsid w:val="0095023D"/>
    <w:pPr>
      <w:spacing w:after="120" w:line="480" w:lineRule="auto"/>
      <w:ind w:left="283"/>
    </w:pPr>
    <w:rPr>
      <w:szCs w:val="20"/>
    </w:rPr>
  </w:style>
  <w:style w:type="paragraph" w:styleId="35">
    <w:name w:val="Body Text Indent 3"/>
    <w:basedOn w:val="a"/>
    <w:link w:val="36"/>
    <w:rsid w:val="0095023D"/>
    <w:pPr>
      <w:spacing w:after="120"/>
      <w:ind w:left="283"/>
    </w:pPr>
    <w:rPr>
      <w:sz w:val="16"/>
      <w:szCs w:val="20"/>
    </w:rPr>
  </w:style>
  <w:style w:type="paragraph" w:styleId="af2">
    <w:name w:val="Plain Text"/>
    <w:basedOn w:val="a"/>
    <w:rsid w:val="0095023D"/>
    <w:pPr>
      <w:spacing w:after="0"/>
      <w:jc w:val="left"/>
    </w:pPr>
    <w:rPr>
      <w:rFonts w:ascii="Courier New" w:hAnsi="Courier New" w:cs="Courier New"/>
      <w:sz w:val="20"/>
      <w:szCs w:val="20"/>
    </w:rPr>
  </w:style>
  <w:style w:type="paragraph" w:customStyle="1" w:styleId="ConsNormal">
    <w:name w:val="ConsNormal"/>
    <w:link w:val="ConsNormal1"/>
    <w:semiHidden/>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2">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7">
    <w:name w:val="Стиль2"/>
    <w:basedOn w:val="23"/>
    <w:rsid w:val="0095023D"/>
    <w:pPr>
      <w:keepNext/>
      <w:keepLines/>
      <w:widowControl w:val="0"/>
      <w:suppressLineNumbers/>
      <w:tabs>
        <w:tab w:val="clear" w:pos="643"/>
        <w:tab w:val="num" w:pos="576"/>
      </w:tabs>
      <w:suppressAutoHyphens/>
      <w:ind w:left="576" w:hanging="576"/>
    </w:pPr>
    <w:rPr>
      <w:b/>
    </w:rPr>
  </w:style>
  <w:style w:type="character" w:customStyle="1" w:styleId="37">
    <w:name w:val="Стиль3 Знак Знак"/>
    <w:locked/>
    <w:rsid w:val="0095023D"/>
    <w:rPr>
      <w:sz w:val="24"/>
      <w:lang w:val="ru-RU" w:eastAsia="ru-RU" w:bidi="ar-SA"/>
    </w:rPr>
  </w:style>
  <w:style w:type="paragraph" w:customStyle="1" w:styleId="38">
    <w:name w:val="Стиль3 Знак"/>
    <w:basedOn w:val="25"/>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9">
    <w:name w:val="Стиль3"/>
    <w:basedOn w:val="25"/>
    <w:rsid w:val="0095023D"/>
    <w:pPr>
      <w:widowControl w:val="0"/>
      <w:tabs>
        <w:tab w:val="num" w:pos="1307"/>
      </w:tabs>
      <w:adjustRightInd w:val="0"/>
      <w:spacing w:after="0" w:line="240" w:lineRule="auto"/>
      <w:ind w:left="1080"/>
    </w:pPr>
  </w:style>
  <w:style w:type="paragraph" w:customStyle="1" w:styleId="af3">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4">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5">
    <w:name w:val="Пункт Знак Знак"/>
    <w:locked/>
    <w:rsid w:val="0095023D"/>
    <w:rPr>
      <w:sz w:val="28"/>
      <w:lang w:val="ru-RU" w:eastAsia="ru-RU" w:bidi="ar-SA"/>
    </w:rPr>
  </w:style>
  <w:style w:type="paragraph" w:customStyle="1" w:styleId="af6">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7">
    <w:name w:val="Пункт"/>
    <w:basedOn w:val="a"/>
    <w:link w:val="13"/>
    <w:rsid w:val="0095023D"/>
    <w:pPr>
      <w:tabs>
        <w:tab w:val="num" w:pos="1620"/>
      </w:tabs>
      <w:spacing w:after="0"/>
      <w:ind w:left="1044" w:hanging="504"/>
    </w:pPr>
    <w:rPr>
      <w:szCs w:val="28"/>
    </w:rPr>
  </w:style>
  <w:style w:type="paragraph" w:customStyle="1" w:styleId="af8">
    <w:name w:val="Подпункт"/>
    <w:basedOn w:val="af7"/>
    <w:rsid w:val="0095023D"/>
    <w:pPr>
      <w:tabs>
        <w:tab w:val="clear" w:pos="1620"/>
        <w:tab w:val="num" w:pos="2700"/>
      </w:tabs>
      <w:ind w:left="1908" w:hanging="648"/>
    </w:pPr>
  </w:style>
  <w:style w:type="character" w:styleId="af9">
    <w:name w:val="page number"/>
    <w:rsid w:val="0095023D"/>
    <w:rPr>
      <w:rFonts w:ascii="Times New Roman" w:hAnsi="Times New Roman" w:cs="Times New Roman" w:hint="default"/>
    </w:rPr>
  </w:style>
  <w:style w:type="character" w:customStyle="1" w:styleId="afa">
    <w:name w:val="Основной шрифт"/>
    <w:semiHidden/>
    <w:rsid w:val="0095023D"/>
  </w:style>
  <w:style w:type="character" w:customStyle="1" w:styleId="14">
    <w:name w:val="Заголовок 1 Знак"/>
    <w:rsid w:val="0095023D"/>
    <w:rPr>
      <w:b/>
      <w:bCs w:val="0"/>
      <w:kern w:val="28"/>
      <w:sz w:val="36"/>
      <w:lang w:val="ru-RU" w:eastAsia="ru-RU" w:bidi="ar-SA"/>
    </w:rPr>
  </w:style>
  <w:style w:type="character" w:customStyle="1" w:styleId="afb">
    <w:name w:val="Знак Знак Знак"/>
    <w:rsid w:val="0095023D"/>
    <w:rPr>
      <w:sz w:val="24"/>
      <w:lang w:val="ru-RU" w:eastAsia="ru-RU" w:bidi="ar-SA"/>
    </w:rPr>
  </w:style>
  <w:style w:type="character" w:customStyle="1" w:styleId="afc">
    <w:name w:val="текст Знак"/>
    <w:aliases w:val="Основной текст с отступом Знак Знак Знак"/>
    <w:rsid w:val="0095023D"/>
    <w:rPr>
      <w:sz w:val="24"/>
      <w:lang w:val="ru-RU" w:eastAsia="ru-RU" w:bidi="ar-SA"/>
    </w:rPr>
  </w:style>
  <w:style w:type="paragraph" w:styleId="afd">
    <w:name w:val="Subtitle"/>
    <w:basedOn w:val="a"/>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2"/>
    <w:rsid w:val="0095023D"/>
    <w:pPr>
      <w:jc w:val="center"/>
    </w:pPr>
    <w:rPr>
      <w:rFonts w:ascii="Times New Roman" w:hAnsi="Times New Roman"/>
      <w:bCs/>
      <w:sz w:val="24"/>
    </w:rPr>
  </w:style>
  <w:style w:type="paragraph" w:styleId="afe">
    <w:name w:val="Balloon Text"/>
    <w:basedOn w:val="a"/>
    <w:semiHidden/>
    <w:rsid w:val="0095023D"/>
    <w:pPr>
      <w:spacing w:after="0"/>
      <w:jc w:val="left"/>
    </w:pPr>
    <w:rPr>
      <w:rFonts w:ascii="Tahoma" w:hAnsi="Tahoma" w:cs="Tahoma"/>
      <w:sz w:val="16"/>
      <w:szCs w:val="16"/>
    </w:rPr>
  </w:style>
  <w:style w:type="paragraph" w:styleId="42">
    <w:name w:val="toc 4"/>
    <w:basedOn w:val="a"/>
    <w:next w:val="a"/>
    <w:autoRedefine/>
    <w:uiPriority w:val="39"/>
    <w:rsid w:val="0095023D"/>
    <w:pPr>
      <w:spacing w:after="0"/>
      <w:ind w:left="480"/>
      <w:jc w:val="left"/>
    </w:pPr>
    <w:rPr>
      <w:sz w:val="20"/>
      <w:szCs w:val="20"/>
    </w:rPr>
  </w:style>
  <w:style w:type="paragraph" w:styleId="53">
    <w:name w:val="toc 5"/>
    <w:basedOn w:val="a"/>
    <w:next w:val="a"/>
    <w:autoRedefine/>
    <w:uiPriority w:val="39"/>
    <w:rsid w:val="0095023D"/>
    <w:pPr>
      <w:spacing w:after="0"/>
      <w:ind w:left="720"/>
      <w:jc w:val="left"/>
    </w:pPr>
    <w:rPr>
      <w:sz w:val="20"/>
      <w:szCs w:val="20"/>
    </w:rPr>
  </w:style>
  <w:style w:type="paragraph" w:styleId="60">
    <w:name w:val="toc 6"/>
    <w:basedOn w:val="a"/>
    <w:next w:val="a"/>
    <w:autoRedefine/>
    <w:uiPriority w:val="39"/>
    <w:rsid w:val="0095023D"/>
    <w:pPr>
      <w:spacing w:after="0"/>
      <w:ind w:left="960"/>
      <w:jc w:val="left"/>
    </w:pPr>
    <w:rPr>
      <w:sz w:val="20"/>
      <w:szCs w:val="20"/>
    </w:rPr>
  </w:style>
  <w:style w:type="paragraph" w:styleId="70">
    <w:name w:val="toc 7"/>
    <w:basedOn w:val="a"/>
    <w:next w:val="a"/>
    <w:autoRedefine/>
    <w:uiPriority w:val="39"/>
    <w:rsid w:val="0095023D"/>
    <w:pPr>
      <w:spacing w:after="0"/>
      <w:ind w:left="1200"/>
      <w:jc w:val="left"/>
    </w:pPr>
    <w:rPr>
      <w:sz w:val="20"/>
      <w:szCs w:val="20"/>
    </w:rPr>
  </w:style>
  <w:style w:type="paragraph" w:styleId="80">
    <w:name w:val="toc 8"/>
    <w:basedOn w:val="a"/>
    <w:next w:val="a"/>
    <w:autoRedefine/>
    <w:uiPriority w:val="39"/>
    <w:rsid w:val="0095023D"/>
    <w:pPr>
      <w:spacing w:after="0"/>
      <w:ind w:left="1440"/>
      <w:jc w:val="left"/>
    </w:pPr>
    <w:rPr>
      <w:sz w:val="20"/>
      <w:szCs w:val="20"/>
    </w:rPr>
  </w:style>
  <w:style w:type="paragraph" w:styleId="90">
    <w:name w:val="toc 9"/>
    <w:basedOn w:val="a"/>
    <w:next w:val="a"/>
    <w:autoRedefine/>
    <w:uiPriority w:val="39"/>
    <w:rsid w:val="0095023D"/>
    <w:pPr>
      <w:spacing w:after="0"/>
      <w:ind w:left="1680"/>
      <w:jc w:val="left"/>
    </w:pPr>
    <w:rPr>
      <w:sz w:val="20"/>
      <w:szCs w:val="20"/>
    </w:rPr>
  </w:style>
  <w:style w:type="paragraph" w:customStyle="1" w:styleId="28">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f">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9">
    <w:name w:val="Знак Знак Знак2 Знак"/>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0">
    <w:name w:val="footnote text"/>
    <w:basedOn w:val="a"/>
    <w:link w:val="aff1"/>
    <w:rsid w:val="0095023D"/>
    <w:rPr>
      <w:sz w:val="20"/>
      <w:szCs w:val="20"/>
    </w:rPr>
  </w:style>
  <w:style w:type="character" w:customStyle="1" w:styleId="aff1">
    <w:name w:val="Текст сноски Знак"/>
    <w:link w:val="aff0"/>
    <w:rsid w:val="00D31C9B"/>
    <w:rPr>
      <w:lang w:val="ru-RU" w:eastAsia="ru-RU" w:bidi="ar-SA"/>
    </w:rPr>
  </w:style>
  <w:style w:type="character" w:styleId="aff2">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3">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a">
    <w:name w:val="Знак2"/>
    <w:basedOn w:val="a"/>
    <w:rsid w:val="00ED7C1E"/>
    <w:pPr>
      <w:widowControl w:val="0"/>
      <w:adjustRightInd w:val="0"/>
      <w:spacing w:after="160" w:line="240" w:lineRule="exact"/>
      <w:jc w:val="right"/>
    </w:pPr>
    <w:rPr>
      <w:sz w:val="20"/>
      <w:szCs w:val="20"/>
      <w:lang w:val="en-GB" w:eastAsia="en-US"/>
    </w:rPr>
  </w:style>
  <w:style w:type="paragraph" w:styleId="aff4">
    <w:name w:val="Normal (Web)"/>
    <w:basedOn w:val="a"/>
    <w:rsid w:val="00E05B8D"/>
    <w:pPr>
      <w:spacing w:before="100" w:beforeAutospacing="1" w:after="100" w:afterAutospacing="1"/>
      <w:jc w:val="left"/>
    </w:pPr>
  </w:style>
  <w:style w:type="paragraph" w:styleId="aff5">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0">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5">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b">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6">
    <w:name w:val="Маркированный 1"/>
    <w:basedOn w:val="a"/>
    <w:rsid w:val="00E05B8D"/>
    <w:pPr>
      <w:spacing w:after="120" w:line="360" w:lineRule="auto"/>
      <w:ind w:left="1068" w:hanging="360"/>
    </w:pPr>
    <w:rPr>
      <w:sz w:val="22"/>
      <w:szCs w:val="20"/>
    </w:rPr>
  </w:style>
  <w:style w:type="paragraph" w:customStyle="1" w:styleId="211">
    <w:name w:val="Заголовок 21"/>
    <w:basedOn w:val="15"/>
    <w:next w:val="15"/>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6">
    <w:name w:val="annotation reference"/>
    <w:rsid w:val="00752136"/>
    <w:rPr>
      <w:sz w:val="16"/>
      <w:szCs w:val="16"/>
    </w:rPr>
  </w:style>
  <w:style w:type="paragraph" w:styleId="aff7">
    <w:name w:val="annotation text"/>
    <w:basedOn w:val="a"/>
    <w:link w:val="aff8"/>
    <w:rsid w:val="00752136"/>
    <w:rPr>
      <w:sz w:val="20"/>
      <w:szCs w:val="20"/>
    </w:rPr>
  </w:style>
  <w:style w:type="character" w:customStyle="1" w:styleId="aff8">
    <w:name w:val="Текст примечания Знак"/>
    <w:basedOn w:val="a0"/>
    <w:link w:val="aff7"/>
    <w:rsid w:val="00752136"/>
  </w:style>
  <w:style w:type="paragraph" w:styleId="aff9">
    <w:name w:val="annotation subject"/>
    <w:basedOn w:val="aff7"/>
    <w:next w:val="aff7"/>
    <w:link w:val="affa"/>
    <w:rsid w:val="00752136"/>
    <w:rPr>
      <w:b/>
      <w:bCs/>
    </w:rPr>
  </w:style>
  <w:style w:type="character" w:customStyle="1" w:styleId="affa">
    <w:name w:val="Тема примечания Знак"/>
    <w:link w:val="aff9"/>
    <w:rsid w:val="00752136"/>
    <w:rPr>
      <w:b/>
      <w:bCs/>
    </w:rPr>
  </w:style>
  <w:style w:type="paragraph" w:customStyle="1" w:styleId="affb">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3">
    <w:name w:val="Пункт Знак1"/>
    <w:link w:val="af7"/>
    <w:locked/>
    <w:rsid w:val="005D7637"/>
    <w:rPr>
      <w:sz w:val="24"/>
      <w:szCs w:val="28"/>
      <w:lang w:val="ru-RU" w:eastAsia="ru-RU" w:bidi="ar-SA"/>
    </w:rPr>
  </w:style>
  <w:style w:type="paragraph" w:customStyle="1" w:styleId="affc">
    <w:name w:val="Подподпункт"/>
    <w:basedOn w:val="af8"/>
    <w:rsid w:val="00A65EF3"/>
    <w:pPr>
      <w:tabs>
        <w:tab w:val="clear" w:pos="2700"/>
        <w:tab w:val="num" w:pos="1701"/>
      </w:tabs>
      <w:spacing w:line="360" w:lineRule="auto"/>
      <w:ind w:left="1701" w:hanging="567"/>
    </w:pPr>
    <w:rPr>
      <w:sz w:val="20"/>
      <w:szCs w:val="20"/>
    </w:rPr>
  </w:style>
  <w:style w:type="paragraph" w:customStyle="1" w:styleId="affd">
    <w:name w:val="Таблица шапка"/>
    <w:basedOn w:val="a"/>
    <w:rsid w:val="00F82212"/>
    <w:pPr>
      <w:keepNext/>
      <w:spacing w:before="40" w:after="40"/>
      <w:ind w:left="57" w:right="57"/>
      <w:jc w:val="left"/>
    </w:pPr>
    <w:rPr>
      <w:sz w:val="22"/>
      <w:szCs w:val="20"/>
    </w:rPr>
  </w:style>
  <w:style w:type="paragraph" w:customStyle="1" w:styleId="affe">
    <w:name w:val="Таблица текст"/>
    <w:basedOn w:val="a"/>
    <w:rsid w:val="00F82212"/>
    <w:pPr>
      <w:spacing w:before="40" w:after="40"/>
      <w:ind w:left="57" w:right="57"/>
      <w:jc w:val="left"/>
    </w:pPr>
    <w:rPr>
      <w:szCs w:val="20"/>
    </w:rPr>
  </w:style>
  <w:style w:type="paragraph" w:customStyle="1" w:styleId="17">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f">
    <w:name w:val="List Paragraph"/>
    <w:basedOn w:val="a"/>
    <w:uiPriority w:val="34"/>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uiPriority w:val="99"/>
    <w:rsid w:val="00777ACD"/>
    <w:rPr>
      <w:rFonts w:ascii="Arial" w:hAnsi="Arial"/>
      <w:noProof/>
      <w:sz w:val="24"/>
    </w:rPr>
  </w:style>
  <w:style w:type="character" w:styleId="afff0">
    <w:name w:val="Book Title"/>
    <w:uiPriority w:val="33"/>
    <w:qFormat/>
    <w:rsid w:val="00610BA5"/>
    <w:rPr>
      <w:b/>
      <w:bCs/>
      <w:smallCaps/>
      <w:spacing w:val="5"/>
    </w:rPr>
  </w:style>
  <w:style w:type="character" w:styleId="afff1">
    <w:name w:val="Intense Reference"/>
    <w:uiPriority w:val="32"/>
    <w:qFormat/>
    <w:rsid w:val="00610BA5"/>
    <w:rPr>
      <w:b/>
      <w:bCs/>
      <w:smallCaps/>
      <w:color w:val="C0504D"/>
      <w:spacing w:val="5"/>
      <w:u w:val="single"/>
    </w:rPr>
  </w:style>
  <w:style w:type="character" w:customStyle="1" w:styleId="36">
    <w:name w:val="Основной текст с отступом 3 Знак"/>
    <w:link w:val="35"/>
    <w:rsid w:val="005D3858"/>
    <w:rPr>
      <w:sz w:val="16"/>
    </w:rPr>
  </w:style>
  <w:style w:type="character" w:customStyle="1" w:styleId="apple-converted-space">
    <w:name w:val="apple-converted-space"/>
    <w:basedOn w:val="a0"/>
    <w:rsid w:val="00D30C70"/>
  </w:style>
  <w:style w:type="paragraph" w:styleId="afff2">
    <w:name w:val="Revision"/>
    <w:hidden/>
    <w:uiPriority w:val="99"/>
    <w:semiHidden/>
    <w:rsid w:val="006011AD"/>
    <w:rPr>
      <w:sz w:val="24"/>
      <w:szCs w:val="24"/>
    </w:rPr>
  </w:style>
  <w:style w:type="numbering" w:customStyle="1" w:styleId="5">
    <w:name w:val="Стиль5"/>
    <w:rsid w:val="00D37984"/>
    <w:pPr>
      <w:numPr>
        <w:numId w:val="4"/>
      </w:numPr>
    </w:pPr>
  </w:style>
  <w:style w:type="character" w:customStyle="1" w:styleId="af0">
    <w:name w:val="Дата Знак"/>
    <w:link w:val="af"/>
    <w:locked/>
    <w:rsid w:val="008B3802"/>
    <w:rPr>
      <w:sz w:val="24"/>
    </w:rPr>
  </w:style>
  <w:style w:type="paragraph" w:styleId="afff3">
    <w:name w:val="endnote text"/>
    <w:basedOn w:val="a"/>
    <w:link w:val="afff4"/>
    <w:uiPriority w:val="99"/>
    <w:rsid w:val="0073100C"/>
    <w:pPr>
      <w:autoSpaceDE w:val="0"/>
      <w:autoSpaceDN w:val="0"/>
      <w:spacing w:after="0"/>
      <w:jc w:val="left"/>
    </w:pPr>
    <w:rPr>
      <w:sz w:val="20"/>
      <w:szCs w:val="20"/>
    </w:rPr>
  </w:style>
  <w:style w:type="character" w:customStyle="1" w:styleId="afff4">
    <w:name w:val="Текст концевой сноски Знак"/>
    <w:basedOn w:val="a0"/>
    <w:link w:val="afff3"/>
    <w:uiPriority w:val="99"/>
    <w:rsid w:val="0073100C"/>
  </w:style>
  <w:style w:type="character" w:styleId="afff5">
    <w:name w:val="endnote reference"/>
    <w:uiPriority w:val="99"/>
    <w:rsid w:val="0073100C"/>
    <w:rPr>
      <w:rFonts w:cs="Times New Roman"/>
      <w:vertAlign w:val="superscript"/>
    </w:rPr>
  </w:style>
  <w:style w:type="paragraph" w:customStyle="1" w:styleId="3a">
    <w:name w:val="Знак Знак3"/>
    <w:basedOn w:val="a"/>
    <w:rsid w:val="00AD22E2"/>
    <w:pPr>
      <w:spacing w:after="160" w:line="240" w:lineRule="exact"/>
      <w:jc w:val="left"/>
    </w:pPr>
    <w:rPr>
      <w:rFonts w:ascii="Verdana" w:hAnsi="Verdana"/>
      <w:color w:val="000000"/>
      <w:lang w:val="en-US" w:eastAsia="en-US"/>
    </w:rPr>
  </w:style>
  <w:style w:type="paragraph" w:customStyle="1" w:styleId="18">
    <w:name w:val="Знак Знак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6">
    <w:name w:val="Основной текст_"/>
    <w:basedOn w:val="a0"/>
    <w:link w:val="61"/>
    <w:rsid w:val="00733149"/>
    <w:rPr>
      <w:i/>
      <w:iCs/>
      <w:sz w:val="23"/>
      <w:szCs w:val="23"/>
      <w:shd w:val="clear" w:color="auto" w:fill="FFFFFF"/>
    </w:rPr>
  </w:style>
  <w:style w:type="character" w:customStyle="1" w:styleId="19">
    <w:name w:val="Основной текст1"/>
    <w:basedOn w:val="afff6"/>
    <w:rsid w:val="00733149"/>
    <w:rPr>
      <w:i/>
      <w:iCs/>
      <w:color w:val="000000"/>
      <w:spacing w:val="0"/>
      <w:w w:val="100"/>
      <w:position w:val="0"/>
      <w:sz w:val="23"/>
      <w:szCs w:val="23"/>
      <w:shd w:val="clear" w:color="auto" w:fill="FFFFFF"/>
      <w:lang w:val="ru-RU" w:eastAsia="ru-RU" w:bidi="ru-RU"/>
    </w:rPr>
  </w:style>
  <w:style w:type="paragraph" w:customStyle="1" w:styleId="61">
    <w:name w:val="Основной текст6"/>
    <w:basedOn w:val="a"/>
    <w:link w:val="afff6"/>
    <w:rsid w:val="00733149"/>
    <w:pPr>
      <w:widowControl w:val="0"/>
      <w:shd w:val="clear" w:color="auto" w:fill="FFFFFF"/>
      <w:spacing w:before="300" w:after="240" w:line="274" w:lineRule="exact"/>
      <w:ind w:hanging="560"/>
    </w:pPr>
    <w:rPr>
      <w:i/>
      <w:iCs/>
      <w:sz w:val="23"/>
      <w:szCs w:val="23"/>
    </w:rPr>
  </w:style>
  <w:style w:type="character" w:customStyle="1" w:styleId="afff7">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8">
    <w:name w:val="Цветовое выделение для Нормальный"/>
    <w:basedOn w:val="a0"/>
    <w:rsid w:val="00D04063"/>
    <w:rPr>
      <w:sz w:val="20"/>
      <w:szCs w:val="20"/>
    </w:rPr>
  </w:style>
  <w:style w:type="character" w:customStyle="1" w:styleId="26">
    <w:name w:val="Основной текст с отступом 2 Знак"/>
    <w:aliases w:val="Знак Знак2, Знак Знак"/>
    <w:link w:val="25"/>
    <w:rsid w:val="005562F8"/>
    <w:rPr>
      <w:sz w:val="24"/>
    </w:rPr>
  </w:style>
  <w:style w:type="paragraph" w:styleId="afff9">
    <w:name w:val="No Spacing"/>
    <w:uiPriority w:val="1"/>
    <w:qFormat/>
    <w:rsid w:val="005562F8"/>
    <w:rPr>
      <w:sz w:val="24"/>
      <w:szCs w:val="24"/>
    </w:rPr>
  </w:style>
  <w:style w:type="table" w:styleId="afffa">
    <w:name w:val="Table Grid"/>
    <w:basedOn w:val="a1"/>
    <w:uiPriority w:val="59"/>
    <w:rsid w:val="00034807"/>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43">
    <w:name w:val="Основной текст4"/>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4">
    <w:name w:val="Основной текст5"/>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b">
    <w:name w:val="Основной текст + Полужирный"/>
    <w:basedOn w:val="afff6"/>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c">
    <w:name w:val="Цветовое выделение"/>
    <w:uiPriority w:val="99"/>
    <w:rsid w:val="003C19CE"/>
    <w:rPr>
      <w:b/>
      <w:bCs/>
      <w:color w:val="000080"/>
    </w:rPr>
  </w:style>
  <w:style w:type="character" w:customStyle="1" w:styleId="afffd">
    <w:name w:val="Гипертекстовая ссылка"/>
    <w:uiPriority w:val="99"/>
    <w:rsid w:val="003C19CE"/>
    <w:rPr>
      <w:b/>
      <w:bCs/>
      <w:color w:val="008000"/>
    </w:rPr>
  </w:style>
  <w:style w:type="paragraph" w:customStyle="1" w:styleId="afffe">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character" w:customStyle="1" w:styleId="ac">
    <w:name w:val="Название Знак"/>
    <w:link w:val="ab"/>
    <w:rsid w:val="008333BB"/>
    <w:rPr>
      <w:rFonts w:ascii="Arial" w:hAnsi="Arial"/>
      <w:b/>
      <w:kern w:val="28"/>
      <w:sz w:val="32"/>
    </w:rPr>
  </w:style>
  <w:style w:type="paragraph" w:customStyle="1" w:styleId="P3">
    <w:name w:val="P3"/>
    <w:basedOn w:val="a"/>
    <w:hidden/>
    <w:rsid w:val="0091234C"/>
    <w:pPr>
      <w:widowControl w:val="0"/>
      <w:adjustRightInd w:val="0"/>
      <w:spacing w:after="0"/>
      <w:jc w:val="left"/>
    </w:pPr>
    <w:rPr>
      <w:rFonts w:cs="Tahoma"/>
      <w:szCs w:val="20"/>
    </w:rPr>
  </w:style>
</w:styles>
</file>

<file path=word/webSettings.xml><?xml version="1.0" encoding="utf-8"?>
<w:webSettings xmlns:r="http://schemas.openxmlformats.org/officeDocument/2006/relationships" xmlns:w="http://schemas.openxmlformats.org/wordprocessingml/2006/main">
  <w:divs>
    <w:div w:id="98111190">
      <w:bodyDiv w:val="1"/>
      <w:marLeft w:val="0"/>
      <w:marRight w:val="0"/>
      <w:marTop w:val="0"/>
      <w:marBottom w:val="0"/>
      <w:divBdr>
        <w:top w:val="none" w:sz="0" w:space="0" w:color="auto"/>
        <w:left w:val="none" w:sz="0" w:space="0" w:color="auto"/>
        <w:bottom w:val="none" w:sz="0" w:space="0" w:color="auto"/>
        <w:right w:val="none" w:sz="0" w:space="0" w:color="auto"/>
      </w:divBdr>
    </w:div>
    <w:div w:id="180559151">
      <w:bodyDiv w:val="1"/>
      <w:marLeft w:val="0"/>
      <w:marRight w:val="0"/>
      <w:marTop w:val="0"/>
      <w:marBottom w:val="0"/>
      <w:divBdr>
        <w:top w:val="none" w:sz="0" w:space="0" w:color="auto"/>
        <w:left w:val="none" w:sz="0" w:space="0" w:color="auto"/>
        <w:bottom w:val="none" w:sz="0" w:space="0" w:color="auto"/>
        <w:right w:val="none" w:sz="0" w:space="0" w:color="auto"/>
      </w:divBdr>
    </w:div>
    <w:div w:id="366223056">
      <w:bodyDiv w:val="1"/>
      <w:marLeft w:val="0"/>
      <w:marRight w:val="0"/>
      <w:marTop w:val="0"/>
      <w:marBottom w:val="0"/>
      <w:divBdr>
        <w:top w:val="none" w:sz="0" w:space="0" w:color="auto"/>
        <w:left w:val="none" w:sz="0" w:space="0" w:color="auto"/>
        <w:bottom w:val="none" w:sz="0" w:space="0" w:color="auto"/>
        <w:right w:val="none" w:sz="0" w:space="0" w:color="auto"/>
      </w:divBdr>
    </w:div>
    <w:div w:id="584846076">
      <w:bodyDiv w:val="1"/>
      <w:marLeft w:val="0"/>
      <w:marRight w:val="0"/>
      <w:marTop w:val="0"/>
      <w:marBottom w:val="0"/>
      <w:divBdr>
        <w:top w:val="none" w:sz="0" w:space="0" w:color="auto"/>
        <w:left w:val="none" w:sz="0" w:space="0" w:color="auto"/>
        <w:bottom w:val="none" w:sz="0" w:space="0" w:color="auto"/>
        <w:right w:val="none" w:sz="0" w:space="0" w:color="auto"/>
      </w:divBdr>
    </w:div>
    <w:div w:id="844707074">
      <w:bodyDiv w:val="1"/>
      <w:marLeft w:val="0"/>
      <w:marRight w:val="0"/>
      <w:marTop w:val="0"/>
      <w:marBottom w:val="0"/>
      <w:divBdr>
        <w:top w:val="none" w:sz="0" w:space="0" w:color="auto"/>
        <w:left w:val="none" w:sz="0" w:space="0" w:color="auto"/>
        <w:bottom w:val="none" w:sz="0" w:space="0" w:color="auto"/>
        <w:right w:val="none" w:sz="0" w:space="0" w:color="auto"/>
      </w:divBdr>
    </w:div>
    <w:div w:id="1261136812">
      <w:bodyDiv w:val="1"/>
      <w:marLeft w:val="0"/>
      <w:marRight w:val="0"/>
      <w:marTop w:val="0"/>
      <w:marBottom w:val="0"/>
      <w:divBdr>
        <w:top w:val="none" w:sz="0" w:space="0" w:color="auto"/>
        <w:left w:val="none" w:sz="0" w:space="0" w:color="auto"/>
        <w:bottom w:val="none" w:sz="0" w:space="0" w:color="auto"/>
        <w:right w:val="none" w:sz="0" w:space="0" w:color="auto"/>
      </w:divBdr>
    </w:div>
    <w:div w:id="1596206093">
      <w:bodyDiv w:val="1"/>
      <w:marLeft w:val="0"/>
      <w:marRight w:val="0"/>
      <w:marTop w:val="0"/>
      <w:marBottom w:val="0"/>
      <w:divBdr>
        <w:top w:val="none" w:sz="0" w:space="0" w:color="auto"/>
        <w:left w:val="none" w:sz="0" w:space="0" w:color="auto"/>
        <w:bottom w:val="none" w:sz="0" w:space="0" w:color="auto"/>
        <w:right w:val="none" w:sz="0" w:space="0" w:color="auto"/>
      </w:divBdr>
    </w:div>
    <w:div w:id="204840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garantF1://890941.1829" TargetMode="External"/><Relationship Id="rId18" Type="http://schemas.openxmlformats.org/officeDocument/2006/relationships/hyperlink" Target="garantF1://890941.1829" TargetMode="External"/><Relationship Id="rId26" Type="http://schemas.openxmlformats.org/officeDocument/2006/relationships/hyperlink" Target="garantF1://12025267.3012" TargetMode="External"/><Relationship Id="rId39" Type="http://schemas.openxmlformats.org/officeDocument/2006/relationships/hyperlink" Target="garantF1://890941.1829" TargetMode="External"/><Relationship Id="rId21" Type="http://schemas.openxmlformats.org/officeDocument/2006/relationships/hyperlink" Target="garantF1://10064072.0" TargetMode="External"/><Relationship Id="rId34" Type="http://schemas.openxmlformats.org/officeDocument/2006/relationships/hyperlink" Target="garantF1://890941.1829" TargetMode="External"/><Relationship Id="rId42" Type="http://schemas.openxmlformats.org/officeDocument/2006/relationships/hyperlink" Target="garantF1://10064072.4485" TargetMode="External"/><Relationship Id="rId47" Type="http://schemas.openxmlformats.org/officeDocument/2006/relationships/hyperlink" Target="garantF1://10064072.451" TargetMode="External"/><Relationship Id="rId50" Type="http://schemas.openxmlformats.org/officeDocument/2006/relationships/hyperlink" Target="garantF1://890941.1829" TargetMode="External"/><Relationship Id="rId55" Type="http://schemas.openxmlformats.org/officeDocument/2006/relationships/hyperlink" Target="mailto:a.mishenin@elektroseti.com" TargetMode="External"/><Relationship Id="rId63" Type="http://schemas.openxmlformats.org/officeDocument/2006/relationships/hyperlink" Target="garantF1://12029354.2015" TargetMode="External"/><Relationship Id="rId68" Type="http://schemas.openxmlformats.org/officeDocument/2006/relationships/image" Target="media/image3.emf"/><Relationship Id="rId76" Type="http://schemas.openxmlformats.org/officeDocument/2006/relationships/header" Target="header4.xml"/><Relationship Id="rId7" Type="http://schemas.openxmlformats.org/officeDocument/2006/relationships/endnotes" Target="endnotes.xml"/><Relationship Id="rId71"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garantF1://12088083.416" TargetMode="External"/><Relationship Id="rId29" Type="http://schemas.openxmlformats.org/officeDocument/2006/relationships/hyperlink" Target="garantF1://890941.1829" TargetMode="External"/><Relationship Id="rId11" Type="http://schemas.openxmlformats.org/officeDocument/2006/relationships/hyperlink" Target="garantF1://12041175.0" TargetMode="External"/><Relationship Id="rId24" Type="http://schemas.openxmlformats.org/officeDocument/2006/relationships/hyperlink" Target="garantF1://890941.1829" TargetMode="External"/><Relationship Id="rId32" Type="http://schemas.openxmlformats.org/officeDocument/2006/relationships/hyperlink" Target="garantF1://890941.1829" TargetMode="External"/><Relationship Id="rId37" Type="http://schemas.openxmlformats.org/officeDocument/2006/relationships/hyperlink" Target="garantF1://12029354.2015" TargetMode="External"/><Relationship Id="rId40" Type="http://schemas.openxmlformats.org/officeDocument/2006/relationships/hyperlink" Target="garantF1://12025267.3012" TargetMode="External"/><Relationship Id="rId45" Type="http://schemas.openxmlformats.org/officeDocument/2006/relationships/hyperlink" Target="garantF1://890941.1829" TargetMode="External"/><Relationship Id="rId53" Type="http://schemas.openxmlformats.org/officeDocument/2006/relationships/hyperlink" Target="garantF1://12041175.0" TargetMode="External"/><Relationship Id="rId58" Type="http://schemas.openxmlformats.org/officeDocument/2006/relationships/hyperlink" Target="garantF1://12025267.3012" TargetMode="External"/><Relationship Id="rId66" Type="http://schemas.openxmlformats.org/officeDocument/2006/relationships/image" Target="media/image1.emf"/><Relationship Id="rId74" Type="http://schemas.openxmlformats.org/officeDocument/2006/relationships/hyperlink" Target="http://www.gpncard.ru/" TargetMode="External"/><Relationship Id="rId5" Type="http://schemas.openxmlformats.org/officeDocument/2006/relationships/webSettings" Target="webSettings.xml"/><Relationship Id="rId15" Type="http://schemas.openxmlformats.org/officeDocument/2006/relationships/hyperlink" Target="garantF1://890941.1829" TargetMode="External"/><Relationship Id="rId23" Type="http://schemas.openxmlformats.org/officeDocument/2006/relationships/hyperlink" Target="garantF1://12048517.0" TargetMode="External"/><Relationship Id="rId28" Type="http://schemas.openxmlformats.org/officeDocument/2006/relationships/hyperlink" Target="garantF1://12041175.19" TargetMode="External"/><Relationship Id="rId36" Type="http://schemas.openxmlformats.org/officeDocument/2006/relationships/hyperlink" Target="garantF1://12029354.2015" TargetMode="External"/><Relationship Id="rId49" Type="http://schemas.openxmlformats.org/officeDocument/2006/relationships/hyperlink" Target="garantF1://10064072.45003" TargetMode="External"/><Relationship Id="rId57" Type="http://schemas.openxmlformats.org/officeDocument/2006/relationships/hyperlink" Target="http://www.elektroseti.com" TargetMode="External"/><Relationship Id="rId61" Type="http://schemas.openxmlformats.org/officeDocument/2006/relationships/hyperlink" Target="garantF1://890941.1829" TargetMode="External"/><Relationship Id="rId10" Type="http://schemas.openxmlformats.org/officeDocument/2006/relationships/hyperlink" Target="garantF1://10005024.0" TargetMode="External"/><Relationship Id="rId19" Type="http://schemas.openxmlformats.org/officeDocument/2006/relationships/hyperlink" Target="garantF1://12088083.413" TargetMode="External"/><Relationship Id="rId31" Type="http://schemas.openxmlformats.org/officeDocument/2006/relationships/hyperlink" Target="garantF1://890941.1829" TargetMode="External"/><Relationship Id="rId44" Type="http://schemas.openxmlformats.org/officeDocument/2006/relationships/hyperlink" Target="garantF1://890941.1829" TargetMode="External"/><Relationship Id="rId52" Type="http://schemas.openxmlformats.org/officeDocument/2006/relationships/hyperlink" Target="garantF1://12088083.45" TargetMode="External"/><Relationship Id="rId60" Type="http://schemas.openxmlformats.org/officeDocument/2006/relationships/hyperlink" Target="garantF1://12041175.19" TargetMode="External"/><Relationship Id="rId65" Type="http://schemas.openxmlformats.org/officeDocument/2006/relationships/hyperlink" Target="garantF1://12025267.3012" TargetMode="External"/><Relationship Id="rId73" Type="http://schemas.openxmlformats.org/officeDocument/2006/relationships/hyperlink" Target="http://www.gpncard.ru/" TargetMode="External"/><Relationship Id="rId78"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garantF1://12088083.21" TargetMode="External"/><Relationship Id="rId14" Type="http://schemas.openxmlformats.org/officeDocument/2006/relationships/hyperlink" Target="garantF1://12088083.41" TargetMode="External"/><Relationship Id="rId22" Type="http://schemas.openxmlformats.org/officeDocument/2006/relationships/hyperlink" Target="garantF1://12088083.0" TargetMode="External"/><Relationship Id="rId27" Type="http://schemas.openxmlformats.org/officeDocument/2006/relationships/hyperlink" Target="garantF1://12088083.5" TargetMode="External"/><Relationship Id="rId30" Type="http://schemas.openxmlformats.org/officeDocument/2006/relationships/hyperlink" Target="garantF1://890941.1829" TargetMode="External"/><Relationship Id="rId35" Type="http://schemas.openxmlformats.org/officeDocument/2006/relationships/hyperlink" Target="garantF1://12029354.2015" TargetMode="External"/><Relationship Id="rId43" Type="http://schemas.openxmlformats.org/officeDocument/2006/relationships/hyperlink" Target="garantF1://890941.1829" TargetMode="External"/><Relationship Id="rId48" Type="http://schemas.openxmlformats.org/officeDocument/2006/relationships/hyperlink" Target="garantF1://10064072.45102" TargetMode="External"/><Relationship Id="rId56" Type="http://schemas.openxmlformats.org/officeDocument/2006/relationships/hyperlink" Target="http://www.zakupki.gov.ru" TargetMode="External"/><Relationship Id="rId64" Type="http://schemas.openxmlformats.org/officeDocument/2006/relationships/hyperlink" Target="garantF1://12029354.2015" TargetMode="External"/><Relationship Id="rId69" Type="http://schemas.openxmlformats.org/officeDocument/2006/relationships/image" Target="media/image4.emf"/><Relationship Id="rId77" Type="http://schemas.openxmlformats.org/officeDocument/2006/relationships/fontTable" Target="fontTable.xml"/><Relationship Id="rId8" Type="http://schemas.openxmlformats.org/officeDocument/2006/relationships/hyperlink" Target="http://www.zakupki.gov.ru" TargetMode="External"/><Relationship Id="rId51" Type="http://schemas.openxmlformats.org/officeDocument/2006/relationships/hyperlink" Target="garantF1://890941.1829" TargetMode="External"/><Relationship Id="rId72" Type="http://schemas.openxmlformats.org/officeDocument/2006/relationships/header" Target="header3.xml"/><Relationship Id="rId3" Type="http://schemas.openxmlformats.org/officeDocument/2006/relationships/styles" Target="styles.xml"/><Relationship Id="rId12" Type="http://schemas.openxmlformats.org/officeDocument/2006/relationships/hyperlink" Target="garantF1://12064283.5" TargetMode="External"/><Relationship Id="rId17" Type="http://schemas.openxmlformats.org/officeDocument/2006/relationships/hyperlink" Target="garantF1://12088083.416" TargetMode="External"/><Relationship Id="rId25" Type="http://schemas.openxmlformats.org/officeDocument/2006/relationships/hyperlink" Target="garantF1://12029354.4603" TargetMode="External"/><Relationship Id="rId33" Type="http://schemas.openxmlformats.org/officeDocument/2006/relationships/hyperlink" Target="garantF1://890941.1829" TargetMode="External"/><Relationship Id="rId38" Type="http://schemas.openxmlformats.org/officeDocument/2006/relationships/hyperlink" Target="garantF1://890941.1829" TargetMode="External"/><Relationship Id="rId46" Type="http://schemas.openxmlformats.org/officeDocument/2006/relationships/hyperlink" Target="garantF1://12025267.3012" TargetMode="External"/><Relationship Id="rId59" Type="http://schemas.openxmlformats.org/officeDocument/2006/relationships/hyperlink" Target="garantF1://12088083.5" TargetMode="External"/><Relationship Id="rId67" Type="http://schemas.openxmlformats.org/officeDocument/2006/relationships/image" Target="media/image2.emf"/><Relationship Id="rId20" Type="http://schemas.openxmlformats.org/officeDocument/2006/relationships/hyperlink" Target="garantF1://10003000.0" TargetMode="External"/><Relationship Id="rId41" Type="http://schemas.openxmlformats.org/officeDocument/2006/relationships/hyperlink" Target="garantF1://890941.1829" TargetMode="External"/><Relationship Id="rId54" Type="http://schemas.openxmlformats.org/officeDocument/2006/relationships/hyperlink" Target="file://C:\Users\mishenin.a\AppData\Local\Microsoft\Users\izvarina\AppData\Local\Microsoft\Windows\izvarina\Local%20Settings\AppData\Local\Microsoft\Windows\Temporary%20Internet%20Files\Low\Content.IE5\izvarina\soltanova\&#1058;&#1086;&#1088;&#1075;&#1080;\&#1045;.&#1042;.%20&#1041;&#1072;&#1094;&#1082;&#1080;&#1093;\&#1050;&#1086;&#1085;&#1082;&#1091;&#1088;&#1089;&#1099;%202007%20&#1075;\41%20&#1054;&#1050;&#1057;\&#1053;&#1072;%20&#1086;&#1073;&#1098;&#1103;&#1074;&#1083;&#1077;&#1085;&#1080;&#1080;\&#1050;&#1072;&#1079;&#1072;&#1085;&#1100;%2016&#1046;&#1044;%201\&#1058;&#1080;&#1087;&#1086;&#1074;&#1072;&#1103;%20-%20&#1088;&#1072;&#1073;&#1086;&#1090;&#1099;%20&#1088;&#1077;&#1076;&#1072;&#1082;&#1094;&#1080;&#1103;%2053-&#1060;&#1047;1.doc" TargetMode="External"/><Relationship Id="rId62" Type="http://schemas.openxmlformats.org/officeDocument/2006/relationships/hyperlink" Target="garantF1://12029354.2015" TargetMode="External"/><Relationship Id="rId70" Type="http://schemas.openxmlformats.org/officeDocument/2006/relationships/header" Target="header1.xml"/><Relationship Id="rId75" Type="http://schemas.openxmlformats.org/officeDocument/2006/relationships/hyperlink" Target="mailto:Lyahova.TA@kmr.gazprom-neft.ru"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A68809-6C50-4428-886A-9AF235CFB9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72</Pages>
  <Words>22215</Words>
  <Characters>162052</Characters>
  <Application>Microsoft Office Word</Application>
  <DocSecurity>0</DocSecurity>
  <Lines>1350</Lines>
  <Paragraphs>367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ЦПТС</Company>
  <LinksUpToDate>false</LinksUpToDate>
  <CharactersWithSpaces>183900</CharactersWithSpaces>
  <SharedDoc>false</SharedDoc>
  <HLinks>
    <vt:vector size="78" baseType="variant">
      <vt:variant>
        <vt:i4>69272680</vt:i4>
      </vt:variant>
      <vt:variant>
        <vt:i4>36</vt:i4>
      </vt:variant>
      <vt:variant>
        <vt:i4>0</vt:i4>
      </vt:variant>
      <vt:variant>
        <vt:i4>5</vt:i4>
      </vt:variant>
      <vt:variant>
        <vt:lpwstr>C:\Users\Пользователь\РАБОЧИЕ ОБРАЗЦЫ С 02 МАЯ 2007\ОБРАЗЕЦ конкурс услуги (с 02 мая 2007).doc</vt:lpwstr>
      </vt:variant>
      <vt:variant>
        <vt:lpwstr>sub_7100#sub_7100</vt:lpwstr>
      </vt:variant>
      <vt:variant>
        <vt:i4>69469299</vt:i4>
      </vt:variant>
      <vt:variant>
        <vt:i4>33</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_РАЗДЕЛ_I.4_ОБРАЗЦЫ_ФОРМ И ДОКУМЕНТО#_РАЗДЕЛ_I.4_ОБРАЗЦЫ_ФОРМ И ДОКУМЕНТО</vt:lpwstr>
      </vt:variant>
      <vt:variant>
        <vt:i4>917590</vt:i4>
      </vt:variant>
      <vt:variant>
        <vt:i4>30</vt:i4>
      </vt:variant>
      <vt:variant>
        <vt:i4>0</vt:i4>
      </vt:variant>
      <vt:variant>
        <vt:i4>5</vt:i4>
      </vt:variant>
      <vt:variant>
        <vt:lpwstr>consultantplus://offline/ref=E71D62E0EB2DF83F91AF6C26A020C45C9BBE8CABEE12416971960442F621t4H</vt:lpwstr>
      </vt:variant>
      <vt:variant>
        <vt:lpwstr/>
      </vt:variant>
      <vt:variant>
        <vt:i4>3604582</vt:i4>
      </vt:variant>
      <vt:variant>
        <vt:i4>27</vt:i4>
      </vt:variant>
      <vt:variant>
        <vt:i4>0</vt:i4>
      </vt:variant>
      <vt:variant>
        <vt:i4>5</vt:i4>
      </vt:variant>
      <vt:variant>
        <vt:lpwstr>consultantplus://offline/ref=E71D62E0EB2DF83F91AF6929A320C45C9BB08EA0E81B1C6379CF08402Ft1H</vt:lpwstr>
      </vt:variant>
      <vt:variant>
        <vt:lpwstr/>
      </vt:variant>
      <vt:variant>
        <vt:i4>7274549</vt:i4>
      </vt:variant>
      <vt:variant>
        <vt:i4>24</vt:i4>
      </vt:variant>
      <vt:variant>
        <vt:i4>0</vt:i4>
      </vt:variant>
      <vt:variant>
        <vt:i4>5</vt:i4>
      </vt:variant>
      <vt:variant>
        <vt:lpwstr>http://www.zakupki.gov.ru/</vt:lpwstr>
      </vt:variant>
      <vt:variant>
        <vt:lpwstr/>
      </vt:variant>
      <vt:variant>
        <vt:i4>69665910</vt:i4>
      </vt:variant>
      <vt:variant>
        <vt:i4>21</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_РАЗДЕЛ_I.2._ОБЩИЕ_УСЛОВИЯ ПРОВЕДЕНИ#_РАЗДЕЛ_I.2._ОБЩИЕ_УСЛОВИЯ ПРОВЕДЕНИ</vt:lpwstr>
      </vt:variant>
      <vt:variant>
        <vt:i4>328712</vt:i4>
      </vt:variant>
      <vt:variant>
        <vt:i4>18</vt:i4>
      </vt:variant>
      <vt:variant>
        <vt:i4>0</vt:i4>
      </vt:variant>
      <vt:variant>
        <vt:i4>5</vt:i4>
      </vt:variant>
      <vt:variant>
        <vt:lpwstr/>
      </vt:variant>
      <vt:variant>
        <vt:lpwstr>п4711</vt:lpwstr>
      </vt:variant>
      <vt:variant>
        <vt:i4>7667761</vt:i4>
      </vt:variant>
      <vt:variant>
        <vt:i4>15</vt:i4>
      </vt:variant>
      <vt:variant>
        <vt:i4>0</vt:i4>
      </vt:variant>
      <vt:variant>
        <vt:i4>5</vt:i4>
      </vt:variant>
      <vt:variant>
        <vt:lpwstr>consultantplus://offline/ref=9DF44454493D5B38D5A18F19C3BBC43872329089721CD605D6C7DABB598E8CF9633861A2EC7B657E40O7L</vt:lpwstr>
      </vt:variant>
      <vt:variant>
        <vt:lpwstr/>
      </vt:variant>
      <vt:variant>
        <vt:i4>7667766</vt:i4>
      </vt:variant>
      <vt:variant>
        <vt:i4>12</vt:i4>
      </vt:variant>
      <vt:variant>
        <vt:i4>0</vt:i4>
      </vt:variant>
      <vt:variant>
        <vt:i4>5</vt:i4>
      </vt:variant>
      <vt:variant>
        <vt:lpwstr>consultantplus://offline/ref=9DF44454493D5B38D5A18F19C3BBC43872329089721CD605D6C7DABB598E8CF9633861A2EC7B657E40O0L</vt:lpwstr>
      </vt:variant>
      <vt:variant>
        <vt:lpwstr/>
      </vt:variant>
      <vt:variant>
        <vt:i4>3539047</vt:i4>
      </vt:variant>
      <vt:variant>
        <vt:i4>9</vt:i4>
      </vt:variant>
      <vt:variant>
        <vt:i4>0</vt:i4>
      </vt:variant>
      <vt:variant>
        <vt:i4>5</vt:i4>
      </vt:variant>
      <vt:variant>
        <vt:lpwstr>consultantplus://offline/main?base=LAW;n=116659;fld=134;dst=32</vt:lpwstr>
      </vt:variant>
      <vt:variant>
        <vt:lpwstr/>
      </vt:variant>
      <vt:variant>
        <vt:i4>8257618</vt:i4>
      </vt:variant>
      <vt:variant>
        <vt:i4>6</vt:i4>
      </vt:variant>
      <vt:variant>
        <vt:i4>0</vt:i4>
      </vt:variant>
      <vt:variant>
        <vt:i4>5</vt:i4>
      </vt:variant>
      <vt:variant>
        <vt:lpwstr>mailto:konkurs@misis.ru</vt:lpwstr>
      </vt:variant>
      <vt:variant>
        <vt:lpwstr/>
      </vt:variant>
      <vt:variant>
        <vt:i4>7274549</vt:i4>
      </vt:variant>
      <vt:variant>
        <vt:i4>3</vt:i4>
      </vt:variant>
      <vt:variant>
        <vt:i4>0</vt:i4>
      </vt:variant>
      <vt:variant>
        <vt:i4>5</vt:i4>
      </vt:variant>
      <vt:variant>
        <vt:lpwstr>http://www.zakupki.gov.ru/</vt:lpwstr>
      </vt:variant>
      <vt:variant>
        <vt:lpwstr/>
      </vt:variant>
      <vt:variant>
        <vt:i4>7929914</vt:i4>
      </vt:variant>
      <vt:variant>
        <vt:i4>0</vt:i4>
      </vt:variant>
      <vt:variant>
        <vt:i4>0</vt:i4>
      </vt:variant>
      <vt:variant>
        <vt:i4>5</vt:i4>
      </vt:variant>
      <vt:variant>
        <vt:lpwstr>garantf1://890941.1829/</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Ovchinnikova</dc:creator>
  <cp:lastModifiedBy>mishenin.a</cp:lastModifiedBy>
  <cp:revision>5</cp:revision>
  <cp:lastPrinted>2018-05-21T01:09:00Z</cp:lastPrinted>
  <dcterms:created xsi:type="dcterms:W3CDTF">2018-05-15T08:06:00Z</dcterms:created>
  <dcterms:modified xsi:type="dcterms:W3CDTF">2018-05-21T01:11:00Z</dcterms:modified>
</cp:coreProperties>
</file>